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6050E814" w:rsidR="001208F9" w:rsidRDefault="001208F9" w:rsidP="00D179D0">
      <w:pPr>
        <w:jc w:val="center"/>
      </w:pPr>
    </w:p>
    <w:p w14:paraId="1AE424EE" w14:textId="4BF3F378" w:rsidR="00D179D0" w:rsidRDefault="00D179D0" w:rsidP="00D179D0">
      <w:pPr>
        <w:jc w:val="center"/>
      </w:pPr>
    </w:p>
    <w:p w14:paraId="68D01A8F" w14:textId="64002BC4" w:rsidR="00D179D0" w:rsidRDefault="00D179D0" w:rsidP="00D179D0">
      <w:pPr>
        <w:jc w:val="center"/>
      </w:pPr>
    </w:p>
    <w:p w14:paraId="759BEFB7" w14:textId="77777777" w:rsidR="00D179D0" w:rsidRDefault="00D179D0" w:rsidP="00D179D0">
      <w:pPr>
        <w:jc w:val="center"/>
      </w:pPr>
    </w:p>
    <w:p w14:paraId="63297BC2" w14:textId="77777777" w:rsidR="00D179D0" w:rsidRPr="00D179D0" w:rsidRDefault="00D179D0" w:rsidP="00D179D0">
      <w:pPr>
        <w:jc w:val="center"/>
        <w:rPr>
          <w:sz w:val="28"/>
          <w:szCs w:val="28"/>
        </w:rPr>
      </w:pPr>
    </w:p>
    <w:p w14:paraId="624555C4" w14:textId="039D46AF" w:rsidR="00C5463A" w:rsidRPr="00D179D0" w:rsidRDefault="007F656F" w:rsidP="00D179D0">
      <w:pPr>
        <w:jc w:val="center"/>
        <w:rPr>
          <w:b/>
          <w:sz w:val="28"/>
          <w:szCs w:val="28"/>
        </w:rPr>
      </w:pPr>
      <w:r w:rsidRPr="00D179D0">
        <w:rPr>
          <w:b/>
          <w:sz w:val="28"/>
          <w:szCs w:val="28"/>
        </w:rPr>
        <w:t>NARODOWE CENTRUM BADAŃ I ROZ</w:t>
      </w:r>
      <w:r w:rsidR="00C5463A" w:rsidRPr="00D179D0">
        <w:rPr>
          <w:b/>
          <w:sz w:val="28"/>
          <w:szCs w:val="28"/>
        </w:rPr>
        <w:t>W</w:t>
      </w:r>
      <w:r w:rsidRPr="00D179D0">
        <w:rPr>
          <w:b/>
          <w:sz w:val="28"/>
          <w:szCs w:val="28"/>
        </w:rPr>
        <w:t>O</w:t>
      </w:r>
      <w:r w:rsidR="00C5463A" w:rsidRPr="00D179D0">
        <w:rPr>
          <w:b/>
          <w:sz w:val="28"/>
          <w:szCs w:val="28"/>
        </w:rPr>
        <w:t>JU</w:t>
      </w:r>
    </w:p>
    <w:p w14:paraId="18F82309" w14:textId="4147F9D9" w:rsidR="00C5463A" w:rsidRPr="00D179D0" w:rsidRDefault="00B772AD" w:rsidP="00D179D0">
      <w:pPr>
        <w:jc w:val="center"/>
        <w:rPr>
          <w:b/>
          <w:sz w:val="28"/>
          <w:szCs w:val="28"/>
        </w:rPr>
      </w:pPr>
      <w:bookmarkStart w:id="0" w:name="_Hlk52651051"/>
      <w:r w:rsidRPr="00D179D0">
        <w:rPr>
          <w:b/>
          <w:sz w:val="28"/>
          <w:szCs w:val="28"/>
        </w:rPr>
        <w:t>R</w:t>
      </w:r>
      <w:r w:rsidR="00C5463A" w:rsidRPr="00D179D0">
        <w:rPr>
          <w:b/>
          <w:sz w:val="28"/>
          <w:szCs w:val="28"/>
        </w:rPr>
        <w:t>egulamin przeprowadz</w:t>
      </w:r>
      <w:r w:rsidRPr="00D179D0">
        <w:rPr>
          <w:b/>
          <w:sz w:val="28"/>
          <w:szCs w:val="28"/>
        </w:rPr>
        <w:t>e</w:t>
      </w:r>
      <w:r w:rsidR="00C5463A" w:rsidRPr="00D179D0">
        <w:rPr>
          <w:b/>
          <w:sz w:val="28"/>
          <w:szCs w:val="28"/>
        </w:rPr>
        <w:t>nia postępowania</w:t>
      </w:r>
      <w:r w:rsidRPr="00D179D0">
        <w:rPr>
          <w:b/>
          <w:sz w:val="28"/>
          <w:szCs w:val="28"/>
        </w:rPr>
        <w:t xml:space="preserve"> </w:t>
      </w:r>
      <w:r w:rsidR="00E96A25" w:rsidRPr="00D179D0">
        <w:rPr>
          <w:b/>
          <w:sz w:val="28"/>
          <w:szCs w:val="28"/>
        </w:rPr>
        <w:t xml:space="preserve">nr </w:t>
      </w:r>
      <w:r w:rsidR="0076449E" w:rsidRPr="00D179D0">
        <w:rPr>
          <w:b/>
          <w:sz w:val="28"/>
          <w:szCs w:val="28"/>
        </w:rPr>
        <w:t>105/21/PU/P40</w:t>
      </w:r>
      <w:r w:rsidR="00393B8B" w:rsidRPr="00D179D0">
        <w:rPr>
          <w:b/>
          <w:sz w:val="28"/>
          <w:szCs w:val="28"/>
        </w:rPr>
        <w:t xml:space="preserve"> </w:t>
      </w:r>
      <w:r w:rsidR="00D179D0">
        <w:rPr>
          <w:b/>
          <w:sz w:val="28"/>
          <w:szCs w:val="28"/>
        </w:rPr>
        <w:br/>
      </w:r>
      <w:r w:rsidRPr="00D179D0">
        <w:rPr>
          <w:b/>
          <w:sz w:val="28"/>
          <w:szCs w:val="28"/>
        </w:rPr>
        <w:t xml:space="preserve">o udzielenie zamówienia </w:t>
      </w:r>
      <w:r w:rsidRPr="00D179D0">
        <w:rPr>
          <w:b/>
          <w:sz w:val="28"/>
          <w:szCs w:val="28"/>
        </w:rPr>
        <w:br/>
      </w:r>
      <w:r w:rsidR="00B97289" w:rsidRPr="00D179D0">
        <w:rPr>
          <w:b/>
          <w:sz w:val="28"/>
          <w:szCs w:val="28"/>
        </w:rPr>
        <w:t>na usługi badawczo-rozwojowe</w:t>
      </w:r>
      <w:r w:rsidRPr="00D179D0">
        <w:rPr>
          <w:b/>
          <w:sz w:val="28"/>
          <w:szCs w:val="28"/>
        </w:rPr>
        <w:t xml:space="preserve"> </w:t>
      </w:r>
      <w:r w:rsidR="00EC4DFE" w:rsidRPr="00D179D0">
        <w:rPr>
          <w:b/>
          <w:sz w:val="28"/>
          <w:szCs w:val="28"/>
        </w:rPr>
        <w:t xml:space="preserve">w ramach </w:t>
      </w:r>
      <w:r w:rsidR="00390FB3" w:rsidRPr="00D179D0">
        <w:rPr>
          <w:b/>
          <w:sz w:val="28"/>
          <w:szCs w:val="28"/>
        </w:rPr>
        <w:t>Przedsięwzięcia</w:t>
      </w:r>
      <w:r w:rsidR="00C5463A" w:rsidRPr="00D179D0">
        <w:rPr>
          <w:b/>
          <w:sz w:val="28"/>
          <w:szCs w:val="28"/>
        </w:rPr>
        <w:t>:</w:t>
      </w:r>
    </w:p>
    <w:p w14:paraId="496E90B9" w14:textId="096D84C3" w:rsidR="00E01162" w:rsidRPr="00D179D0" w:rsidRDefault="00C5463A" w:rsidP="00D179D0">
      <w:pPr>
        <w:jc w:val="center"/>
        <w:rPr>
          <w:b/>
          <w:color w:val="C00000"/>
          <w:sz w:val="28"/>
          <w:szCs w:val="28"/>
        </w:rPr>
      </w:pPr>
      <w:r w:rsidRPr="00D179D0">
        <w:rPr>
          <w:b/>
          <w:color w:val="C00000"/>
          <w:sz w:val="28"/>
          <w:szCs w:val="28"/>
        </w:rPr>
        <w:t>„</w:t>
      </w:r>
      <w:r w:rsidR="007456F6" w:rsidRPr="00D179D0">
        <w:rPr>
          <w:b/>
          <w:color w:val="C00000"/>
          <w:sz w:val="28"/>
          <w:szCs w:val="28"/>
        </w:rPr>
        <w:t xml:space="preserve">Magazynowanie </w:t>
      </w:r>
      <w:r w:rsidR="42FF6053" w:rsidRPr="00D179D0">
        <w:rPr>
          <w:b/>
          <w:color w:val="C00000"/>
          <w:sz w:val="28"/>
          <w:szCs w:val="28"/>
        </w:rPr>
        <w:t>C</w:t>
      </w:r>
      <w:r w:rsidR="007456F6" w:rsidRPr="00D179D0">
        <w:rPr>
          <w:b/>
          <w:color w:val="C00000"/>
          <w:sz w:val="28"/>
          <w:szCs w:val="28"/>
        </w:rPr>
        <w:t xml:space="preserve">iepła i </w:t>
      </w:r>
      <w:r w:rsidR="4C0DA7ED" w:rsidRPr="00D179D0">
        <w:rPr>
          <w:b/>
          <w:color w:val="C00000"/>
          <w:sz w:val="28"/>
          <w:szCs w:val="28"/>
        </w:rPr>
        <w:t>C</w:t>
      </w:r>
      <w:r w:rsidR="007456F6" w:rsidRPr="00D179D0">
        <w:rPr>
          <w:b/>
          <w:color w:val="C00000"/>
          <w:sz w:val="28"/>
          <w:szCs w:val="28"/>
        </w:rPr>
        <w:t>hłodu</w:t>
      </w:r>
      <w:r w:rsidR="00280A7F" w:rsidRPr="00D179D0">
        <w:rPr>
          <w:b/>
          <w:color w:val="C00000"/>
          <w:sz w:val="28"/>
          <w:szCs w:val="28"/>
        </w:rPr>
        <w:t>”</w:t>
      </w:r>
    </w:p>
    <w:bookmarkEnd w:id="0"/>
    <w:p w14:paraId="7211C163" w14:textId="77777777" w:rsidR="00C5463A" w:rsidRPr="00D179D0" w:rsidRDefault="00C5463A" w:rsidP="00D179D0">
      <w:pPr>
        <w:jc w:val="center"/>
        <w:rPr>
          <w:b/>
        </w:rPr>
      </w:pPr>
    </w:p>
    <w:p w14:paraId="2E34EE27" w14:textId="3EF1C9F6" w:rsidR="00C5463A" w:rsidRDefault="00C5463A" w:rsidP="00D179D0">
      <w:pPr>
        <w:jc w:val="center"/>
      </w:pPr>
    </w:p>
    <w:p w14:paraId="5CDDB563" w14:textId="77777777" w:rsidR="00D179D0" w:rsidRPr="00166A3B" w:rsidRDefault="00D179D0" w:rsidP="00D179D0">
      <w:pPr>
        <w:jc w:val="center"/>
      </w:pPr>
    </w:p>
    <w:p w14:paraId="3FA10A09" w14:textId="0EF99FC4" w:rsidR="00C5463A" w:rsidRDefault="00C5463A" w:rsidP="00D179D0">
      <w:pPr>
        <w:jc w:val="center"/>
      </w:pPr>
    </w:p>
    <w:p w14:paraId="1972E604" w14:textId="77777777" w:rsidR="00D179D0" w:rsidRPr="00166A3B" w:rsidRDefault="00D179D0" w:rsidP="00D179D0">
      <w:pPr>
        <w:jc w:val="center"/>
      </w:pPr>
    </w:p>
    <w:p w14:paraId="200ADA22" w14:textId="760BA8FE" w:rsidR="00C5463A" w:rsidRPr="00D179D0" w:rsidRDefault="007C2780" w:rsidP="007C2780">
      <w:pPr>
        <w:tabs>
          <w:tab w:val="center" w:pos="4535"/>
          <w:tab w:val="left" w:pos="6285"/>
        </w:tabs>
        <w:rPr>
          <w:b/>
        </w:rPr>
      </w:pPr>
      <w:r>
        <w:rPr>
          <w:b/>
        </w:rPr>
        <w:tab/>
      </w:r>
      <w:r w:rsidR="00C5463A" w:rsidRPr="00D179D0">
        <w:rPr>
          <w:b/>
        </w:rPr>
        <w:t>ZATWIERDZAM</w:t>
      </w:r>
      <w:r>
        <w:rPr>
          <w:b/>
        </w:rPr>
        <w:tab/>
      </w:r>
    </w:p>
    <w:p w14:paraId="5B5EFC2D" w14:textId="43225E5F" w:rsidR="00C5463A" w:rsidRPr="00393B8B" w:rsidRDefault="004A4EFF" w:rsidP="00D179D0">
      <w:pPr>
        <w:jc w:val="center"/>
      </w:pPr>
      <w:r w:rsidRPr="00393B8B">
        <w:t xml:space="preserve">Z upoważnienia </w:t>
      </w:r>
      <w:r w:rsidR="00C5463A" w:rsidRPr="00393B8B">
        <w:t>Dyrektor</w:t>
      </w:r>
      <w:r w:rsidRPr="00393B8B">
        <w:t>a NCBR</w:t>
      </w:r>
    </w:p>
    <w:p w14:paraId="63AF52A8" w14:textId="15E1D6B7" w:rsidR="00C5463A" w:rsidRPr="00393B8B" w:rsidRDefault="004A4EFF" w:rsidP="00D179D0">
      <w:pPr>
        <w:jc w:val="center"/>
      </w:pPr>
      <w:r w:rsidRPr="00393B8B">
        <w:t xml:space="preserve">- </w:t>
      </w:r>
      <w:r w:rsidR="00033928" w:rsidRPr="00393B8B">
        <w:t xml:space="preserve">Wojciech </w:t>
      </w:r>
      <w:r w:rsidRPr="00393B8B">
        <w:t>Racięcki</w:t>
      </w:r>
    </w:p>
    <w:p w14:paraId="024DD1A7" w14:textId="30847EBE" w:rsidR="004A4EFF" w:rsidRPr="00393B8B" w:rsidRDefault="004A4EFF" w:rsidP="00D179D0">
      <w:pPr>
        <w:jc w:val="center"/>
      </w:pPr>
      <w:r w:rsidRPr="00393B8B">
        <w:t>Dyrektor Działu Rozwoju Innowacyjnych Metod Zarządzania Programami</w:t>
      </w:r>
    </w:p>
    <w:p w14:paraId="5802E254" w14:textId="01864B03" w:rsidR="00C5463A" w:rsidRPr="00393B8B" w:rsidRDefault="00AD183C" w:rsidP="00D179D0">
      <w:pPr>
        <w:jc w:val="center"/>
      </w:pPr>
      <w:r w:rsidRPr="00393B8B">
        <w:t>/podpisano elektronicznie/</w:t>
      </w:r>
    </w:p>
    <w:p w14:paraId="17F8698A" w14:textId="77777777" w:rsidR="00AD183C" w:rsidRPr="00393B8B" w:rsidRDefault="00AD183C" w:rsidP="00D179D0">
      <w:pPr>
        <w:jc w:val="center"/>
      </w:pPr>
    </w:p>
    <w:p w14:paraId="01B18E8E" w14:textId="32692160" w:rsidR="0000670F" w:rsidRPr="00D179D0" w:rsidRDefault="001208F9" w:rsidP="00D179D0">
      <w:pPr>
        <w:jc w:val="center"/>
        <w:rPr>
          <w:b/>
        </w:rPr>
      </w:pPr>
      <w:r w:rsidRPr="00D179D0">
        <w:rPr>
          <w:b/>
        </w:rPr>
        <w:t xml:space="preserve">Warszawa, </w:t>
      </w:r>
      <w:r w:rsidR="007456F6" w:rsidRPr="00D179D0">
        <w:rPr>
          <w:b/>
        </w:rPr>
        <w:t>25</w:t>
      </w:r>
      <w:r w:rsidR="235C4BEE" w:rsidRPr="00D179D0">
        <w:rPr>
          <w:b/>
        </w:rPr>
        <w:t>.06.</w:t>
      </w:r>
      <w:r w:rsidR="13DB48FA" w:rsidRPr="00D179D0">
        <w:rPr>
          <w:b/>
        </w:rPr>
        <w:t>2021</w:t>
      </w:r>
      <w:r w:rsidR="5687E964" w:rsidRPr="00D179D0">
        <w:rPr>
          <w:b/>
        </w:rPr>
        <w:t xml:space="preserve"> r.</w:t>
      </w:r>
    </w:p>
    <w:p w14:paraId="186EA9BD" w14:textId="77777777" w:rsidR="0000670F" w:rsidRPr="00166A3B" w:rsidRDefault="0000670F" w:rsidP="00D41B4A"/>
    <w:p w14:paraId="687274F3" w14:textId="77777777" w:rsidR="0000670F" w:rsidRPr="00166A3B" w:rsidRDefault="0000670F" w:rsidP="00D41B4A"/>
    <w:p w14:paraId="7458C4D3" w14:textId="77777777" w:rsidR="00A67D69" w:rsidRPr="00166A3B" w:rsidRDefault="00A67D69" w:rsidP="00D41B4A">
      <w:pPr>
        <w:sectPr w:rsidR="00A67D69" w:rsidRPr="00166A3B" w:rsidSect="0076449E">
          <w:footerReference w:type="default" r:id="rId11"/>
          <w:headerReference w:type="first" r:id="rId12"/>
          <w:pgSz w:w="11906" w:h="16838" w:code="9"/>
          <w:pgMar w:top="2211" w:right="1418" w:bottom="1418" w:left="1418" w:header="709" w:footer="414" w:gutter="0"/>
          <w:cols w:space="708"/>
          <w:titlePg/>
          <w:docGrid w:linePitch="360"/>
        </w:sectPr>
      </w:pPr>
    </w:p>
    <w:sdt>
      <w:sdtPr>
        <w:rPr>
          <w:rFonts w:eastAsiaTheme="minorHAnsi" w:cstheme="minorBidi"/>
          <w:b w:val="0"/>
          <w:color w:val="auto"/>
          <w:sz w:val="22"/>
          <w:szCs w:val="22"/>
          <w:lang w:eastAsia="en-US"/>
        </w:rPr>
        <w:id w:val="582882373"/>
        <w:docPartObj>
          <w:docPartGallery w:val="Table of Contents"/>
          <w:docPartUnique/>
        </w:docPartObj>
      </w:sdtPr>
      <w:sdtEndPr>
        <w:rPr>
          <w:rFonts w:cstheme="minorHAnsi"/>
          <w:bCs/>
          <w:color w:val="000000" w:themeColor="text1"/>
        </w:rPr>
      </w:sdtEndPr>
      <w:sdtContent>
        <w:p w14:paraId="2980E42B" w14:textId="21ECA5D4" w:rsidR="003B4BF2" w:rsidRPr="00166A3B" w:rsidRDefault="003B4BF2" w:rsidP="0076449E">
          <w:pPr>
            <w:pStyle w:val="Nagwekspisutreci"/>
            <w:numPr>
              <w:ilvl w:val="0"/>
              <w:numId w:val="0"/>
            </w:numPr>
            <w:ind w:left="432"/>
          </w:pPr>
        </w:p>
        <w:p w14:paraId="4B51947F" w14:textId="3380D607" w:rsidR="00123585" w:rsidRPr="00166A3B" w:rsidRDefault="003B4BF2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166A3B">
            <w:rPr>
              <w:rFonts w:cstheme="minorHAnsi"/>
              <w:color w:val="000000" w:themeColor="text1"/>
            </w:rPr>
            <w:fldChar w:fldCharType="begin"/>
          </w:r>
          <w:r w:rsidRPr="00166A3B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166A3B">
            <w:rPr>
              <w:rFonts w:cstheme="minorHAnsi"/>
              <w:color w:val="000000" w:themeColor="text1"/>
            </w:rPr>
            <w:fldChar w:fldCharType="separate"/>
          </w:r>
          <w:hyperlink w:anchor="_Toc75287928" w:history="1">
            <w:r w:rsidR="00123585" w:rsidRPr="00166A3B">
              <w:rPr>
                <w:rStyle w:val="Hipercze"/>
                <w:rFonts w:eastAsia="Arial Unicode MS" w:cstheme="minorHAnsi"/>
                <w:b/>
                <w:noProof/>
              </w:rPr>
              <w:t>I.</w:t>
            </w:r>
            <w:r w:rsidR="00123585" w:rsidRPr="00166A3B">
              <w:rPr>
                <w:rFonts w:eastAsiaTheme="minorEastAsia"/>
                <w:noProof/>
                <w:lang w:eastAsia="pl-PL"/>
              </w:rPr>
              <w:tab/>
            </w:r>
            <w:r w:rsidR="00123585" w:rsidRPr="00166A3B">
              <w:rPr>
                <w:rStyle w:val="Hipercze"/>
                <w:rFonts w:eastAsia="Arial Unicode MS"/>
                <w:b/>
                <w:noProof/>
              </w:rPr>
              <w:t>Opis Przedsięwzięcia i Postępowania – uwagi ogólne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_Toc75287928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3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13BAA06F" w14:textId="5C574726" w:rsidR="00123585" w:rsidRPr="00166A3B" w:rsidRDefault="0075313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5287929" w:history="1">
            <w:r w:rsidR="00123585" w:rsidRPr="00166A3B">
              <w:rPr>
                <w:rStyle w:val="Hipercze"/>
                <w:b/>
                <w:bCs/>
                <w:noProof/>
              </w:rPr>
              <w:t>1.1.</w:t>
            </w:r>
            <w:r w:rsidR="00123585" w:rsidRPr="00166A3B">
              <w:rPr>
                <w:rFonts w:cstheme="minorBidi"/>
                <w:noProof/>
              </w:rPr>
              <w:tab/>
            </w:r>
            <w:r w:rsidR="00123585" w:rsidRPr="00166A3B">
              <w:rPr>
                <w:rStyle w:val="Hipercze"/>
                <w:b/>
                <w:bCs/>
                <w:noProof/>
              </w:rPr>
              <w:t>Cele i uzasadnienie Przedsięwzięcia „Magazynowanie ciepła i chłodu”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_Toc75287929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3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79A9830F" w14:textId="0C6453FA" w:rsidR="00123585" w:rsidRPr="00166A3B" w:rsidRDefault="0075313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5287930" w:history="1">
            <w:r w:rsidR="00123585" w:rsidRPr="00166A3B">
              <w:rPr>
                <w:rStyle w:val="Hipercze"/>
                <w:rFonts w:cstheme="majorHAnsi"/>
                <w:b/>
                <w:noProof/>
              </w:rPr>
              <w:t>1.2.</w:t>
            </w:r>
            <w:r w:rsidR="00123585" w:rsidRPr="00166A3B">
              <w:rPr>
                <w:rFonts w:cstheme="minorBidi"/>
                <w:noProof/>
              </w:rPr>
              <w:tab/>
            </w:r>
            <w:r w:rsidR="00123585" w:rsidRPr="00166A3B">
              <w:rPr>
                <w:rStyle w:val="Hipercze"/>
                <w:rFonts w:cstheme="majorHAnsi"/>
                <w:b/>
                <w:noProof/>
              </w:rPr>
              <w:t>Podstawy prawne prowadzenia Przedsięwzięcia i Postępowania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_Toc75287930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5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7715D440" w14:textId="42710960" w:rsidR="00123585" w:rsidRPr="00166A3B" w:rsidRDefault="0075313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5287931" w:history="1">
            <w:r w:rsidR="00123585" w:rsidRPr="00166A3B">
              <w:rPr>
                <w:rStyle w:val="Hipercze"/>
                <w:rFonts w:cstheme="majorHAnsi"/>
                <w:b/>
                <w:noProof/>
              </w:rPr>
              <w:t>1.3.</w:t>
            </w:r>
            <w:r w:rsidR="00123585" w:rsidRPr="00166A3B">
              <w:rPr>
                <w:rFonts w:cstheme="minorBidi"/>
                <w:noProof/>
              </w:rPr>
              <w:tab/>
            </w:r>
            <w:r w:rsidR="00123585" w:rsidRPr="00166A3B">
              <w:rPr>
                <w:rStyle w:val="Hipercze"/>
                <w:rFonts w:cstheme="majorHAnsi"/>
                <w:b/>
                <w:noProof/>
              </w:rPr>
              <w:t>Omówienie formuły PCP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_Toc75287931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6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1B7C9A8E" w14:textId="64729D9C" w:rsidR="00123585" w:rsidRPr="00166A3B" w:rsidRDefault="0075313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5287932" w:history="1">
            <w:r w:rsidR="00123585" w:rsidRPr="00166A3B">
              <w:rPr>
                <w:rStyle w:val="Hipercze"/>
                <w:rFonts w:cstheme="majorHAnsi"/>
                <w:b/>
                <w:noProof/>
              </w:rPr>
              <w:t>1.4.</w:t>
            </w:r>
            <w:r w:rsidR="00123585" w:rsidRPr="00166A3B">
              <w:rPr>
                <w:rFonts w:cstheme="minorBidi"/>
                <w:noProof/>
              </w:rPr>
              <w:tab/>
            </w:r>
            <w:r w:rsidR="00123585" w:rsidRPr="00166A3B">
              <w:rPr>
                <w:rStyle w:val="Hipercze"/>
                <w:rFonts w:cstheme="majorHAnsi"/>
                <w:b/>
                <w:noProof/>
              </w:rPr>
              <w:t>Pomoc publiczna i finansowanie ze środków Europejskiego Funduszu Rozwoju Regionalnego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_Toc75287932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7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16420471" w14:textId="08CFF1ED" w:rsidR="00123585" w:rsidRPr="00166A3B" w:rsidRDefault="0075313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5287933" w:history="1">
            <w:r w:rsidR="00123585" w:rsidRPr="00166A3B">
              <w:rPr>
                <w:rStyle w:val="Hipercze"/>
                <w:b/>
                <w:bCs/>
                <w:noProof/>
              </w:rPr>
              <w:t>1.5.</w:t>
            </w:r>
            <w:r w:rsidR="00123585" w:rsidRPr="00166A3B">
              <w:rPr>
                <w:rFonts w:cstheme="minorBidi"/>
                <w:noProof/>
              </w:rPr>
              <w:tab/>
            </w:r>
            <w:r w:rsidR="00123585" w:rsidRPr="00166A3B">
              <w:rPr>
                <w:rStyle w:val="Hipercze"/>
                <w:b/>
                <w:bCs/>
                <w:noProof/>
              </w:rPr>
              <w:t>Wyjaśnienie kluczowych założeń Przedsięwzięcia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_Toc75287933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8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7DB12822" w14:textId="1A144D12" w:rsidR="00123585" w:rsidRPr="00166A3B" w:rsidRDefault="007531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5287934" w:history="1">
            <w:r w:rsidR="00123585" w:rsidRPr="00166A3B">
              <w:rPr>
                <w:rStyle w:val="Hipercze"/>
                <w:rFonts w:eastAsia="Arial Unicode MS" w:cstheme="minorHAnsi"/>
                <w:b/>
                <w:noProof/>
              </w:rPr>
              <w:t>II.</w:t>
            </w:r>
            <w:r w:rsidR="00123585" w:rsidRPr="00166A3B">
              <w:rPr>
                <w:rFonts w:eastAsiaTheme="minorEastAsia"/>
                <w:noProof/>
                <w:lang w:eastAsia="pl-PL"/>
              </w:rPr>
              <w:tab/>
            </w:r>
            <w:r w:rsidR="00123585" w:rsidRPr="00166A3B">
              <w:rPr>
                <w:rStyle w:val="Hipercze"/>
                <w:rFonts w:eastAsia="Arial Unicode MS" w:cstheme="majorHAnsi"/>
                <w:b/>
                <w:noProof/>
              </w:rPr>
              <w:t>Wnioskodawcy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_Toc75287934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14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105D8C54" w14:textId="6D82F6E1" w:rsidR="00123585" w:rsidRPr="00166A3B" w:rsidRDefault="0075313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5287935" w:history="1">
            <w:r w:rsidR="00123585" w:rsidRPr="00166A3B">
              <w:rPr>
                <w:rStyle w:val="Hipercze"/>
                <w:rFonts w:eastAsia="Arial Unicode MS" w:cstheme="majorHAnsi"/>
                <w:b/>
                <w:noProof/>
              </w:rPr>
              <w:t>2.1.</w:t>
            </w:r>
            <w:r w:rsidR="00123585" w:rsidRPr="00166A3B">
              <w:rPr>
                <w:rFonts w:cstheme="minorBidi"/>
                <w:noProof/>
              </w:rPr>
              <w:tab/>
            </w:r>
            <w:r w:rsidR="00123585" w:rsidRPr="00166A3B">
              <w:rPr>
                <w:rStyle w:val="Hipercze"/>
                <w:rFonts w:cstheme="majorHAnsi"/>
                <w:b/>
                <w:noProof/>
              </w:rPr>
              <w:t>Informacje</w:t>
            </w:r>
            <w:r w:rsidR="00123585" w:rsidRPr="00166A3B">
              <w:rPr>
                <w:rStyle w:val="Hipercze"/>
                <w:rFonts w:eastAsia="Arial Unicode MS" w:cstheme="majorHAnsi"/>
                <w:b/>
                <w:noProof/>
              </w:rPr>
              <w:t xml:space="preserve"> ogólne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_Toc75287935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14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6FDD1C40" w14:textId="37473238" w:rsidR="00123585" w:rsidRPr="00166A3B" w:rsidRDefault="0075313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5287936" w:history="1">
            <w:r w:rsidR="00123585" w:rsidRPr="00166A3B">
              <w:rPr>
                <w:rStyle w:val="Hipercze"/>
                <w:rFonts w:cstheme="majorHAnsi"/>
                <w:b/>
                <w:noProof/>
              </w:rPr>
              <w:t>2.2.</w:t>
            </w:r>
            <w:r w:rsidR="00123585" w:rsidRPr="00166A3B">
              <w:rPr>
                <w:rFonts w:cstheme="minorBidi"/>
                <w:noProof/>
              </w:rPr>
              <w:tab/>
            </w:r>
            <w:r w:rsidR="00123585" w:rsidRPr="00166A3B">
              <w:rPr>
                <w:rStyle w:val="Hipercze"/>
                <w:rFonts w:cstheme="majorHAnsi"/>
                <w:b/>
                <w:noProof/>
              </w:rPr>
              <w:t>Podstawy wykluczenia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_Toc75287936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16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1091A3C3" w14:textId="022E46FE" w:rsidR="00123585" w:rsidRPr="00166A3B" w:rsidRDefault="007531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5287937" w:history="1">
            <w:r w:rsidR="00123585" w:rsidRPr="00166A3B">
              <w:rPr>
                <w:rStyle w:val="Hipercze"/>
                <w:rFonts w:eastAsia="Arial Unicode MS" w:cstheme="minorHAnsi"/>
                <w:b/>
                <w:noProof/>
              </w:rPr>
              <w:t>III.</w:t>
            </w:r>
            <w:r w:rsidR="00123585" w:rsidRPr="00166A3B">
              <w:rPr>
                <w:rFonts w:eastAsiaTheme="minorEastAsia"/>
                <w:noProof/>
                <w:lang w:eastAsia="pl-PL"/>
              </w:rPr>
              <w:tab/>
            </w:r>
            <w:r w:rsidR="00123585" w:rsidRPr="00166A3B">
              <w:rPr>
                <w:rStyle w:val="Hipercze"/>
                <w:rFonts w:eastAsia="Arial Unicode MS" w:cstheme="majorHAnsi"/>
                <w:b/>
                <w:noProof/>
              </w:rPr>
              <w:t>Harmonogram Przedsięwzięcia i spotkanie z potencjalnymi Wnioskodawcami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_Toc75287937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18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3E442185" w14:textId="314909AF" w:rsidR="00123585" w:rsidRPr="00166A3B" w:rsidRDefault="007531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5287938" w:history="1">
            <w:r w:rsidR="00123585" w:rsidRPr="00166A3B">
              <w:rPr>
                <w:rStyle w:val="Hipercze"/>
                <w:rFonts w:eastAsia="Arial Unicode MS" w:cstheme="minorHAnsi"/>
                <w:b/>
                <w:noProof/>
              </w:rPr>
              <w:t>IV.</w:t>
            </w:r>
            <w:r w:rsidR="00123585" w:rsidRPr="00166A3B">
              <w:rPr>
                <w:rFonts w:eastAsiaTheme="minorEastAsia"/>
                <w:noProof/>
                <w:lang w:eastAsia="pl-PL"/>
              </w:rPr>
              <w:tab/>
            </w:r>
            <w:r w:rsidR="00123585" w:rsidRPr="00166A3B">
              <w:rPr>
                <w:rStyle w:val="Hipercze"/>
                <w:rFonts w:eastAsia="Arial Unicode MS" w:cstheme="majorHAnsi"/>
                <w:b/>
                <w:noProof/>
              </w:rPr>
              <w:t>Ogłoszenie Postępowania i Wnioski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_Toc75287938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18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56C6AF33" w14:textId="31006E84" w:rsidR="00123585" w:rsidRPr="00166A3B" w:rsidRDefault="0075313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5287939" w:history="1">
            <w:r w:rsidR="00123585" w:rsidRPr="00166A3B">
              <w:rPr>
                <w:rStyle w:val="Hipercze"/>
                <w:rFonts w:eastAsia="Arial Unicode MS"/>
                <w:b/>
                <w:noProof/>
              </w:rPr>
              <w:t>4.1.</w:t>
            </w:r>
            <w:r w:rsidR="00123585" w:rsidRPr="00166A3B">
              <w:rPr>
                <w:rFonts w:cstheme="minorBidi"/>
                <w:noProof/>
              </w:rPr>
              <w:tab/>
            </w:r>
            <w:r w:rsidR="00123585" w:rsidRPr="00166A3B">
              <w:rPr>
                <w:rStyle w:val="Hipercze"/>
                <w:rFonts w:eastAsia="Arial Unicode MS"/>
                <w:b/>
                <w:noProof/>
              </w:rPr>
              <w:t>Ogłoszenie Postępowania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_Toc75287939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18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1F3C2719" w14:textId="29651378" w:rsidR="00123585" w:rsidRPr="00166A3B" w:rsidRDefault="0075313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5287940" w:history="1">
            <w:r w:rsidR="00123585" w:rsidRPr="00166A3B">
              <w:rPr>
                <w:rStyle w:val="Hipercze"/>
                <w:b/>
                <w:noProof/>
              </w:rPr>
              <w:t>4.2.</w:t>
            </w:r>
            <w:r w:rsidR="00123585" w:rsidRPr="00166A3B">
              <w:rPr>
                <w:rFonts w:cstheme="minorBidi"/>
                <w:noProof/>
              </w:rPr>
              <w:tab/>
            </w:r>
            <w:r w:rsidR="00123585" w:rsidRPr="00166A3B">
              <w:rPr>
                <w:rStyle w:val="Hipercze"/>
                <w:rFonts w:eastAsia="Arial Unicode MS"/>
                <w:b/>
                <w:noProof/>
              </w:rPr>
              <w:t>Sposób przygotowania i złożenia w NCBR Wniosków o przystąpienie do Postępowania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_Toc75287940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19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61B4AF50" w14:textId="250F6AF1" w:rsidR="00123585" w:rsidRPr="00166A3B" w:rsidRDefault="0075313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5287941" w:history="1">
            <w:r w:rsidR="00123585" w:rsidRPr="00166A3B">
              <w:rPr>
                <w:rStyle w:val="Hipercze"/>
                <w:b/>
                <w:noProof/>
              </w:rPr>
              <w:t>4.3.</w:t>
            </w:r>
            <w:r w:rsidR="00123585" w:rsidRPr="00166A3B">
              <w:rPr>
                <w:rFonts w:cstheme="minorBidi"/>
                <w:noProof/>
              </w:rPr>
              <w:tab/>
            </w:r>
            <w:r w:rsidR="00123585" w:rsidRPr="00166A3B">
              <w:rPr>
                <w:rStyle w:val="Hipercze"/>
                <w:b/>
                <w:noProof/>
              </w:rPr>
              <w:t>Sposób, miejsce i termin składania Wniosków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_Toc75287941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21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6BB689F8" w14:textId="60B9FAF0" w:rsidR="00123585" w:rsidRPr="00166A3B" w:rsidRDefault="007531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5287942" w:history="1">
            <w:r w:rsidR="00123585" w:rsidRPr="00166A3B">
              <w:rPr>
                <w:rStyle w:val="Hipercze"/>
                <w:rFonts w:eastAsia="Arial Unicode MS" w:cstheme="minorHAnsi"/>
                <w:b/>
                <w:noProof/>
              </w:rPr>
              <w:t>V.</w:t>
            </w:r>
            <w:r w:rsidR="00123585" w:rsidRPr="00166A3B">
              <w:rPr>
                <w:rFonts w:eastAsiaTheme="minorEastAsia"/>
                <w:noProof/>
                <w:lang w:eastAsia="pl-PL"/>
              </w:rPr>
              <w:tab/>
            </w:r>
            <w:r w:rsidR="00123585" w:rsidRPr="00166A3B">
              <w:rPr>
                <w:rStyle w:val="Hipercze"/>
                <w:rFonts w:eastAsia="Arial Unicode MS" w:cstheme="majorHAnsi"/>
                <w:b/>
                <w:noProof/>
              </w:rPr>
              <w:t>Komunikacja Centrum z Wnioskodawcami/Wykonawcami, doręczenia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_Toc75287942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22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54D7DD3D" w14:textId="61BD3025" w:rsidR="00123585" w:rsidRPr="00166A3B" w:rsidRDefault="007531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5287943" w:history="1">
            <w:r w:rsidR="00123585" w:rsidRPr="00166A3B">
              <w:rPr>
                <w:rStyle w:val="Hipercze"/>
                <w:rFonts w:eastAsia="Arial Unicode MS" w:cstheme="minorHAnsi"/>
                <w:b/>
                <w:noProof/>
              </w:rPr>
              <w:t>VI.</w:t>
            </w:r>
            <w:r w:rsidR="00123585" w:rsidRPr="00166A3B">
              <w:rPr>
                <w:rFonts w:eastAsiaTheme="minorEastAsia"/>
                <w:noProof/>
                <w:lang w:eastAsia="pl-PL"/>
              </w:rPr>
              <w:tab/>
            </w:r>
            <w:r w:rsidR="00123585" w:rsidRPr="00166A3B">
              <w:rPr>
                <w:rStyle w:val="Hipercze"/>
                <w:rFonts w:eastAsia="Arial Unicode MS" w:cstheme="majorHAnsi"/>
                <w:b/>
                <w:noProof/>
              </w:rPr>
              <w:t>Ocena Wniosków i Lista Rankingowa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_Toc75287943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23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784F4798" w14:textId="3121D434" w:rsidR="00123585" w:rsidRPr="00166A3B" w:rsidRDefault="0075313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5287944" w:history="1">
            <w:r w:rsidR="00123585" w:rsidRPr="00166A3B">
              <w:rPr>
                <w:rStyle w:val="Hipercze"/>
                <w:rFonts w:cstheme="majorHAnsi"/>
                <w:b/>
                <w:noProof/>
              </w:rPr>
              <w:t>6.1.</w:t>
            </w:r>
            <w:r w:rsidR="00123585" w:rsidRPr="00166A3B">
              <w:rPr>
                <w:rFonts w:cstheme="minorBidi"/>
                <w:noProof/>
              </w:rPr>
              <w:tab/>
            </w:r>
            <w:r w:rsidR="00123585" w:rsidRPr="00166A3B">
              <w:rPr>
                <w:rStyle w:val="Hipercze"/>
                <w:rFonts w:cstheme="majorHAnsi"/>
                <w:b/>
                <w:noProof/>
              </w:rPr>
              <w:t>Postanowienia ogólne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_Toc75287944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23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147A9BA4" w14:textId="6B5F2A9F" w:rsidR="00123585" w:rsidRPr="00166A3B" w:rsidRDefault="0075313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5287945" w:history="1">
            <w:r w:rsidR="00123585" w:rsidRPr="00166A3B">
              <w:rPr>
                <w:rStyle w:val="Hipercze"/>
                <w:b/>
                <w:bCs/>
                <w:noProof/>
              </w:rPr>
              <w:t>6.2.</w:t>
            </w:r>
            <w:r w:rsidR="00123585" w:rsidRPr="00166A3B">
              <w:rPr>
                <w:rFonts w:cstheme="minorBidi"/>
                <w:noProof/>
              </w:rPr>
              <w:tab/>
            </w:r>
            <w:r w:rsidR="00123585" w:rsidRPr="00166A3B">
              <w:rPr>
                <w:rStyle w:val="Hipercze"/>
                <w:b/>
                <w:bCs/>
                <w:noProof/>
              </w:rPr>
              <w:t>Ocena formalna Wniosków i zasady ogólne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_Toc75287945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23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3EB19B26" w14:textId="455874DF" w:rsidR="00123585" w:rsidRPr="00166A3B" w:rsidRDefault="0075313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5287946" w:history="1">
            <w:r w:rsidR="00123585" w:rsidRPr="00166A3B">
              <w:rPr>
                <w:rStyle w:val="Hipercze"/>
                <w:b/>
                <w:bCs/>
                <w:noProof/>
              </w:rPr>
              <w:t>6.3.</w:t>
            </w:r>
            <w:r w:rsidR="00123585" w:rsidRPr="00166A3B">
              <w:rPr>
                <w:rFonts w:cstheme="minorBidi"/>
                <w:noProof/>
              </w:rPr>
              <w:tab/>
            </w:r>
            <w:r w:rsidR="00123585" w:rsidRPr="00166A3B">
              <w:rPr>
                <w:rStyle w:val="Hipercze"/>
                <w:b/>
                <w:bCs/>
                <w:noProof/>
              </w:rPr>
              <w:t>Ocena Wymagań Obligatoryjnych i ewentualna ocena Planu Komercjalizacji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_Toc75287946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25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3E99DFF7" w14:textId="7A6F5B60" w:rsidR="00123585" w:rsidRPr="00166A3B" w:rsidRDefault="0075313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5287947" w:history="1">
            <w:r w:rsidR="00123585" w:rsidRPr="00166A3B">
              <w:rPr>
                <w:rStyle w:val="Hipercze"/>
                <w:b/>
                <w:bCs/>
                <w:noProof/>
              </w:rPr>
              <w:t>6.4.</w:t>
            </w:r>
            <w:r w:rsidR="00123585" w:rsidRPr="00166A3B">
              <w:rPr>
                <w:rFonts w:cstheme="minorBidi"/>
                <w:noProof/>
              </w:rPr>
              <w:tab/>
            </w:r>
            <w:r w:rsidR="00123585" w:rsidRPr="00166A3B">
              <w:rPr>
                <w:rStyle w:val="Hipercze"/>
                <w:b/>
                <w:bCs/>
                <w:noProof/>
              </w:rPr>
              <w:t>Ocena merytoryczna Wniosków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_Toc75287947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26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3031D46F" w14:textId="0F1AFBFC" w:rsidR="00123585" w:rsidRPr="00166A3B" w:rsidRDefault="0075313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5287948" w:history="1">
            <w:r w:rsidR="00123585" w:rsidRPr="00166A3B">
              <w:rPr>
                <w:rStyle w:val="Hipercze"/>
                <w:b/>
                <w:bCs/>
                <w:noProof/>
              </w:rPr>
              <w:t>6.5.</w:t>
            </w:r>
            <w:r w:rsidR="00123585" w:rsidRPr="00166A3B">
              <w:rPr>
                <w:rFonts w:cstheme="minorBidi"/>
                <w:noProof/>
              </w:rPr>
              <w:tab/>
            </w:r>
            <w:r w:rsidR="00123585" w:rsidRPr="00166A3B">
              <w:rPr>
                <w:rStyle w:val="Hipercze"/>
                <w:b/>
                <w:bCs/>
                <w:noProof/>
              </w:rPr>
              <w:t>Lista Rankingowa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_Toc75287948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26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02AF67AA" w14:textId="3412D0EE" w:rsidR="00123585" w:rsidRPr="00166A3B" w:rsidRDefault="007531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5287949" w:history="1">
            <w:r w:rsidR="00123585" w:rsidRPr="00166A3B">
              <w:rPr>
                <w:rStyle w:val="Hipercze"/>
                <w:rFonts w:eastAsia="Arial Unicode MS" w:cstheme="minorHAnsi"/>
                <w:b/>
                <w:bCs/>
                <w:noProof/>
              </w:rPr>
              <w:t>VII.</w:t>
            </w:r>
            <w:r w:rsidR="00123585" w:rsidRPr="00166A3B">
              <w:rPr>
                <w:rFonts w:eastAsiaTheme="minorEastAsia"/>
                <w:noProof/>
                <w:lang w:eastAsia="pl-PL"/>
              </w:rPr>
              <w:tab/>
            </w:r>
            <w:r w:rsidR="00123585" w:rsidRPr="00166A3B">
              <w:rPr>
                <w:rStyle w:val="Hipercze"/>
                <w:rFonts w:eastAsia="Arial Unicode MS"/>
                <w:b/>
                <w:bCs/>
                <w:noProof/>
              </w:rPr>
              <w:t>Zawarcie Umów z Wnioskodawcami i informacja o Selekcji w ramach realizacji Umowy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_Toc75287949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27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1E28A739" w14:textId="0588A200" w:rsidR="00123585" w:rsidRPr="00166A3B" w:rsidRDefault="007531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5287950" w:history="1">
            <w:r w:rsidR="00123585" w:rsidRPr="00166A3B">
              <w:rPr>
                <w:rStyle w:val="Hipercze"/>
                <w:rFonts w:eastAsia="Arial Unicode MS" w:cstheme="minorHAnsi"/>
                <w:b/>
                <w:noProof/>
              </w:rPr>
              <w:t>VIII.</w:t>
            </w:r>
            <w:r w:rsidR="00123585" w:rsidRPr="00166A3B">
              <w:rPr>
                <w:rFonts w:eastAsiaTheme="minorEastAsia"/>
                <w:noProof/>
                <w:lang w:eastAsia="pl-PL"/>
              </w:rPr>
              <w:tab/>
            </w:r>
            <w:r w:rsidR="00123585" w:rsidRPr="00166A3B">
              <w:rPr>
                <w:rStyle w:val="Hipercze"/>
                <w:rFonts w:eastAsia="Arial Unicode MS" w:cstheme="majorHAnsi"/>
                <w:b/>
                <w:noProof/>
              </w:rPr>
              <w:t>Uwagi do oceny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_Toc75287950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27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18A3ED9C" w14:textId="38ACA0FC" w:rsidR="00123585" w:rsidRPr="00166A3B" w:rsidRDefault="007531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5287951" w:history="1">
            <w:r w:rsidR="00123585" w:rsidRPr="00166A3B">
              <w:rPr>
                <w:rStyle w:val="Hipercze"/>
                <w:rFonts w:eastAsia="Arial Unicode MS" w:cstheme="minorHAnsi"/>
                <w:b/>
                <w:noProof/>
              </w:rPr>
              <w:t>IX.</w:t>
            </w:r>
            <w:r w:rsidR="00123585" w:rsidRPr="00166A3B">
              <w:rPr>
                <w:rFonts w:eastAsiaTheme="minorEastAsia"/>
                <w:noProof/>
                <w:lang w:eastAsia="pl-PL"/>
              </w:rPr>
              <w:tab/>
            </w:r>
            <w:r w:rsidR="00123585" w:rsidRPr="00166A3B">
              <w:rPr>
                <w:rStyle w:val="Hipercze"/>
                <w:rFonts w:eastAsia="Arial Unicode MS" w:cstheme="majorHAnsi"/>
                <w:b/>
                <w:noProof/>
              </w:rPr>
              <w:t>Zasady dotyczące wykorzystania i podziału praw własności intelektualnej do rezultatów Przedsięwzięcia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_Toc75287951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28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63DF311E" w14:textId="6C474C1E" w:rsidR="00123585" w:rsidRPr="00166A3B" w:rsidRDefault="007531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5287952" w:history="1">
            <w:r w:rsidR="00123585" w:rsidRPr="00166A3B">
              <w:rPr>
                <w:rStyle w:val="Hipercze"/>
                <w:rFonts w:eastAsia="Arial Unicode MS" w:cstheme="minorHAnsi"/>
                <w:b/>
                <w:bCs/>
                <w:noProof/>
              </w:rPr>
              <w:t>X.</w:t>
            </w:r>
            <w:r w:rsidR="00123585" w:rsidRPr="00166A3B">
              <w:rPr>
                <w:rFonts w:eastAsiaTheme="minorEastAsia"/>
                <w:noProof/>
                <w:lang w:eastAsia="pl-PL"/>
              </w:rPr>
              <w:tab/>
            </w:r>
            <w:r w:rsidR="00123585" w:rsidRPr="00166A3B">
              <w:rPr>
                <w:rStyle w:val="Hipercze"/>
                <w:rFonts w:eastAsia="Arial Unicode MS"/>
                <w:b/>
                <w:bCs/>
                <w:noProof/>
              </w:rPr>
              <w:t>Budżet Przedsięwzięcia i zasady zapłaty wynagrodzenia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_Toc75287952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28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046C35A0" w14:textId="565594B1" w:rsidR="00123585" w:rsidRPr="00166A3B" w:rsidRDefault="007531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5287953" w:history="1">
            <w:r w:rsidR="00123585" w:rsidRPr="00166A3B">
              <w:rPr>
                <w:rStyle w:val="Hipercze"/>
                <w:rFonts w:eastAsia="Arial Unicode MS" w:cstheme="minorHAnsi"/>
                <w:b/>
                <w:noProof/>
              </w:rPr>
              <w:t>XI.</w:t>
            </w:r>
            <w:r w:rsidR="00123585" w:rsidRPr="00166A3B">
              <w:rPr>
                <w:rFonts w:eastAsiaTheme="minorEastAsia"/>
                <w:noProof/>
                <w:lang w:eastAsia="pl-PL"/>
              </w:rPr>
              <w:tab/>
            </w:r>
            <w:r w:rsidR="00123585" w:rsidRPr="00166A3B">
              <w:rPr>
                <w:rStyle w:val="Hipercze"/>
                <w:rFonts w:eastAsia="Arial Unicode MS" w:cstheme="majorHAnsi"/>
                <w:b/>
                <w:noProof/>
              </w:rPr>
              <w:t>Postanowienia Umowy z Uczestnikami Przedsięwzięcia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_Toc75287953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30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4651F9EA" w14:textId="6AE20CC4" w:rsidR="00123585" w:rsidRPr="00166A3B" w:rsidRDefault="007531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5287954" w:history="1">
            <w:r w:rsidR="00123585" w:rsidRPr="00166A3B">
              <w:rPr>
                <w:rStyle w:val="Hipercze"/>
                <w:rFonts w:eastAsia="Arial Unicode MS" w:cstheme="minorHAnsi"/>
                <w:b/>
                <w:noProof/>
              </w:rPr>
              <w:t>XII.</w:t>
            </w:r>
            <w:r w:rsidR="00123585" w:rsidRPr="00166A3B">
              <w:rPr>
                <w:rFonts w:eastAsiaTheme="minorEastAsia"/>
                <w:noProof/>
                <w:lang w:eastAsia="pl-PL"/>
              </w:rPr>
              <w:tab/>
            </w:r>
            <w:r w:rsidR="00123585" w:rsidRPr="00166A3B">
              <w:rPr>
                <w:rStyle w:val="Hipercze"/>
                <w:rFonts w:eastAsia="Arial Unicode MS" w:cstheme="majorHAnsi"/>
                <w:b/>
                <w:noProof/>
              </w:rPr>
              <w:t>Przesłanki przedłużenia i zakończenia Postępowania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_Toc75287954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30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51ED6817" w14:textId="12784EAB" w:rsidR="00123585" w:rsidRPr="00166A3B" w:rsidRDefault="007531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5287955" w:history="1">
            <w:r w:rsidR="00123585" w:rsidRPr="00166A3B">
              <w:rPr>
                <w:rStyle w:val="Hipercze"/>
                <w:rFonts w:eastAsia="Arial Unicode MS" w:cstheme="minorHAnsi"/>
                <w:b/>
                <w:noProof/>
              </w:rPr>
              <w:t>XIII.</w:t>
            </w:r>
            <w:r w:rsidR="00123585" w:rsidRPr="00166A3B">
              <w:rPr>
                <w:rFonts w:eastAsiaTheme="minorEastAsia"/>
                <w:noProof/>
                <w:lang w:eastAsia="pl-PL"/>
              </w:rPr>
              <w:tab/>
            </w:r>
            <w:r w:rsidR="00123585" w:rsidRPr="00166A3B">
              <w:rPr>
                <w:rStyle w:val="Hipercze"/>
                <w:rFonts w:eastAsia="Arial Unicode MS" w:cstheme="majorHAnsi"/>
                <w:b/>
                <w:noProof/>
              </w:rPr>
              <w:t>Dodatkowy Nabór Wniosków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_Toc75287955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30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1BBF0B48" w14:textId="2AA35355" w:rsidR="00123585" w:rsidRPr="00166A3B" w:rsidRDefault="007531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5287956" w:history="1">
            <w:r w:rsidR="00123585" w:rsidRPr="00166A3B">
              <w:rPr>
                <w:rStyle w:val="Hipercze"/>
                <w:rFonts w:eastAsia="Arial Unicode MS" w:cstheme="minorHAnsi"/>
                <w:b/>
                <w:noProof/>
              </w:rPr>
              <w:t>XIV.</w:t>
            </w:r>
            <w:r w:rsidR="00123585" w:rsidRPr="00166A3B">
              <w:rPr>
                <w:rFonts w:eastAsiaTheme="minorEastAsia"/>
                <w:noProof/>
                <w:lang w:eastAsia="pl-PL"/>
              </w:rPr>
              <w:tab/>
            </w:r>
            <w:r w:rsidR="00123585" w:rsidRPr="00166A3B">
              <w:rPr>
                <w:rStyle w:val="Hipercze"/>
                <w:rFonts w:eastAsia="Arial Unicode MS" w:cstheme="majorHAnsi"/>
                <w:b/>
                <w:noProof/>
              </w:rPr>
              <w:t>Postanowienia końcowe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_Toc75287956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31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0B20833B" w14:textId="75E71080" w:rsidR="00123585" w:rsidRPr="00166A3B" w:rsidRDefault="007531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5287957" w:history="1">
            <w:r w:rsidR="00123585" w:rsidRPr="00166A3B">
              <w:rPr>
                <w:rStyle w:val="Hipercze"/>
                <w:rFonts w:eastAsia="Arial Unicode MS" w:cstheme="minorHAnsi"/>
                <w:b/>
                <w:bCs/>
                <w:noProof/>
              </w:rPr>
              <w:t>XV.</w:t>
            </w:r>
            <w:r w:rsidR="00123585" w:rsidRPr="00166A3B">
              <w:rPr>
                <w:rFonts w:eastAsiaTheme="minorEastAsia"/>
                <w:noProof/>
                <w:lang w:eastAsia="pl-PL"/>
              </w:rPr>
              <w:tab/>
            </w:r>
            <w:r w:rsidR="00123585" w:rsidRPr="00166A3B">
              <w:rPr>
                <w:rStyle w:val="Hipercze"/>
                <w:rFonts w:eastAsia="Arial Unicode MS"/>
                <w:b/>
                <w:bCs/>
                <w:noProof/>
              </w:rPr>
              <w:t>Załączniki do Regulaminu</w:t>
            </w:r>
            <w:r w:rsidR="00123585" w:rsidRPr="00166A3B">
              <w:rPr>
                <w:noProof/>
                <w:webHidden/>
              </w:rPr>
              <w:tab/>
            </w:r>
            <w:r w:rsidR="00123585" w:rsidRPr="00166A3B">
              <w:rPr>
                <w:noProof/>
                <w:webHidden/>
              </w:rPr>
              <w:fldChar w:fldCharType="begin"/>
            </w:r>
            <w:r w:rsidR="00123585" w:rsidRPr="00166A3B">
              <w:rPr>
                <w:noProof/>
                <w:webHidden/>
              </w:rPr>
              <w:instrText xml:space="preserve"> PAGEREF _Toc75287957 \h </w:instrText>
            </w:r>
            <w:r w:rsidR="00123585" w:rsidRPr="00166A3B">
              <w:rPr>
                <w:noProof/>
                <w:webHidden/>
              </w:rPr>
            </w:r>
            <w:r w:rsidR="00123585" w:rsidRPr="00166A3B">
              <w:rPr>
                <w:noProof/>
                <w:webHidden/>
              </w:rPr>
              <w:fldChar w:fldCharType="separate"/>
            </w:r>
            <w:r w:rsidR="007C2780">
              <w:rPr>
                <w:noProof/>
                <w:webHidden/>
              </w:rPr>
              <w:t>31</w:t>
            </w:r>
            <w:r w:rsidR="00123585" w:rsidRPr="00166A3B">
              <w:rPr>
                <w:noProof/>
                <w:webHidden/>
              </w:rPr>
              <w:fldChar w:fldCharType="end"/>
            </w:r>
          </w:hyperlink>
        </w:p>
        <w:p w14:paraId="304FE725" w14:textId="037F7268" w:rsidR="0076449E" w:rsidRDefault="003B4BF2" w:rsidP="00917BAD">
          <w:pPr>
            <w:spacing w:before="60" w:after="60" w:line="276" w:lineRule="auto"/>
            <w:rPr>
              <w:rFonts w:cstheme="minorHAnsi"/>
              <w:b/>
              <w:bCs/>
              <w:color w:val="000000" w:themeColor="text1"/>
            </w:rPr>
          </w:pPr>
          <w:r w:rsidRPr="00166A3B">
            <w:rPr>
              <w:rFonts w:cstheme="minorHAnsi"/>
              <w:b/>
              <w:bCs/>
              <w:color w:val="000000" w:themeColor="text1"/>
            </w:rPr>
            <w:fldChar w:fldCharType="end"/>
          </w:r>
        </w:p>
        <w:p w14:paraId="79F55929" w14:textId="02225E6C" w:rsidR="0076449E" w:rsidRDefault="00753136" w:rsidP="00917BAD">
          <w:pPr>
            <w:spacing w:before="60" w:after="60" w:line="276" w:lineRule="auto"/>
            <w:rPr>
              <w:rFonts w:cstheme="minorHAnsi"/>
              <w:color w:val="000000" w:themeColor="text1"/>
            </w:rPr>
            <w:sectPr w:rsidR="0076449E" w:rsidSect="0076449E">
              <w:pgSz w:w="11906" w:h="16838" w:code="9"/>
              <w:pgMar w:top="1417" w:right="1417" w:bottom="1417" w:left="1417" w:header="709" w:footer="414" w:gutter="0"/>
              <w:cols w:space="708"/>
              <w:docGrid w:linePitch="360"/>
            </w:sectPr>
          </w:pPr>
        </w:p>
      </w:sdtContent>
    </w:sdt>
    <w:p w14:paraId="1107109D" w14:textId="2CDA005B" w:rsidR="00141A81" w:rsidRPr="00166A3B" w:rsidRDefault="008C0349" w:rsidP="0076449E">
      <w:pPr>
        <w:pStyle w:val="Nagwek1"/>
      </w:pPr>
      <w:bookmarkStart w:id="1" w:name="_Toc496261285"/>
      <w:bookmarkStart w:id="2" w:name="_Toc503862993"/>
      <w:bookmarkStart w:id="3" w:name="_Ref509201274"/>
      <w:bookmarkStart w:id="4" w:name="_Ref52630528"/>
      <w:bookmarkStart w:id="5" w:name="_Toc53762088"/>
      <w:bookmarkStart w:id="6" w:name="_Toc69201419"/>
      <w:bookmarkStart w:id="7" w:name="_Toc70262444"/>
      <w:bookmarkStart w:id="8" w:name="_Toc75287928"/>
      <w:bookmarkStart w:id="9" w:name="_Toc494180633"/>
      <w:r w:rsidRPr="00166A3B">
        <w:lastRenderedPageBreak/>
        <w:t xml:space="preserve">Opis </w:t>
      </w:r>
      <w:r w:rsidR="00390FB3" w:rsidRPr="00166A3B">
        <w:t>Przedsięwzięcia</w:t>
      </w:r>
      <w:r w:rsidRPr="00166A3B">
        <w:t xml:space="preserve"> i Postępowania – uwagi ogólne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ED942E5" w14:textId="34089416" w:rsidR="007342C9" w:rsidRPr="00166A3B" w:rsidRDefault="007342C9" w:rsidP="007342C9">
      <w:pPr>
        <w:jc w:val="both"/>
        <w:rPr>
          <w:b/>
          <w:u w:val="single"/>
          <w:lang w:eastAsia="pl-PL"/>
        </w:rPr>
      </w:pPr>
      <w:r w:rsidRPr="00166A3B">
        <w:rPr>
          <w:b/>
          <w:u w:val="single"/>
          <w:lang w:eastAsia="pl-PL"/>
        </w:rPr>
        <w:t>Wszelkie sformułowania zapisane wielką literą z</w:t>
      </w:r>
      <w:r w:rsidR="0078551E" w:rsidRPr="00166A3B">
        <w:rPr>
          <w:b/>
          <w:u w:val="single"/>
          <w:lang w:eastAsia="pl-PL"/>
        </w:rPr>
        <w:t>o</w:t>
      </w:r>
      <w:r w:rsidRPr="00166A3B">
        <w:rPr>
          <w:b/>
          <w:u w:val="single"/>
          <w:lang w:eastAsia="pl-PL"/>
        </w:rPr>
        <w:t>stały</w:t>
      </w:r>
      <w:r w:rsidR="0078551E" w:rsidRPr="00166A3B">
        <w:rPr>
          <w:b/>
          <w:u w:val="single"/>
          <w:lang w:eastAsia="pl-PL"/>
        </w:rPr>
        <w:t xml:space="preserve"> </w:t>
      </w:r>
      <w:r w:rsidRPr="00166A3B">
        <w:rPr>
          <w:b/>
          <w:u w:val="single"/>
          <w:lang w:eastAsia="pl-PL"/>
        </w:rPr>
        <w:t xml:space="preserve">zdefiniowane w </w:t>
      </w:r>
      <w:r w:rsidR="00B97289" w:rsidRPr="00166A3B">
        <w:rPr>
          <w:b/>
          <w:u w:val="single"/>
          <w:lang w:eastAsia="pl-PL"/>
        </w:rPr>
        <w:t xml:space="preserve">słowniczku pojęć stanowiącym </w:t>
      </w:r>
      <w:r w:rsidR="00A65A55" w:rsidRPr="00166A3B">
        <w:rPr>
          <w:b/>
          <w:u w:val="single"/>
          <w:lang w:eastAsia="pl-PL"/>
        </w:rPr>
        <w:t>Załączni</w:t>
      </w:r>
      <w:r w:rsidRPr="00166A3B">
        <w:rPr>
          <w:b/>
          <w:u w:val="single"/>
          <w:lang w:eastAsia="pl-PL"/>
        </w:rPr>
        <w:t xml:space="preserve">k nr </w:t>
      </w:r>
      <w:r w:rsidR="006902CC" w:rsidRPr="00166A3B">
        <w:rPr>
          <w:b/>
          <w:u w:val="single"/>
          <w:lang w:eastAsia="pl-PL"/>
        </w:rPr>
        <w:t>7</w:t>
      </w:r>
      <w:r w:rsidR="00187306" w:rsidRPr="00166A3B">
        <w:rPr>
          <w:b/>
          <w:u w:val="single"/>
          <w:lang w:eastAsia="pl-PL"/>
        </w:rPr>
        <w:t xml:space="preserve"> </w:t>
      </w:r>
      <w:r w:rsidRPr="00166A3B">
        <w:rPr>
          <w:b/>
          <w:u w:val="single"/>
          <w:lang w:eastAsia="pl-PL"/>
        </w:rPr>
        <w:t>do Regulaminu.</w:t>
      </w:r>
    </w:p>
    <w:p w14:paraId="1C1A44F4" w14:textId="7A6137D7" w:rsidR="00A20D4B" w:rsidRPr="00166A3B" w:rsidRDefault="001E0B0E" w:rsidP="0076449E">
      <w:pPr>
        <w:pStyle w:val="Nagwek2"/>
      </w:pPr>
      <w:bookmarkStart w:id="10" w:name="_Ref52631855"/>
      <w:bookmarkStart w:id="11" w:name="_Toc53762089"/>
      <w:bookmarkStart w:id="12" w:name="_Toc69201420"/>
      <w:bookmarkStart w:id="13" w:name="_Toc70262445"/>
      <w:bookmarkStart w:id="14" w:name="_Toc75287929"/>
      <w:bookmarkStart w:id="15" w:name="_Hlk494966698"/>
      <w:bookmarkEnd w:id="9"/>
      <w:r w:rsidRPr="00166A3B">
        <w:t>Cel</w:t>
      </w:r>
      <w:r w:rsidR="00345633" w:rsidRPr="00166A3B">
        <w:t>e</w:t>
      </w:r>
      <w:r w:rsidRPr="00166A3B">
        <w:t xml:space="preserve"> i uzasadnienie </w:t>
      </w:r>
      <w:r w:rsidR="00390FB3" w:rsidRPr="00166A3B">
        <w:t>Przedsięwzięcia</w:t>
      </w:r>
      <w:r w:rsidRPr="00166A3B">
        <w:t xml:space="preserve"> </w:t>
      </w:r>
      <w:r w:rsidR="00033928" w:rsidRPr="00166A3B">
        <w:t>„</w:t>
      </w:r>
      <w:r w:rsidR="007456F6" w:rsidRPr="00166A3B">
        <w:t>Magazynowanie ciepła i chłodu</w:t>
      </w:r>
      <w:r w:rsidR="00033928" w:rsidRPr="00166A3B">
        <w:t>”</w:t>
      </w:r>
      <w:bookmarkEnd w:id="10"/>
      <w:bookmarkEnd w:id="11"/>
      <w:bookmarkEnd w:id="12"/>
      <w:bookmarkEnd w:id="13"/>
      <w:bookmarkEnd w:id="14"/>
    </w:p>
    <w:p w14:paraId="36D40F0C" w14:textId="32BC24EA" w:rsidR="00796CF0" w:rsidRPr="00166A3B" w:rsidRDefault="008C0349" w:rsidP="7C42CF2C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Bidi" w:eastAsiaTheme="majorBidi" w:hAnsiTheme="majorBidi" w:cstheme="majorBidi"/>
          <w:i/>
          <w:iCs/>
        </w:rPr>
      </w:pPr>
      <w:r w:rsidRPr="00166A3B">
        <w:t xml:space="preserve">Czynnikiem inicjującym </w:t>
      </w:r>
      <w:r w:rsidR="0077196B" w:rsidRPr="00166A3B">
        <w:t xml:space="preserve">pod względem operacyjnym </w:t>
      </w:r>
      <w:r w:rsidRPr="00166A3B">
        <w:t xml:space="preserve">przygotowanie </w:t>
      </w:r>
      <w:r w:rsidR="00390FB3" w:rsidRPr="00166A3B">
        <w:t>Przedsięwzięcia</w:t>
      </w:r>
      <w:r w:rsidR="0077196B" w:rsidRPr="00166A3B">
        <w:t xml:space="preserve"> </w:t>
      </w:r>
      <w:r w:rsidR="00033928" w:rsidRPr="00166A3B">
        <w:rPr>
          <w:b/>
          <w:bCs/>
          <w:color w:val="C00000"/>
        </w:rPr>
        <w:t>„</w:t>
      </w:r>
      <w:r w:rsidR="007456F6" w:rsidRPr="00166A3B">
        <w:rPr>
          <w:rFonts w:cstheme="majorBidi"/>
          <w:b/>
          <w:bCs/>
          <w:color w:val="C00000"/>
        </w:rPr>
        <w:t>Magazynowanie ciepła i chłodu</w:t>
      </w:r>
      <w:r w:rsidR="00033928" w:rsidRPr="00166A3B">
        <w:rPr>
          <w:b/>
          <w:bCs/>
          <w:color w:val="C00000"/>
        </w:rPr>
        <w:t>”</w:t>
      </w:r>
      <w:r w:rsidRPr="00166A3B">
        <w:rPr>
          <w:color w:val="C00000"/>
        </w:rPr>
        <w:t xml:space="preserve"> </w:t>
      </w:r>
      <w:r w:rsidR="00FC630B" w:rsidRPr="00166A3B">
        <w:rPr>
          <w:color w:val="C00000"/>
        </w:rPr>
        <w:t>(dalej: „</w:t>
      </w:r>
      <w:r w:rsidR="00390FB3" w:rsidRPr="00166A3B">
        <w:rPr>
          <w:b/>
          <w:bCs/>
          <w:color w:val="C00000"/>
        </w:rPr>
        <w:t xml:space="preserve">Przedsięwzięcie </w:t>
      </w:r>
      <w:r w:rsidR="007456F6" w:rsidRPr="00166A3B">
        <w:rPr>
          <w:rFonts w:cstheme="majorBidi"/>
          <w:b/>
          <w:bCs/>
          <w:color w:val="C00000"/>
        </w:rPr>
        <w:t>Magazynowanie ciepła i chłodu</w:t>
      </w:r>
      <w:r w:rsidR="00FC630B" w:rsidRPr="00166A3B">
        <w:rPr>
          <w:color w:val="C00000"/>
        </w:rPr>
        <w:t>” lub „</w:t>
      </w:r>
      <w:r w:rsidR="00D8372A" w:rsidRPr="00166A3B">
        <w:rPr>
          <w:b/>
          <w:bCs/>
          <w:color w:val="C00000"/>
        </w:rPr>
        <w:t>Przedsięwzięcie</w:t>
      </w:r>
      <w:r w:rsidR="00FC630B" w:rsidRPr="00166A3B">
        <w:rPr>
          <w:color w:val="C00000"/>
        </w:rPr>
        <w:t>”)</w:t>
      </w:r>
      <w:r w:rsidR="00FC630B" w:rsidRPr="00166A3B">
        <w:rPr>
          <w:rFonts w:cstheme="majorBidi"/>
          <w:color w:val="C00000"/>
        </w:rPr>
        <w:t xml:space="preserve"> </w:t>
      </w:r>
      <w:r w:rsidR="00624315" w:rsidRPr="00166A3B">
        <w:rPr>
          <w:rFonts w:cstheme="majorBidi"/>
          <w:color w:val="000000" w:themeColor="text1"/>
        </w:rPr>
        <w:t>j</w:t>
      </w:r>
      <w:r w:rsidRPr="00166A3B">
        <w:rPr>
          <w:rFonts w:cstheme="majorBidi"/>
        </w:rPr>
        <w:t>est wdr</w:t>
      </w:r>
      <w:r w:rsidR="00357E3D" w:rsidRPr="00166A3B">
        <w:rPr>
          <w:rFonts w:cstheme="majorBidi"/>
        </w:rPr>
        <w:t>a</w:t>
      </w:r>
      <w:r w:rsidRPr="00166A3B">
        <w:rPr>
          <w:rFonts w:cstheme="majorBidi"/>
        </w:rPr>
        <w:t>ż</w:t>
      </w:r>
      <w:r w:rsidR="00357E3D" w:rsidRPr="00166A3B">
        <w:rPr>
          <w:rFonts w:cstheme="majorBidi"/>
        </w:rPr>
        <w:t>a</w:t>
      </w:r>
      <w:r w:rsidRPr="00166A3B">
        <w:rPr>
          <w:rFonts w:cstheme="majorBidi"/>
        </w:rPr>
        <w:t>ni</w:t>
      </w:r>
      <w:r w:rsidR="00357E3D" w:rsidRPr="00166A3B">
        <w:rPr>
          <w:rFonts w:cstheme="majorBidi"/>
        </w:rPr>
        <w:t>e</w:t>
      </w:r>
      <w:r w:rsidRPr="00166A3B">
        <w:rPr>
          <w:rFonts w:cstheme="majorBidi"/>
        </w:rPr>
        <w:t xml:space="preserve"> przez </w:t>
      </w:r>
      <w:r w:rsidR="251C58BD" w:rsidRPr="00166A3B">
        <w:rPr>
          <w:rFonts w:cstheme="majorBidi"/>
        </w:rPr>
        <w:t xml:space="preserve">Narodowe </w:t>
      </w:r>
      <w:r w:rsidRPr="00166A3B">
        <w:rPr>
          <w:rFonts w:cstheme="majorBidi"/>
        </w:rPr>
        <w:t xml:space="preserve">Centrum </w:t>
      </w:r>
      <w:r w:rsidR="0BCF83FA" w:rsidRPr="00166A3B">
        <w:rPr>
          <w:rFonts w:cstheme="majorBidi"/>
        </w:rPr>
        <w:t xml:space="preserve">Badań i Rozwoju (dalej: “NCBR”, “Zamawiający” lub “Centrum”) </w:t>
      </w:r>
      <w:r w:rsidR="00357E3D" w:rsidRPr="00166A3B">
        <w:rPr>
          <w:rFonts w:cstheme="majorBidi"/>
        </w:rPr>
        <w:t xml:space="preserve">nowych </w:t>
      </w:r>
      <w:r w:rsidR="00AC1342" w:rsidRPr="00166A3B">
        <w:rPr>
          <w:rFonts w:cstheme="majorBidi"/>
        </w:rPr>
        <w:t>sposob</w:t>
      </w:r>
      <w:r w:rsidR="00357E3D" w:rsidRPr="00166A3B">
        <w:rPr>
          <w:rFonts w:cstheme="majorBidi"/>
        </w:rPr>
        <w:t>ów</w:t>
      </w:r>
      <w:r w:rsidR="00AC1342" w:rsidRPr="00166A3B">
        <w:rPr>
          <w:rFonts w:cstheme="majorBidi"/>
        </w:rPr>
        <w:t xml:space="preserve"> finansowania</w:t>
      </w:r>
      <w:r w:rsidRPr="00166A3B">
        <w:rPr>
          <w:rFonts w:cstheme="majorBidi"/>
        </w:rPr>
        <w:t xml:space="preserve"> </w:t>
      </w:r>
      <w:r w:rsidR="00357E3D" w:rsidRPr="00166A3B">
        <w:rPr>
          <w:rFonts w:cstheme="majorBidi"/>
        </w:rPr>
        <w:t xml:space="preserve">prac badawczo-rozwojowych </w:t>
      </w:r>
      <w:r w:rsidRPr="00166A3B">
        <w:rPr>
          <w:rFonts w:cstheme="majorBidi"/>
        </w:rPr>
        <w:t>w</w:t>
      </w:r>
      <w:r w:rsidR="005068B7" w:rsidRPr="00166A3B">
        <w:rPr>
          <w:rFonts w:cstheme="majorBidi"/>
        </w:rPr>
        <w:t> </w:t>
      </w:r>
      <w:r w:rsidRPr="00166A3B">
        <w:rPr>
          <w:rFonts w:cstheme="majorBidi"/>
        </w:rPr>
        <w:t>oparciu o model</w:t>
      </w:r>
      <w:r w:rsidR="00B60EA4" w:rsidRPr="00166A3B">
        <w:rPr>
          <w:rFonts w:cstheme="majorBidi"/>
        </w:rPr>
        <w:t xml:space="preserve"> </w:t>
      </w:r>
      <w:r w:rsidR="56932796" w:rsidRPr="00166A3B">
        <w:rPr>
          <w:rFonts w:ascii="Calibri" w:eastAsia="Calibri" w:hAnsi="Calibri" w:cs="Calibri"/>
        </w:rPr>
        <w:t>prowadzenia prac badawczo</w:t>
      </w:r>
      <w:r w:rsidR="003B4BF2" w:rsidRPr="00166A3B">
        <w:rPr>
          <w:rFonts w:ascii="Calibri" w:eastAsia="Calibri" w:hAnsi="Calibri" w:cs="Calibri"/>
        </w:rPr>
        <w:t>-</w:t>
      </w:r>
      <w:r w:rsidR="56932796" w:rsidRPr="00166A3B">
        <w:rPr>
          <w:rFonts w:ascii="Calibri" w:eastAsia="Calibri" w:hAnsi="Calibri" w:cs="Calibri"/>
        </w:rPr>
        <w:t>rozwojowych przez stawianie określonych wyzwań badawczych. Formuła realizacji działań zgodnie z tym modelem</w:t>
      </w:r>
      <w:r w:rsidR="00B916C6" w:rsidRPr="00166A3B">
        <w:rPr>
          <w:rFonts w:ascii="Calibri" w:eastAsia="Calibri" w:hAnsi="Calibri" w:cs="Calibri"/>
        </w:rPr>
        <w:t xml:space="preserve"> </w:t>
      </w:r>
      <w:r w:rsidR="00DE64CB" w:rsidRPr="00166A3B">
        <w:rPr>
          <w:rFonts w:cstheme="majorBidi"/>
        </w:rPr>
        <w:t>zakłada odejście od typowego</w:t>
      </w:r>
      <w:r w:rsidRPr="00166A3B">
        <w:rPr>
          <w:rFonts w:cstheme="majorBidi"/>
        </w:rPr>
        <w:t xml:space="preserve"> dotychczas w</w:t>
      </w:r>
      <w:r w:rsidR="005068B7" w:rsidRPr="00166A3B">
        <w:rPr>
          <w:rFonts w:cstheme="majorBidi"/>
        </w:rPr>
        <w:t> </w:t>
      </w:r>
      <w:r w:rsidRPr="00166A3B">
        <w:rPr>
          <w:rFonts w:cstheme="majorBidi"/>
        </w:rPr>
        <w:t xml:space="preserve">Polsce finansowania </w:t>
      </w:r>
      <w:r w:rsidR="00884D08" w:rsidRPr="00166A3B">
        <w:rPr>
          <w:rFonts w:cstheme="majorBidi"/>
        </w:rPr>
        <w:t>prac badawczo-rozwojowych</w:t>
      </w:r>
      <w:r w:rsidRPr="00166A3B">
        <w:rPr>
          <w:rFonts w:cstheme="majorBidi"/>
        </w:rPr>
        <w:t xml:space="preserve">, poprzez udzielanie grantów na pojedyncze projekty, a polega na tworzeniu kompleksowego </w:t>
      </w:r>
      <w:r w:rsidR="00E9232B" w:rsidRPr="00166A3B">
        <w:rPr>
          <w:rFonts w:cstheme="majorBidi"/>
        </w:rPr>
        <w:t xml:space="preserve">działania </w:t>
      </w:r>
      <w:r w:rsidRPr="00166A3B">
        <w:rPr>
          <w:rFonts w:cstheme="majorBidi"/>
        </w:rPr>
        <w:t xml:space="preserve">badawczego z portfolio projektów, które przyczyniają się do realizacji głównego celu </w:t>
      </w:r>
      <w:r w:rsidR="005416D5" w:rsidRPr="00166A3B">
        <w:rPr>
          <w:rFonts w:cstheme="majorBidi"/>
        </w:rPr>
        <w:t>P</w:t>
      </w:r>
      <w:r w:rsidR="00390FB3" w:rsidRPr="00166A3B">
        <w:rPr>
          <w:rFonts w:cstheme="majorBidi"/>
        </w:rPr>
        <w:t>rzedsięwzięcia</w:t>
      </w:r>
      <w:r w:rsidRPr="00166A3B">
        <w:rPr>
          <w:rFonts w:cstheme="majorBidi"/>
        </w:rPr>
        <w:t>,</w:t>
      </w:r>
      <w:r w:rsidR="0021085F" w:rsidRPr="00166A3B">
        <w:rPr>
          <w:rFonts w:cstheme="majorBidi"/>
        </w:rPr>
        <w:t xml:space="preserve"> </w:t>
      </w:r>
      <w:r w:rsidRPr="00166A3B">
        <w:rPr>
          <w:rFonts w:cstheme="majorBidi"/>
        </w:rPr>
        <w:t>tj. rozwiązania problemu lub zaspokojenia</w:t>
      </w:r>
      <w:r w:rsidR="002526D9" w:rsidRPr="00166A3B">
        <w:rPr>
          <w:rFonts w:cstheme="majorBidi"/>
        </w:rPr>
        <w:t xml:space="preserve"> potrzeby konkretnego odbiorcy </w:t>
      </w:r>
      <w:r w:rsidRPr="00166A3B">
        <w:rPr>
          <w:rFonts w:cstheme="majorBidi"/>
        </w:rPr>
        <w:t xml:space="preserve">poprzez </w:t>
      </w:r>
      <w:r w:rsidR="006357BA" w:rsidRPr="00166A3B">
        <w:rPr>
          <w:rFonts w:cstheme="majorBidi"/>
        </w:rPr>
        <w:t xml:space="preserve">opracowanie </w:t>
      </w:r>
      <w:r w:rsidRPr="00166A3B">
        <w:rPr>
          <w:rFonts w:cstheme="majorBidi"/>
        </w:rPr>
        <w:t>rozwiązania technologicznego, nie</w:t>
      </w:r>
      <w:r w:rsidR="001208F9" w:rsidRPr="00166A3B">
        <w:rPr>
          <w:rFonts w:cstheme="majorBidi"/>
        </w:rPr>
        <w:t>dostępnego</w:t>
      </w:r>
      <w:r w:rsidRPr="00166A3B">
        <w:rPr>
          <w:rFonts w:cstheme="majorBidi"/>
        </w:rPr>
        <w:t xml:space="preserve"> dziś na rynku</w:t>
      </w:r>
      <w:bookmarkEnd w:id="15"/>
      <w:r w:rsidRPr="00166A3B">
        <w:rPr>
          <w:rFonts w:cstheme="majorBidi"/>
        </w:rPr>
        <w:t xml:space="preserve">. </w:t>
      </w:r>
    </w:p>
    <w:p w14:paraId="38C61851" w14:textId="77777777" w:rsidR="0078551E" w:rsidRPr="00166A3B" w:rsidRDefault="00AF2930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166A3B">
        <w:t>[</w:t>
      </w:r>
      <w:r w:rsidRPr="00166A3B">
        <w:rPr>
          <w:b/>
        </w:rPr>
        <w:t xml:space="preserve">Cel </w:t>
      </w:r>
      <w:r w:rsidR="004200CA" w:rsidRPr="00166A3B">
        <w:rPr>
          <w:b/>
        </w:rPr>
        <w:t>główny</w:t>
      </w:r>
      <w:r w:rsidRPr="00166A3B">
        <w:rPr>
          <w:b/>
        </w:rPr>
        <w:t xml:space="preserve"> Przedsięwzięcia</w:t>
      </w:r>
      <w:r w:rsidRPr="00166A3B">
        <w:t xml:space="preserve">] </w:t>
      </w:r>
      <w:r w:rsidR="00BA7198" w:rsidRPr="00166A3B">
        <w:t xml:space="preserve">Podstawowym celem Przedsięwzięcia, realizowanym dzięki działaniom Uczestników Przedsięwzięcia, </w:t>
      </w:r>
      <w:r w:rsidR="00F02004" w:rsidRPr="00166A3B">
        <w:rPr>
          <w:rFonts w:cstheme="majorBidi"/>
        </w:rPr>
        <w:t xml:space="preserve">jest opracowanie </w:t>
      </w:r>
      <w:r w:rsidR="0026441C" w:rsidRPr="00166A3B">
        <w:rPr>
          <w:rFonts w:cstheme="majorBidi"/>
        </w:rPr>
        <w:t>r</w:t>
      </w:r>
      <w:r w:rsidR="00F02004" w:rsidRPr="00166A3B">
        <w:rPr>
          <w:rFonts w:cstheme="majorBidi"/>
        </w:rPr>
        <w:t xml:space="preserve">ozwiązań dla określonego przez NCBR problemu badawczego w obszarze technologii </w:t>
      </w:r>
      <w:r w:rsidR="007456F6" w:rsidRPr="00166A3B">
        <w:rPr>
          <w:rFonts w:cstheme="majorBidi"/>
        </w:rPr>
        <w:t>magazynowania ciepła i chłodu</w:t>
      </w:r>
      <w:r w:rsidR="0026441C" w:rsidRPr="00166A3B">
        <w:rPr>
          <w:rFonts w:cstheme="majorBidi"/>
        </w:rPr>
        <w:t xml:space="preserve">. </w:t>
      </w:r>
    </w:p>
    <w:p w14:paraId="511665D5" w14:textId="0F075391" w:rsidR="001C42AC" w:rsidRPr="00166A3B" w:rsidRDefault="0026441C" w:rsidP="0078551E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66A3B">
        <w:rPr>
          <w:rFonts w:cstheme="majorBidi"/>
        </w:rPr>
        <w:t>Problem badawczy polega na opracowaniu</w:t>
      </w:r>
      <w:r w:rsidR="00E80A34" w:rsidRPr="00166A3B">
        <w:rPr>
          <w:rFonts w:cstheme="majorBidi"/>
        </w:rPr>
        <w:t xml:space="preserve"> </w:t>
      </w:r>
      <w:r w:rsidR="007456F6" w:rsidRPr="00166A3B">
        <w:rPr>
          <w:rFonts w:eastAsia="Calibri"/>
        </w:rPr>
        <w:t>innowacyjnych, efektywnych energetycznie i ekonomicznie systemów wytwarzających i dostarczających</w:t>
      </w:r>
      <w:r w:rsidR="007456F6" w:rsidRPr="00166A3B">
        <w:t xml:space="preserve"> ciepło i chłód do budynków</w:t>
      </w:r>
      <w:r w:rsidR="007456F6" w:rsidRPr="00166A3B">
        <w:rPr>
          <w:rFonts w:eastAsia="Calibri"/>
        </w:rPr>
        <w:t xml:space="preserve"> </w:t>
      </w:r>
      <w:r w:rsidR="007456F6" w:rsidRPr="00166A3B">
        <w:rPr>
          <w:color w:val="000000" w:themeColor="text1"/>
        </w:rPr>
        <w:t xml:space="preserve">wykorzystujących technologie </w:t>
      </w:r>
      <w:r w:rsidR="007456F6" w:rsidRPr="00166A3B">
        <w:t>magazynowania ciepła i chłodu</w:t>
      </w:r>
      <w:r w:rsidR="00BC2C8C" w:rsidRPr="00166A3B">
        <w:t>, w który</w:t>
      </w:r>
      <w:r w:rsidR="0078551E" w:rsidRPr="00166A3B">
        <w:t>ch</w:t>
      </w:r>
      <w:r w:rsidR="00BC2C8C" w:rsidRPr="00166A3B">
        <w:t xml:space="preserve"> system zasobników uniezależniałby dostawę ciepła i/lub chłodu od chwilowej podaży energii elektrycznej</w:t>
      </w:r>
      <w:r w:rsidR="0078551E" w:rsidRPr="00166A3B">
        <w:t xml:space="preserve"> </w:t>
      </w:r>
      <w:r w:rsidR="007456F6" w:rsidRPr="00166A3B">
        <w:t>(</w:t>
      </w:r>
      <w:r w:rsidR="005F716B" w:rsidRPr="00166A3B">
        <w:rPr>
          <w:rFonts w:cstheme="majorBidi"/>
        </w:rPr>
        <w:t xml:space="preserve">w przypadku każdego z </w:t>
      </w:r>
      <w:r w:rsidR="007456F6" w:rsidRPr="00166A3B">
        <w:rPr>
          <w:rFonts w:cstheme="majorBidi"/>
        </w:rPr>
        <w:t>Strumieni</w:t>
      </w:r>
      <w:r w:rsidR="005F716B" w:rsidRPr="00166A3B">
        <w:rPr>
          <w:rFonts w:cstheme="majorBidi"/>
        </w:rPr>
        <w:t>:</w:t>
      </w:r>
      <w:r w:rsidR="007456F6" w:rsidRPr="00166A3B">
        <w:rPr>
          <w:rFonts w:cstheme="majorBidi"/>
        </w:rPr>
        <w:t xml:space="preserve"> „</w:t>
      </w:r>
      <w:r w:rsidR="007456F6" w:rsidRPr="00166A3B">
        <w:rPr>
          <w:rFonts w:cstheme="majorBidi"/>
          <w:b/>
          <w:bCs/>
        </w:rPr>
        <w:t>System</w:t>
      </w:r>
      <w:r w:rsidR="007456F6" w:rsidRPr="00166A3B">
        <w:rPr>
          <w:rFonts w:cstheme="majorBidi"/>
        </w:rPr>
        <w:t>” albo</w:t>
      </w:r>
      <w:r w:rsidR="005F716B" w:rsidRPr="00166A3B">
        <w:rPr>
          <w:rFonts w:cstheme="majorBidi"/>
        </w:rPr>
        <w:t xml:space="preserve"> „</w:t>
      </w:r>
      <w:r w:rsidR="005F716B" w:rsidRPr="00166A3B">
        <w:rPr>
          <w:rFonts w:cstheme="majorBidi"/>
          <w:b/>
          <w:bCs/>
        </w:rPr>
        <w:t>Rozwiązanie</w:t>
      </w:r>
      <w:r w:rsidR="005F716B" w:rsidRPr="00166A3B">
        <w:rPr>
          <w:rFonts w:cstheme="majorBidi"/>
        </w:rPr>
        <w:t>”)</w:t>
      </w:r>
      <w:r w:rsidR="001C42AC" w:rsidRPr="00166A3B">
        <w:rPr>
          <w:rFonts w:cstheme="majorBidi"/>
        </w:rPr>
        <w:t xml:space="preserve">. Rozwiązanie profilowane jest na trzy specjalistyczne zastosowania: dwa warianty energetyczne </w:t>
      </w:r>
      <w:r w:rsidR="005F716B" w:rsidRPr="00166A3B">
        <w:rPr>
          <w:rFonts w:cstheme="majorBidi"/>
        </w:rPr>
        <w:t xml:space="preserve">dla </w:t>
      </w:r>
      <w:r w:rsidR="0009384D" w:rsidRPr="00166A3B">
        <w:rPr>
          <w:rFonts w:cstheme="majorBidi"/>
        </w:rPr>
        <w:t>Budynków Domu Jednorodzinnego</w:t>
      </w:r>
      <w:r w:rsidR="001C42AC" w:rsidRPr="00166A3B">
        <w:rPr>
          <w:rFonts w:cstheme="majorBidi"/>
        </w:rPr>
        <w:t>, wydzielone według parametru [</w:t>
      </w:r>
      <w:r w:rsidR="001C42AC" w:rsidRPr="00166A3B">
        <w:rPr>
          <w:rStyle w:val="normaltextrun"/>
          <w:rFonts w:ascii="Calibri" w:hAnsi="Calibri" w:cs="Calibri"/>
          <w:color w:val="000000"/>
          <w:shd w:val="clear" w:color="auto" w:fill="FFFFFF"/>
        </w:rPr>
        <w:t>kWh/m</w:t>
      </w:r>
      <w:r w:rsidR="001C42AC" w:rsidRPr="00166A3B">
        <w:rPr>
          <w:rStyle w:val="normaltextrun"/>
          <w:rFonts w:ascii="Calibri" w:hAnsi="Calibri" w:cs="Calibri"/>
          <w:color w:val="000000"/>
          <w:shd w:val="clear" w:color="auto" w:fill="FFFFFF"/>
          <w:vertAlign w:val="superscript"/>
        </w:rPr>
        <w:t>2</w:t>
      </w:r>
      <w:r w:rsidR="001C42AC" w:rsidRPr="00166A3B">
        <w:rPr>
          <w:rStyle w:val="normaltextrun"/>
          <w:rFonts w:ascii="Calibri" w:hAnsi="Calibri" w:cs="Calibri"/>
          <w:color w:val="000000"/>
          <w:shd w:val="clear" w:color="auto" w:fill="FFFFFF"/>
        </w:rPr>
        <w:t>rok]</w:t>
      </w:r>
      <w:r w:rsidR="005F716B" w:rsidRPr="00166A3B">
        <w:rPr>
          <w:rFonts w:cstheme="majorBidi"/>
        </w:rPr>
        <w:t xml:space="preserve"> (</w:t>
      </w:r>
      <w:r w:rsidR="001C42AC" w:rsidRPr="00166A3B">
        <w:rPr>
          <w:rFonts w:cstheme="majorBidi"/>
        </w:rPr>
        <w:t xml:space="preserve">tj.: </w:t>
      </w:r>
      <w:r w:rsidR="001F72F2" w:rsidRPr="00166A3B">
        <w:rPr>
          <w:rFonts w:cstheme="majorBidi"/>
          <w:b/>
          <w:bCs/>
        </w:rPr>
        <w:t xml:space="preserve">System 1 </w:t>
      </w:r>
      <w:r w:rsidR="001F72F2" w:rsidRPr="00166A3B">
        <w:rPr>
          <w:rFonts w:cstheme="majorBidi"/>
        </w:rPr>
        <w:t>i</w:t>
      </w:r>
      <w:r w:rsidR="001F72F2" w:rsidRPr="00166A3B">
        <w:rPr>
          <w:rFonts w:cstheme="majorBidi"/>
          <w:b/>
          <w:bCs/>
        </w:rPr>
        <w:t xml:space="preserve"> System 2 w ramach </w:t>
      </w:r>
      <w:r w:rsidR="007456F6" w:rsidRPr="00166A3B">
        <w:rPr>
          <w:rFonts w:cstheme="majorBidi"/>
          <w:b/>
          <w:bCs/>
        </w:rPr>
        <w:t>Strumie</w:t>
      </w:r>
      <w:r w:rsidR="001F72F2" w:rsidRPr="00166A3B">
        <w:rPr>
          <w:rFonts w:cstheme="majorBidi"/>
          <w:b/>
          <w:bCs/>
        </w:rPr>
        <w:t xml:space="preserve">nia </w:t>
      </w:r>
      <w:r w:rsidR="005F716B" w:rsidRPr="00166A3B">
        <w:rPr>
          <w:rFonts w:cstheme="majorBidi"/>
          <w:b/>
          <w:bCs/>
        </w:rPr>
        <w:t>1</w:t>
      </w:r>
      <w:r w:rsidR="005F716B" w:rsidRPr="00166A3B">
        <w:rPr>
          <w:rFonts w:cstheme="majorBidi"/>
        </w:rPr>
        <w:t xml:space="preserve">) oraz </w:t>
      </w:r>
      <w:r w:rsidR="001F72F2" w:rsidRPr="00166A3B">
        <w:rPr>
          <w:rFonts w:cstheme="majorBidi"/>
        </w:rPr>
        <w:t xml:space="preserve">jednego wariantu energetycznego dla </w:t>
      </w:r>
      <w:r w:rsidR="0009384D" w:rsidRPr="00166A3B">
        <w:rPr>
          <w:rFonts w:cstheme="majorBidi"/>
        </w:rPr>
        <w:t xml:space="preserve">Budynku Biurowego </w:t>
      </w:r>
      <w:r w:rsidR="005F716B" w:rsidRPr="00166A3B">
        <w:rPr>
          <w:rFonts w:cstheme="majorBidi"/>
        </w:rPr>
        <w:t>(</w:t>
      </w:r>
      <w:r w:rsidR="001F72F2" w:rsidRPr="00166A3B">
        <w:rPr>
          <w:rFonts w:cstheme="majorBidi"/>
          <w:b/>
          <w:bCs/>
        </w:rPr>
        <w:t>System 3 w ramach</w:t>
      </w:r>
      <w:r w:rsidR="001F72F2" w:rsidRPr="00166A3B">
        <w:rPr>
          <w:rFonts w:cstheme="majorBidi"/>
        </w:rPr>
        <w:t xml:space="preserve"> </w:t>
      </w:r>
      <w:r w:rsidR="007456F6" w:rsidRPr="00166A3B">
        <w:rPr>
          <w:rFonts w:cstheme="majorBidi"/>
          <w:b/>
          <w:bCs/>
        </w:rPr>
        <w:t>Strumie</w:t>
      </w:r>
      <w:r w:rsidR="003A2CB1" w:rsidRPr="00166A3B">
        <w:rPr>
          <w:rFonts w:cstheme="majorBidi"/>
          <w:b/>
          <w:bCs/>
        </w:rPr>
        <w:t>nia</w:t>
      </w:r>
      <w:r w:rsidR="005F716B" w:rsidRPr="00166A3B">
        <w:rPr>
          <w:rFonts w:cstheme="majorBidi"/>
          <w:b/>
          <w:bCs/>
        </w:rPr>
        <w:t xml:space="preserve"> 2</w:t>
      </w:r>
      <w:r w:rsidR="005F716B" w:rsidRPr="00166A3B">
        <w:rPr>
          <w:rFonts w:cstheme="majorBidi"/>
        </w:rPr>
        <w:t>)</w:t>
      </w:r>
      <w:r w:rsidR="00E80A34" w:rsidRPr="00166A3B">
        <w:rPr>
          <w:rFonts w:cstheme="majorBidi"/>
        </w:rPr>
        <w:t>.</w:t>
      </w:r>
      <w:r w:rsidR="003B4BF2" w:rsidRPr="00166A3B">
        <w:rPr>
          <w:rFonts w:cstheme="majorBidi"/>
        </w:rPr>
        <w:t xml:space="preserve"> </w:t>
      </w:r>
    </w:p>
    <w:p w14:paraId="23091BFC" w14:textId="5D6399F6" w:rsidR="005F5A88" w:rsidRPr="00166A3B" w:rsidRDefault="003B4BF2" w:rsidP="0078551E">
      <w:pPr>
        <w:pStyle w:val="Akapitzlist"/>
        <w:spacing w:after="0" w:line="240" w:lineRule="auto"/>
        <w:ind w:left="567"/>
        <w:jc w:val="both"/>
        <w:rPr>
          <w:rFonts w:asciiTheme="majorHAnsi" w:eastAsiaTheme="majorEastAsia" w:hAnsiTheme="majorHAnsi" w:cstheme="majorBidi"/>
        </w:rPr>
      </w:pPr>
      <w:r w:rsidRPr="00166A3B">
        <w:rPr>
          <w:rFonts w:cstheme="majorBidi"/>
        </w:rPr>
        <w:t xml:space="preserve">Wyzwanie badawcze podzielone jest na dwa </w:t>
      </w:r>
      <w:r w:rsidR="0009384D" w:rsidRPr="00166A3B">
        <w:rPr>
          <w:rFonts w:cstheme="majorBidi"/>
        </w:rPr>
        <w:t>Strumienie</w:t>
      </w:r>
      <w:r w:rsidRPr="00166A3B">
        <w:rPr>
          <w:rFonts w:cstheme="majorBidi"/>
        </w:rPr>
        <w:t>, stanowiące dwie różne części zamówienia</w:t>
      </w:r>
      <w:r w:rsidR="008B4943" w:rsidRPr="00166A3B">
        <w:rPr>
          <w:rFonts w:cstheme="majorBidi"/>
        </w:rPr>
        <w:t xml:space="preserve"> wyróżnione pod względem funkcjonalnym</w:t>
      </w:r>
      <w:r w:rsidR="00B625A7" w:rsidRPr="00166A3B">
        <w:rPr>
          <w:rFonts w:cstheme="majorBidi"/>
        </w:rPr>
        <w:t>, szczegółowo opisane poniżej</w:t>
      </w:r>
      <w:r w:rsidR="0026441C" w:rsidRPr="00166A3B">
        <w:rPr>
          <w:rFonts w:cstheme="majorBidi"/>
        </w:rPr>
        <w:t xml:space="preserve">. </w:t>
      </w:r>
      <w:r w:rsidR="005F5A88" w:rsidRPr="00166A3B">
        <w:t xml:space="preserve">Wskazany </w:t>
      </w:r>
      <w:r w:rsidR="00014616" w:rsidRPr="00166A3B">
        <w:t xml:space="preserve">problem </w:t>
      </w:r>
      <w:r w:rsidR="00815E55" w:rsidRPr="00166A3B">
        <w:t>badawczy</w:t>
      </w:r>
      <w:r w:rsidR="00014616" w:rsidRPr="00166A3B">
        <w:t xml:space="preserve"> jest </w:t>
      </w:r>
      <w:r w:rsidR="005F5A88" w:rsidRPr="00166A3B">
        <w:t xml:space="preserve">definiowany oczekiwanymi </w:t>
      </w:r>
      <w:r w:rsidR="000901D6" w:rsidRPr="00166A3B">
        <w:t>od</w:t>
      </w:r>
      <w:r w:rsidR="005F5A88" w:rsidRPr="00166A3B">
        <w:t xml:space="preserve"> Rozwiązani</w:t>
      </w:r>
      <w:r w:rsidR="000901D6" w:rsidRPr="00166A3B">
        <w:t>a</w:t>
      </w:r>
      <w:r w:rsidR="0002653D" w:rsidRPr="00166A3B">
        <w:t xml:space="preserve"> (z uwzględnieniem jego podziału </w:t>
      </w:r>
      <w:r w:rsidR="00980B59" w:rsidRPr="00166A3B">
        <w:t xml:space="preserve">na </w:t>
      </w:r>
      <w:r w:rsidR="0009384D" w:rsidRPr="00166A3B">
        <w:t>Strumienie</w:t>
      </w:r>
      <w:r w:rsidR="0002653D" w:rsidRPr="00166A3B">
        <w:t>)</w:t>
      </w:r>
      <w:r w:rsidR="00980B59" w:rsidRPr="00166A3B">
        <w:t>,</w:t>
      </w:r>
      <w:r w:rsidR="005F5A88" w:rsidRPr="00166A3B">
        <w:t xml:space="preserve"> </w:t>
      </w:r>
      <w:r w:rsidR="1960D85A" w:rsidRPr="00166A3B">
        <w:t>Wymaganiami</w:t>
      </w:r>
      <w:r w:rsidR="008B45A2" w:rsidRPr="00166A3B">
        <w:t xml:space="preserve"> </w:t>
      </w:r>
      <w:r w:rsidR="00AF2930" w:rsidRPr="00166A3B">
        <w:t>Obligatoryjnymi oraz rozwinięt</w:t>
      </w:r>
      <w:r w:rsidR="00014616" w:rsidRPr="00166A3B">
        <w:t>y</w:t>
      </w:r>
      <w:r w:rsidR="00AF2930" w:rsidRPr="00166A3B">
        <w:t xml:space="preserve"> przez </w:t>
      </w:r>
      <w:r w:rsidR="6FA4B80B" w:rsidRPr="00166A3B">
        <w:t>Wymagania</w:t>
      </w:r>
      <w:r w:rsidR="00383A24" w:rsidRPr="00166A3B">
        <w:t xml:space="preserve"> </w:t>
      </w:r>
      <w:r w:rsidR="00AF2930" w:rsidRPr="00166A3B">
        <w:t>Konkursowe</w:t>
      </w:r>
      <w:r w:rsidRPr="00166A3B">
        <w:rPr>
          <w:rFonts w:cstheme="majorBidi"/>
        </w:rPr>
        <w:t xml:space="preserve"> i</w:t>
      </w:r>
      <w:r w:rsidR="00EA41A7" w:rsidRPr="00166A3B">
        <w:rPr>
          <w:rFonts w:cstheme="majorBidi"/>
        </w:rPr>
        <w:t xml:space="preserve"> </w:t>
      </w:r>
      <w:r w:rsidR="6FA4B80B" w:rsidRPr="00166A3B">
        <w:rPr>
          <w:rFonts w:cstheme="majorBidi"/>
        </w:rPr>
        <w:t>Wymagania</w:t>
      </w:r>
      <w:r w:rsidR="00EA41A7" w:rsidRPr="00166A3B">
        <w:rPr>
          <w:rFonts w:cstheme="majorBidi"/>
        </w:rPr>
        <w:t xml:space="preserve"> Jakościowe</w:t>
      </w:r>
      <w:r w:rsidR="00F04FFF" w:rsidRPr="00166A3B">
        <w:t>.</w:t>
      </w:r>
      <w:r w:rsidR="00CD3C4E" w:rsidRPr="00166A3B">
        <w:t xml:space="preserve"> </w:t>
      </w:r>
      <w:r w:rsidR="005F5A88" w:rsidRPr="00166A3B">
        <w:rPr>
          <w:rFonts w:cstheme="majorBidi"/>
        </w:rPr>
        <w:t>W cel główny Przedsięwzięcia wpisane są:</w:t>
      </w:r>
      <w:bookmarkStart w:id="16" w:name="_Hlk53777976"/>
      <w:bookmarkEnd w:id="16"/>
    </w:p>
    <w:p w14:paraId="2A85017F" w14:textId="58F2E3AE" w:rsidR="005F5A88" w:rsidRPr="00166A3B" w:rsidRDefault="00CD3C4E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66A3B">
        <w:rPr>
          <w:rFonts w:cstheme="majorBidi"/>
        </w:rPr>
        <w:t xml:space="preserve">weryfikacja </w:t>
      </w:r>
      <w:r w:rsidR="005F5A88" w:rsidRPr="00166A3B">
        <w:rPr>
          <w:rFonts w:cstheme="majorBidi"/>
        </w:rPr>
        <w:t xml:space="preserve">w ramach Przedsięwzięcia </w:t>
      </w:r>
      <w:r w:rsidRPr="00166A3B">
        <w:rPr>
          <w:rFonts w:cstheme="majorBidi"/>
        </w:rPr>
        <w:t xml:space="preserve">– w granicach posiadanego </w:t>
      </w:r>
      <w:r w:rsidR="000901D6" w:rsidRPr="00166A3B">
        <w:rPr>
          <w:rFonts w:cstheme="majorBidi"/>
        </w:rPr>
        <w:t xml:space="preserve">przez NCBR </w:t>
      </w:r>
      <w:r w:rsidRPr="00166A3B">
        <w:rPr>
          <w:rFonts w:cstheme="majorBidi"/>
        </w:rPr>
        <w:t xml:space="preserve">budżetu – jak najszerszego spektrum proponowanych przez </w:t>
      </w:r>
      <w:r w:rsidR="005F5A88" w:rsidRPr="00166A3B">
        <w:rPr>
          <w:rFonts w:cstheme="majorBidi"/>
        </w:rPr>
        <w:t xml:space="preserve">różnych </w:t>
      </w:r>
      <w:r w:rsidRPr="00166A3B">
        <w:rPr>
          <w:rFonts w:cstheme="majorBidi"/>
        </w:rPr>
        <w:t xml:space="preserve">Uczestników Przedsięwzięcia </w:t>
      </w:r>
      <w:r w:rsidR="005F5A88" w:rsidRPr="00166A3B">
        <w:rPr>
          <w:rFonts w:cstheme="majorBidi"/>
        </w:rPr>
        <w:t xml:space="preserve">konkurencyjnych </w:t>
      </w:r>
      <w:r w:rsidRPr="00166A3B">
        <w:rPr>
          <w:rFonts w:cstheme="majorBidi"/>
        </w:rPr>
        <w:t>Rozwiązań</w:t>
      </w:r>
      <w:r w:rsidR="005F5A88" w:rsidRPr="00166A3B">
        <w:rPr>
          <w:rFonts w:cstheme="majorBidi"/>
        </w:rPr>
        <w:t>,</w:t>
      </w:r>
    </w:p>
    <w:p w14:paraId="3F5AD2AA" w14:textId="03C247C4" w:rsidR="00AF2930" w:rsidRPr="00166A3B" w:rsidRDefault="005F5A88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66A3B">
        <w:rPr>
          <w:rFonts w:cstheme="majorBidi"/>
        </w:rPr>
        <w:t xml:space="preserve">zapewnianie na kolejnych etapach Przedsięwzięcia </w:t>
      </w:r>
      <w:r w:rsidR="00CD3C4E" w:rsidRPr="00166A3B">
        <w:rPr>
          <w:rFonts w:cstheme="majorBidi"/>
        </w:rPr>
        <w:t>finansowani</w:t>
      </w:r>
      <w:r w:rsidRPr="00166A3B">
        <w:rPr>
          <w:rFonts w:cstheme="majorBidi"/>
        </w:rPr>
        <w:t>a</w:t>
      </w:r>
      <w:r w:rsidR="00CD3C4E" w:rsidRPr="00166A3B">
        <w:rPr>
          <w:rFonts w:cstheme="majorBidi"/>
        </w:rPr>
        <w:t xml:space="preserve"> prac nad tym</w:t>
      </w:r>
      <w:r w:rsidRPr="00166A3B">
        <w:rPr>
          <w:rFonts w:cstheme="majorBidi"/>
        </w:rPr>
        <w:t xml:space="preserve"> Rozwiązani</w:t>
      </w:r>
      <w:r w:rsidR="00B916C6" w:rsidRPr="00166A3B">
        <w:rPr>
          <w:rFonts w:cstheme="majorBidi"/>
        </w:rPr>
        <w:t>e</w:t>
      </w:r>
      <w:r w:rsidRPr="00166A3B">
        <w:rPr>
          <w:rFonts w:cstheme="majorBidi"/>
        </w:rPr>
        <w:t>m</w:t>
      </w:r>
      <w:r w:rsidR="00CD3C4E" w:rsidRPr="00166A3B">
        <w:rPr>
          <w:rFonts w:cstheme="majorBidi"/>
        </w:rPr>
        <w:t xml:space="preserve">, które </w:t>
      </w:r>
      <w:r w:rsidR="00014616" w:rsidRPr="00166A3B">
        <w:rPr>
          <w:rFonts w:cstheme="majorBidi"/>
        </w:rPr>
        <w:t xml:space="preserve">na podstawie prowadzonych przez Centrum w trakcie </w:t>
      </w:r>
      <w:r w:rsidR="00B916C6" w:rsidRPr="00166A3B">
        <w:rPr>
          <w:rFonts w:cstheme="majorBidi"/>
        </w:rPr>
        <w:t>jego</w:t>
      </w:r>
      <w:r w:rsidR="00014616" w:rsidRPr="00166A3B">
        <w:rPr>
          <w:rFonts w:cstheme="majorBidi"/>
        </w:rPr>
        <w:t xml:space="preserve"> rozwoju</w:t>
      </w:r>
      <w:r w:rsidRPr="00166A3B">
        <w:rPr>
          <w:rFonts w:cstheme="majorBidi"/>
        </w:rPr>
        <w:t xml:space="preserve"> ocen,</w:t>
      </w:r>
      <w:r w:rsidR="00014616" w:rsidRPr="00166A3B">
        <w:rPr>
          <w:rFonts w:cstheme="majorBidi"/>
        </w:rPr>
        <w:t xml:space="preserve"> </w:t>
      </w:r>
      <w:r w:rsidR="00CD3C4E" w:rsidRPr="00166A3B">
        <w:rPr>
          <w:rFonts w:cstheme="majorBidi"/>
        </w:rPr>
        <w:t>przejawia zgodnie z określonymi przez NCBR Kryteriami największy potencjał.</w:t>
      </w:r>
    </w:p>
    <w:p w14:paraId="1EDF5C6A" w14:textId="4DB0E0E0" w:rsidR="0077196B" w:rsidRPr="00166A3B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</w:pPr>
      <w:r w:rsidRPr="00166A3B">
        <w:t>[</w:t>
      </w:r>
      <w:r w:rsidRPr="00166A3B">
        <w:rPr>
          <w:b/>
        </w:rPr>
        <w:t xml:space="preserve">Cel </w:t>
      </w:r>
      <w:r w:rsidR="00AF2930" w:rsidRPr="00166A3B">
        <w:rPr>
          <w:b/>
        </w:rPr>
        <w:t>strategiczny</w:t>
      </w:r>
      <w:r w:rsidR="002940AA" w:rsidRPr="00166A3B">
        <w:rPr>
          <w:b/>
        </w:rPr>
        <w:t xml:space="preserve"> </w:t>
      </w:r>
      <w:r w:rsidR="0077196B" w:rsidRPr="00166A3B">
        <w:rPr>
          <w:b/>
        </w:rPr>
        <w:t>Przedsięwzięcia</w:t>
      </w:r>
      <w:r w:rsidRPr="00166A3B">
        <w:t xml:space="preserve">] </w:t>
      </w:r>
      <w:r w:rsidR="00624315" w:rsidRPr="00166A3B">
        <w:t xml:space="preserve">Celem </w:t>
      </w:r>
      <w:r w:rsidR="00AF2930" w:rsidRPr="00166A3B">
        <w:t>s</w:t>
      </w:r>
      <w:r w:rsidR="00F04FFF" w:rsidRPr="00166A3B">
        <w:t xml:space="preserve">trategicznym </w:t>
      </w:r>
      <w:r w:rsidR="00624315" w:rsidRPr="00166A3B">
        <w:t xml:space="preserve">Przedsięwzięcia jest </w:t>
      </w:r>
      <w:r w:rsidR="00980BDB" w:rsidRPr="00166A3B">
        <w:t>stymulowanie – na zasadach rynkowych</w:t>
      </w:r>
      <w:r w:rsidR="00F8489D" w:rsidRPr="00166A3B">
        <w:t xml:space="preserve"> </w:t>
      </w:r>
      <w:r w:rsidR="00345633" w:rsidRPr="00166A3B">
        <w:t xml:space="preserve">i </w:t>
      </w:r>
      <w:r w:rsidR="00F8489D" w:rsidRPr="00166A3B">
        <w:t>z</w:t>
      </w:r>
      <w:r w:rsidR="006E2B92" w:rsidRPr="00166A3B">
        <w:t> </w:t>
      </w:r>
      <w:r w:rsidR="00F8489D" w:rsidRPr="00166A3B">
        <w:t xml:space="preserve">wykorzystaniem zamówień publicznych </w:t>
      </w:r>
      <w:r w:rsidR="00980BDB" w:rsidRPr="00166A3B">
        <w:t>–</w:t>
      </w:r>
      <w:r w:rsidR="00F8489D" w:rsidRPr="00166A3B">
        <w:t xml:space="preserve"> </w:t>
      </w:r>
      <w:r w:rsidR="00980BDB" w:rsidRPr="00166A3B">
        <w:t xml:space="preserve">rozwoju </w:t>
      </w:r>
      <w:r w:rsidR="00F8489D" w:rsidRPr="00166A3B">
        <w:t xml:space="preserve">innowacji </w:t>
      </w:r>
      <w:r w:rsidR="00980BDB" w:rsidRPr="00166A3B">
        <w:t xml:space="preserve">w obszarze </w:t>
      </w:r>
      <w:r w:rsidR="0026441C" w:rsidRPr="00166A3B">
        <w:rPr>
          <w:rFonts w:cstheme="majorBidi"/>
        </w:rPr>
        <w:t>systemów</w:t>
      </w:r>
      <w:r w:rsidR="008F2FDA" w:rsidRPr="00166A3B">
        <w:rPr>
          <w:rFonts w:cstheme="majorBidi"/>
        </w:rPr>
        <w:t xml:space="preserve"> magazynowania ciepła i chłodu</w:t>
      </w:r>
      <w:r w:rsidR="00FF1C34" w:rsidRPr="00166A3B">
        <w:t>,</w:t>
      </w:r>
      <w:r w:rsidR="00980BDB" w:rsidRPr="00166A3B">
        <w:t xml:space="preserve"> które </w:t>
      </w:r>
      <w:r w:rsidR="00014616" w:rsidRPr="00166A3B">
        <w:t xml:space="preserve">to innowacje </w:t>
      </w:r>
      <w:r w:rsidR="00980BDB" w:rsidRPr="00166A3B">
        <w:t xml:space="preserve">pozwolą </w:t>
      </w:r>
      <w:r w:rsidR="00465E7E" w:rsidRPr="00166A3B">
        <w:t xml:space="preserve">szerokiemu gronu potencjalnych użytkowników </w:t>
      </w:r>
      <w:r w:rsidR="00565F75" w:rsidRPr="00166A3B">
        <w:t xml:space="preserve">na </w:t>
      </w:r>
      <w:r w:rsidR="008F2FDA" w:rsidRPr="00166A3B">
        <w:rPr>
          <w:rFonts w:eastAsia="Calibri"/>
        </w:rPr>
        <w:t>magazynowanie wyprodukowanej energii i wykorzystania jej w okresach zwiększonego zapotrzebowania przy równoczesnej trosce o środowisko naturalne</w:t>
      </w:r>
      <w:r w:rsidR="00345633" w:rsidRPr="00166A3B">
        <w:t>.</w:t>
      </w:r>
    </w:p>
    <w:p w14:paraId="2877D600" w14:textId="703FF3F9" w:rsidR="0077196B" w:rsidRPr="00166A3B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cstheme="majorBidi"/>
        </w:rPr>
      </w:pPr>
      <w:r w:rsidRPr="00166A3B">
        <w:rPr>
          <w:rFonts w:cstheme="majorBidi"/>
        </w:rPr>
        <w:t>[</w:t>
      </w:r>
      <w:r w:rsidRPr="00166A3B">
        <w:rPr>
          <w:rFonts w:cstheme="majorBidi"/>
          <w:b/>
          <w:bCs/>
        </w:rPr>
        <w:t>Cel partykularny NCBR</w:t>
      </w:r>
      <w:r w:rsidRPr="00166A3B">
        <w:rPr>
          <w:rFonts w:cstheme="majorBidi"/>
        </w:rPr>
        <w:t xml:space="preserve">] </w:t>
      </w:r>
      <w:r w:rsidR="002510BB" w:rsidRPr="00166A3B">
        <w:rPr>
          <w:rFonts w:cstheme="majorBidi"/>
        </w:rPr>
        <w:t>Przedsięwzięci</w:t>
      </w:r>
      <w:r w:rsidR="00705916" w:rsidRPr="00166A3B">
        <w:rPr>
          <w:rFonts w:cstheme="majorBidi"/>
        </w:rPr>
        <w:t>e</w:t>
      </w:r>
      <w:r w:rsidR="002510BB" w:rsidRPr="00166A3B">
        <w:rPr>
          <w:rFonts w:cstheme="majorBidi"/>
        </w:rPr>
        <w:t xml:space="preserve"> </w:t>
      </w:r>
      <w:r w:rsidR="00705916" w:rsidRPr="00166A3B">
        <w:rPr>
          <w:rFonts w:cstheme="majorBidi"/>
        </w:rPr>
        <w:t>służy</w:t>
      </w:r>
      <w:r w:rsidR="002510BB" w:rsidRPr="00166A3B">
        <w:rPr>
          <w:rFonts w:cstheme="majorBidi"/>
        </w:rPr>
        <w:t xml:space="preserve"> </w:t>
      </w:r>
      <w:r w:rsidR="00345633" w:rsidRPr="00166A3B">
        <w:rPr>
          <w:rFonts w:cstheme="majorBidi"/>
        </w:rPr>
        <w:t>osiągnięciu</w:t>
      </w:r>
      <w:r w:rsidR="00705916" w:rsidRPr="00166A3B">
        <w:rPr>
          <w:rFonts w:cstheme="majorBidi"/>
        </w:rPr>
        <w:t xml:space="preserve"> </w:t>
      </w:r>
      <w:r w:rsidR="002510BB" w:rsidRPr="00166A3B">
        <w:rPr>
          <w:rFonts w:cstheme="majorBidi"/>
        </w:rPr>
        <w:t xml:space="preserve">celów NCBR </w:t>
      </w:r>
      <w:r w:rsidR="00705916" w:rsidRPr="00166A3B">
        <w:rPr>
          <w:rFonts w:cstheme="majorBidi"/>
        </w:rPr>
        <w:t xml:space="preserve">w ramach projektu POIR.04.01.03-00-0001/20-00 oraz </w:t>
      </w:r>
      <w:r w:rsidR="009D4DF9" w:rsidRPr="00166A3B">
        <w:rPr>
          <w:rFonts w:cstheme="majorBidi"/>
        </w:rPr>
        <w:t>realizacji zadań</w:t>
      </w:r>
      <w:r w:rsidR="00705916" w:rsidRPr="00166A3B">
        <w:rPr>
          <w:rFonts w:cstheme="majorBidi"/>
        </w:rPr>
        <w:t xml:space="preserve"> ustawowych N</w:t>
      </w:r>
      <w:r w:rsidR="005F5A88" w:rsidRPr="00166A3B">
        <w:rPr>
          <w:rFonts w:cstheme="majorBidi"/>
        </w:rPr>
        <w:t>C</w:t>
      </w:r>
      <w:r w:rsidR="00705916" w:rsidRPr="00166A3B">
        <w:rPr>
          <w:rFonts w:cstheme="majorBidi"/>
        </w:rPr>
        <w:t xml:space="preserve">BR </w:t>
      </w:r>
      <w:r w:rsidR="002510BB" w:rsidRPr="00166A3B">
        <w:rPr>
          <w:rFonts w:cstheme="majorBidi"/>
        </w:rPr>
        <w:t>w zakresie zapewniania finansowania prac badawczo-rozwojowych</w:t>
      </w:r>
      <w:r w:rsidR="00705916" w:rsidRPr="00166A3B">
        <w:rPr>
          <w:rFonts w:cstheme="majorBidi"/>
        </w:rPr>
        <w:t xml:space="preserve"> i wspierania ich transferu do gospodarki, przy </w:t>
      </w:r>
      <w:r w:rsidRPr="00166A3B">
        <w:rPr>
          <w:rFonts w:cstheme="majorBidi"/>
        </w:rPr>
        <w:t>jednoczesn</w:t>
      </w:r>
      <w:r w:rsidR="004A787B" w:rsidRPr="00166A3B">
        <w:rPr>
          <w:rFonts w:cstheme="majorBidi"/>
        </w:rPr>
        <w:t xml:space="preserve">ym </w:t>
      </w:r>
      <w:r w:rsidR="000B7C58" w:rsidRPr="00166A3B">
        <w:rPr>
          <w:rFonts w:cstheme="majorBidi"/>
        </w:rPr>
        <w:t>wprowadzeniu</w:t>
      </w:r>
      <w:r w:rsidR="002510BB" w:rsidRPr="00166A3B">
        <w:rPr>
          <w:rFonts w:cstheme="majorBidi"/>
        </w:rPr>
        <w:t xml:space="preserve"> udział</w:t>
      </w:r>
      <w:r w:rsidR="00705916" w:rsidRPr="00166A3B">
        <w:rPr>
          <w:rFonts w:cstheme="majorBidi"/>
        </w:rPr>
        <w:t>u</w:t>
      </w:r>
      <w:r w:rsidR="002510BB" w:rsidRPr="00166A3B">
        <w:rPr>
          <w:rFonts w:cstheme="majorBidi"/>
        </w:rPr>
        <w:t xml:space="preserve"> </w:t>
      </w:r>
      <w:r w:rsidR="000B7C58" w:rsidRPr="00166A3B">
        <w:rPr>
          <w:rFonts w:cstheme="majorBidi"/>
        </w:rPr>
        <w:t xml:space="preserve">Centrum </w:t>
      </w:r>
      <w:r w:rsidR="002510BB" w:rsidRPr="00166A3B">
        <w:rPr>
          <w:rFonts w:cstheme="majorBidi"/>
        </w:rPr>
        <w:t xml:space="preserve">w </w:t>
      </w:r>
      <w:r w:rsidR="00D319E4" w:rsidRPr="00166A3B">
        <w:rPr>
          <w:rFonts w:cstheme="majorBidi"/>
        </w:rPr>
        <w:t>korzyściach</w:t>
      </w:r>
      <w:r w:rsidR="002510BB" w:rsidRPr="00166A3B">
        <w:rPr>
          <w:rFonts w:cstheme="majorBidi"/>
        </w:rPr>
        <w:t xml:space="preserve"> z </w:t>
      </w:r>
      <w:r w:rsidRPr="00166A3B">
        <w:rPr>
          <w:rFonts w:cstheme="majorBidi"/>
        </w:rPr>
        <w:t xml:space="preserve">komercjalizacji opracowanych </w:t>
      </w:r>
      <w:r w:rsidRPr="00166A3B">
        <w:rPr>
          <w:rFonts w:cstheme="majorBidi"/>
        </w:rPr>
        <w:lastRenderedPageBreak/>
        <w:t>w</w:t>
      </w:r>
      <w:r w:rsidR="00345633" w:rsidRPr="00166A3B">
        <w:rPr>
          <w:rFonts w:cstheme="majorBidi"/>
        </w:rPr>
        <w:t> </w:t>
      </w:r>
      <w:r w:rsidRPr="00166A3B">
        <w:rPr>
          <w:rFonts w:cstheme="majorBidi"/>
        </w:rPr>
        <w:t>ramach Przedsięwzięcia</w:t>
      </w:r>
      <w:r w:rsidR="002510BB" w:rsidRPr="00166A3B">
        <w:rPr>
          <w:rFonts w:cstheme="majorBidi"/>
        </w:rPr>
        <w:t xml:space="preserve"> </w:t>
      </w:r>
      <w:r w:rsidR="00640AED" w:rsidRPr="00166A3B">
        <w:rPr>
          <w:rFonts w:cstheme="majorBidi"/>
        </w:rPr>
        <w:t>Rozwiązań</w:t>
      </w:r>
      <w:r w:rsidR="002510BB" w:rsidRPr="00166A3B">
        <w:rPr>
          <w:rFonts w:cstheme="majorBidi"/>
        </w:rPr>
        <w:t>, któr</w:t>
      </w:r>
      <w:r w:rsidR="00747112" w:rsidRPr="00166A3B">
        <w:rPr>
          <w:rFonts w:cstheme="majorBidi"/>
        </w:rPr>
        <w:t>e to korzyści</w:t>
      </w:r>
      <w:r w:rsidR="00D319E4" w:rsidRPr="00166A3B">
        <w:rPr>
          <w:rFonts w:cstheme="majorBidi"/>
        </w:rPr>
        <w:t xml:space="preserve"> potencjalnie </w:t>
      </w:r>
      <w:r w:rsidR="00747112" w:rsidRPr="00166A3B">
        <w:rPr>
          <w:rFonts w:cstheme="majorBidi"/>
        </w:rPr>
        <w:t>będą tworzyć</w:t>
      </w:r>
      <w:r w:rsidR="00D319E4" w:rsidRPr="00166A3B">
        <w:rPr>
          <w:rFonts w:cstheme="majorBidi"/>
        </w:rPr>
        <w:t xml:space="preserve"> </w:t>
      </w:r>
      <w:r w:rsidR="00B4521E" w:rsidRPr="00166A3B">
        <w:rPr>
          <w:rFonts w:cstheme="majorBidi"/>
        </w:rPr>
        <w:t>strumienie</w:t>
      </w:r>
      <w:r w:rsidR="00D319E4" w:rsidRPr="00166A3B">
        <w:rPr>
          <w:rFonts w:cstheme="majorBidi"/>
        </w:rPr>
        <w:t xml:space="preserve"> </w:t>
      </w:r>
      <w:r w:rsidR="00345633" w:rsidRPr="00166A3B">
        <w:rPr>
          <w:rFonts w:cstheme="majorBidi"/>
        </w:rPr>
        <w:t xml:space="preserve">przychodów </w:t>
      </w:r>
      <w:r w:rsidR="002510BB" w:rsidRPr="00166A3B">
        <w:rPr>
          <w:rFonts w:cstheme="majorBidi"/>
        </w:rPr>
        <w:t>umożliwi</w:t>
      </w:r>
      <w:r w:rsidR="00D319E4" w:rsidRPr="00166A3B">
        <w:rPr>
          <w:rFonts w:cstheme="majorBidi"/>
        </w:rPr>
        <w:t>ających</w:t>
      </w:r>
      <w:r w:rsidR="002510BB" w:rsidRPr="00166A3B">
        <w:rPr>
          <w:rFonts w:cstheme="majorBidi"/>
        </w:rPr>
        <w:t xml:space="preserve"> finansowanie kolejnych działań NCBR</w:t>
      </w:r>
      <w:r w:rsidR="004A787B" w:rsidRPr="00166A3B">
        <w:rPr>
          <w:rFonts w:cstheme="majorBidi"/>
        </w:rPr>
        <w:t>.</w:t>
      </w:r>
    </w:p>
    <w:p w14:paraId="41330739" w14:textId="29291725" w:rsidR="00674B07" w:rsidRPr="00166A3B" w:rsidRDefault="000B7C58" w:rsidP="00C1332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</w:pPr>
      <w:bookmarkStart w:id="17" w:name="_Hlk508987952"/>
      <w:r w:rsidRPr="00166A3B">
        <w:t>[</w:t>
      </w:r>
      <w:r w:rsidRPr="00166A3B">
        <w:rPr>
          <w:b/>
        </w:rPr>
        <w:t>Uzasadnienie Przedsięwzięcia</w:t>
      </w:r>
      <w:r w:rsidRPr="00166A3B">
        <w:t xml:space="preserve">] </w:t>
      </w:r>
      <w:r w:rsidR="00E40D84" w:rsidRPr="00166A3B">
        <w:t xml:space="preserve">Uzasadnieniem </w:t>
      </w:r>
      <w:r w:rsidR="009A0972" w:rsidRPr="00166A3B">
        <w:t>wyboru zakresu tematycznego dla</w:t>
      </w:r>
      <w:r w:rsidR="00E40D84" w:rsidRPr="00166A3B">
        <w:t xml:space="preserve"> Przedsięwzięcia jest ocena przeprowadzona przez NCBR</w:t>
      </w:r>
      <w:r w:rsidR="00345633" w:rsidRPr="00166A3B">
        <w:t>, która wskazała</w:t>
      </w:r>
      <w:r w:rsidR="00E40D84" w:rsidRPr="00166A3B">
        <w:t xml:space="preserve">, że </w:t>
      </w:r>
      <w:r w:rsidR="00B4521E" w:rsidRPr="00166A3B">
        <w:rPr>
          <w:rFonts w:cstheme="majorBidi"/>
        </w:rPr>
        <w:t xml:space="preserve">systemy </w:t>
      </w:r>
      <w:r w:rsidR="00720666" w:rsidRPr="00166A3B">
        <w:rPr>
          <w:rFonts w:cstheme="majorBidi"/>
        </w:rPr>
        <w:t>magazynowania ciepła i chłodu</w:t>
      </w:r>
      <w:r w:rsidR="00A407CE" w:rsidRPr="00166A3B">
        <w:rPr>
          <w:rFonts w:cstheme="majorBidi"/>
        </w:rPr>
        <w:t xml:space="preserve"> </w:t>
      </w:r>
      <w:r w:rsidR="00B625A7" w:rsidRPr="00166A3B">
        <w:rPr>
          <w:rFonts w:cstheme="majorBidi"/>
        </w:rPr>
        <w:t xml:space="preserve">są </w:t>
      </w:r>
      <w:r w:rsidR="007F4DB2" w:rsidRPr="00166A3B">
        <w:t>obszarem,</w:t>
      </w:r>
      <w:r w:rsidR="00E40D84" w:rsidRPr="00166A3B">
        <w:t xml:space="preserve"> w którym krzyżują się </w:t>
      </w:r>
      <w:r w:rsidR="00345633" w:rsidRPr="00166A3B">
        <w:t xml:space="preserve">istotne </w:t>
      </w:r>
      <w:r w:rsidR="00E40D84" w:rsidRPr="00166A3B">
        <w:t xml:space="preserve">potrzeby </w:t>
      </w:r>
      <w:r w:rsidR="00027AAD" w:rsidRPr="00166A3B">
        <w:t xml:space="preserve">technologiczne, </w:t>
      </w:r>
      <w:r w:rsidR="00E40D84" w:rsidRPr="00166A3B">
        <w:t>społeczne</w:t>
      </w:r>
      <w:r w:rsidR="00345633" w:rsidRPr="00166A3B">
        <w:t xml:space="preserve"> i klimatyczne oraz </w:t>
      </w:r>
      <w:r w:rsidR="00E40D84" w:rsidRPr="00166A3B">
        <w:rPr>
          <w:rFonts w:cstheme="majorBidi"/>
        </w:rPr>
        <w:t>potencjał</w:t>
      </w:r>
      <w:r w:rsidR="00345633" w:rsidRPr="00166A3B">
        <w:rPr>
          <w:rFonts w:cstheme="majorBidi"/>
        </w:rPr>
        <w:t>y</w:t>
      </w:r>
      <w:r w:rsidR="00E40D84" w:rsidRPr="00166A3B">
        <w:rPr>
          <w:rFonts w:cstheme="majorBidi"/>
        </w:rPr>
        <w:t xml:space="preserve"> badawczo-rozwojowy </w:t>
      </w:r>
      <w:r w:rsidR="00345633" w:rsidRPr="00166A3B">
        <w:rPr>
          <w:rFonts w:cstheme="majorBidi"/>
        </w:rPr>
        <w:t xml:space="preserve">i </w:t>
      </w:r>
      <w:r w:rsidR="00E40D84" w:rsidRPr="00166A3B">
        <w:rPr>
          <w:rFonts w:cstheme="majorBidi"/>
        </w:rPr>
        <w:t>komercyjny</w:t>
      </w:r>
      <w:r w:rsidR="00B625A7" w:rsidRPr="00166A3B">
        <w:rPr>
          <w:rFonts w:cstheme="majorBidi"/>
        </w:rPr>
        <w:t>:</w:t>
      </w:r>
    </w:p>
    <w:p w14:paraId="3B793ED4" w14:textId="77777777" w:rsidR="00843114" w:rsidRPr="00166A3B" w:rsidRDefault="00B625A7" w:rsidP="302B8C2D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ascii="Calibri" w:eastAsia="Calibri" w:hAnsi="Calibri" w:cs="Calibri"/>
        </w:rPr>
      </w:pPr>
      <w:r w:rsidRPr="00166A3B">
        <w:rPr>
          <w:rFonts w:cstheme="majorBidi"/>
          <w:b/>
          <w:bCs/>
        </w:rPr>
        <w:t>potrzeby technologiczne</w:t>
      </w:r>
      <w:r w:rsidRPr="00166A3B">
        <w:rPr>
          <w:rFonts w:cstheme="majorBidi"/>
        </w:rPr>
        <w:t xml:space="preserve">: </w:t>
      </w:r>
    </w:p>
    <w:p w14:paraId="599AB998" w14:textId="4BB8E9E5" w:rsidR="00843114" w:rsidRPr="00166A3B" w:rsidRDefault="00843114" w:rsidP="005D4F35">
      <w:pPr>
        <w:pStyle w:val="Akapitzlist"/>
        <w:numPr>
          <w:ilvl w:val="2"/>
          <w:numId w:val="13"/>
        </w:numPr>
        <w:spacing w:after="0" w:line="240" w:lineRule="auto"/>
        <w:ind w:left="1418" w:hanging="322"/>
        <w:jc w:val="both"/>
        <w:rPr>
          <w:rFonts w:ascii="Calibri" w:eastAsia="Calibri" w:hAnsi="Calibri" w:cs="Calibri"/>
        </w:rPr>
      </w:pPr>
      <w:r w:rsidRPr="00166A3B">
        <w:rPr>
          <w:rFonts w:cstheme="majorBidi"/>
        </w:rPr>
        <w:t xml:space="preserve">w chwili obecnej występuje w Polsce </w:t>
      </w:r>
      <w:r w:rsidR="008A155D" w:rsidRPr="00166A3B">
        <w:rPr>
          <w:rFonts w:eastAsia="Calibri"/>
        </w:rPr>
        <w:t>nierównomierne zużycie energii oraz nierównomiern</w:t>
      </w:r>
      <w:r w:rsidRPr="00166A3B">
        <w:rPr>
          <w:rFonts w:eastAsia="Calibri"/>
        </w:rPr>
        <w:t>a</w:t>
      </w:r>
      <w:r w:rsidR="008A155D" w:rsidRPr="00166A3B">
        <w:rPr>
          <w:rFonts w:eastAsia="Calibri"/>
        </w:rPr>
        <w:t xml:space="preserve"> produkcj</w:t>
      </w:r>
      <w:r w:rsidR="005D4F35" w:rsidRPr="00166A3B">
        <w:rPr>
          <w:rFonts w:eastAsia="Calibri"/>
        </w:rPr>
        <w:t>a</w:t>
      </w:r>
      <w:r w:rsidR="008A155D" w:rsidRPr="00166A3B">
        <w:rPr>
          <w:rFonts w:eastAsia="Calibri"/>
        </w:rPr>
        <w:t xml:space="preserve"> energii z odnawialnych źródeł energii</w:t>
      </w:r>
      <w:r w:rsidR="008568E1" w:rsidRPr="00166A3B">
        <w:rPr>
          <w:rFonts w:eastAsia="Calibri"/>
        </w:rPr>
        <w:t>,</w:t>
      </w:r>
    </w:p>
    <w:p w14:paraId="06B506DE" w14:textId="7A2039AC" w:rsidR="00843114" w:rsidRPr="00166A3B" w:rsidRDefault="00843114" w:rsidP="005D4F35">
      <w:pPr>
        <w:pStyle w:val="Akapitzlist"/>
        <w:numPr>
          <w:ilvl w:val="2"/>
          <w:numId w:val="13"/>
        </w:numPr>
        <w:spacing w:after="0" w:line="240" w:lineRule="auto"/>
        <w:ind w:left="1418" w:hanging="322"/>
        <w:jc w:val="both"/>
        <w:rPr>
          <w:rFonts w:ascii="Calibri" w:eastAsia="Calibri" w:hAnsi="Calibri" w:cs="Calibri"/>
        </w:rPr>
      </w:pPr>
      <w:r w:rsidRPr="00166A3B">
        <w:rPr>
          <w:rFonts w:eastAsia="Calibri"/>
        </w:rPr>
        <w:t>potrzeba stworzenia rozwiązania pozwalającego na</w:t>
      </w:r>
      <w:r w:rsidR="008A155D" w:rsidRPr="00166A3B">
        <w:rPr>
          <w:rFonts w:eastAsia="Calibri"/>
        </w:rPr>
        <w:t xml:space="preserve"> gromadzenie energii w postaci ciepła i chłodu w okresach optymalnej produkcji i wykorzystanie jej w sytuacjach niedoboru przy równoczesnym zwiększeniu efektywności energetycznej budynków oraz przyczyniając się do oszczędności zasobów energetycznych i finansowych</w:t>
      </w:r>
      <w:r w:rsidR="008568E1" w:rsidRPr="00166A3B">
        <w:rPr>
          <w:rFonts w:eastAsia="Calibri"/>
        </w:rPr>
        <w:t>,</w:t>
      </w:r>
    </w:p>
    <w:p w14:paraId="300D97D8" w14:textId="6C6AB30C" w:rsidR="00843114" w:rsidRPr="00166A3B" w:rsidRDefault="00843114" w:rsidP="005D4F35">
      <w:pPr>
        <w:pStyle w:val="Akapitzlist"/>
        <w:numPr>
          <w:ilvl w:val="2"/>
          <w:numId w:val="13"/>
        </w:numPr>
        <w:spacing w:after="0" w:line="240" w:lineRule="auto"/>
        <w:ind w:left="1418" w:hanging="322"/>
        <w:jc w:val="both"/>
        <w:rPr>
          <w:rFonts w:ascii="Calibri" w:eastAsia="Calibri" w:hAnsi="Calibri" w:cs="Calibri"/>
        </w:rPr>
      </w:pPr>
      <w:r w:rsidRPr="00166A3B">
        <w:rPr>
          <w:rFonts w:eastAsia="Calibri"/>
        </w:rPr>
        <w:t xml:space="preserve">potrzeba magazynowania </w:t>
      </w:r>
      <w:r w:rsidR="008A155D" w:rsidRPr="00166A3B">
        <w:rPr>
          <w:rFonts w:eastAsia="Calibri"/>
        </w:rPr>
        <w:t>energi</w:t>
      </w:r>
      <w:r w:rsidRPr="00166A3B">
        <w:rPr>
          <w:rFonts w:eastAsia="Calibri"/>
        </w:rPr>
        <w:t>i</w:t>
      </w:r>
      <w:r w:rsidR="008A155D" w:rsidRPr="00166A3B">
        <w:rPr>
          <w:rFonts w:eastAsia="Calibri"/>
        </w:rPr>
        <w:t xml:space="preserve"> odpadow</w:t>
      </w:r>
      <w:r w:rsidRPr="00166A3B">
        <w:rPr>
          <w:rFonts w:eastAsia="Calibri"/>
        </w:rPr>
        <w:t>ej</w:t>
      </w:r>
      <w:r w:rsidR="008A155D" w:rsidRPr="00166A3B">
        <w:rPr>
          <w:rFonts w:eastAsia="Calibri"/>
        </w:rPr>
        <w:t>, która powstaje podczas pracy</w:t>
      </w:r>
      <w:r w:rsidRPr="00166A3B">
        <w:rPr>
          <w:rFonts w:eastAsia="Calibri"/>
        </w:rPr>
        <w:t xml:space="preserve"> urządzeń</w:t>
      </w:r>
      <w:r w:rsidR="008A155D" w:rsidRPr="00166A3B">
        <w:rPr>
          <w:rFonts w:eastAsia="Calibri"/>
        </w:rPr>
        <w:t>, np. podczas produkowania chłodu, może być magazynowane odpadowe ciepło</w:t>
      </w:r>
      <w:r w:rsidR="008568E1" w:rsidRPr="00166A3B">
        <w:rPr>
          <w:rFonts w:eastAsia="Calibri"/>
        </w:rPr>
        <w:t>,</w:t>
      </w:r>
    </w:p>
    <w:p w14:paraId="6FCB329A" w14:textId="11681323" w:rsidR="00843114" w:rsidRPr="00166A3B" w:rsidRDefault="00843114" w:rsidP="005D4F35">
      <w:pPr>
        <w:pStyle w:val="Akapitzlist"/>
        <w:numPr>
          <w:ilvl w:val="2"/>
          <w:numId w:val="13"/>
        </w:numPr>
        <w:spacing w:after="0" w:line="240" w:lineRule="auto"/>
        <w:ind w:left="1418" w:hanging="322"/>
        <w:jc w:val="both"/>
        <w:rPr>
          <w:rFonts w:ascii="Calibri" w:eastAsia="Calibri" w:hAnsi="Calibri" w:cs="Calibri"/>
        </w:rPr>
      </w:pPr>
      <w:r w:rsidRPr="00166A3B">
        <w:rPr>
          <w:rFonts w:eastAsia="Calibri"/>
        </w:rPr>
        <w:t>potrzeba</w:t>
      </w:r>
      <w:r w:rsidRPr="00166A3B">
        <w:rPr>
          <w:rFonts w:cstheme="minorHAnsi"/>
        </w:rPr>
        <w:t xml:space="preserve"> </w:t>
      </w:r>
      <w:r w:rsidR="00BC2C8C" w:rsidRPr="00166A3B">
        <w:rPr>
          <w:rFonts w:cstheme="minorHAnsi"/>
        </w:rPr>
        <w:t>uniezależnieni</w:t>
      </w:r>
      <w:r w:rsidRPr="00166A3B">
        <w:rPr>
          <w:rFonts w:cstheme="minorHAnsi"/>
        </w:rPr>
        <w:t>a</w:t>
      </w:r>
      <w:r w:rsidR="00BC2C8C" w:rsidRPr="00166A3B">
        <w:rPr>
          <w:rFonts w:cstheme="minorHAnsi"/>
        </w:rPr>
        <w:t xml:space="preserve"> zapotrzebowania na ciepło/chłód w budynkach od zmienności produkcji energii przez źródła OZE</w:t>
      </w:r>
      <w:r w:rsidR="008568E1" w:rsidRPr="00166A3B">
        <w:rPr>
          <w:rFonts w:cstheme="minorHAnsi"/>
        </w:rPr>
        <w:t>,</w:t>
      </w:r>
    </w:p>
    <w:p w14:paraId="27AF0B70" w14:textId="59C4FF04" w:rsidR="00B625A7" w:rsidRPr="00166A3B" w:rsidRDefault="00BC2C8C" w:rsidP="005D4F35">
      <w:pPr>
        <w:pStyle w:val="Akapitzlist"/>
        <w:numPr>
          <w:ilvl w:val="2"/>
          <w:numId w:val="13"/>
        </w:numPr>
        <w:spacing w:after="0" w:line="240" w:lineRule="auto"/>
        <w:ind w:left="1418" w:hanging="322"/>
        <w:jc w:val="both"/>
        <w:rPr>
          <w:rFonts w:ascii="Calibri" w:eastAsia="Calibri" w:hAnsi="Calibri" w:cs="Calibri"/>
        </w:rPr>
      </w:pPr>
      <w:r w:rsidRPr="00166A3B">
        <w:rPr>
          <w:rFonts w:cstheme="minorHAnsi"/>
        </w:rPr>
        <w:t xml:space="preserve">obserwowany </w:t>
      </w:r>
      <w:r w:rsidR="00843114" w:rsidRPr="00166A3B">
        <w:rPr>
          <w:rFonts w:cstheme="minorHAnsi"/>
        </w:rPr>
        <w:t xml:space="preserve">w Polsce </w:t>
      </w:r>
      <w:r w:rsidRPr="00166A3B">
        <w:rPr>
          <w:rFonts w:cstheme="minorHAnsi"/>
        </w:rPr>
        <w:t>wzrost zapotrzebowania na ciepło i chłód</w:t>
      </w:r>
      <w:r w:rsidR="005D4F35" w:rsidRPr="00166A3B">
        <w:rPr>
          <w:rFonts w:cstheme="minorHAnsi"/>
        </w:rPr>
        <w:t xml:space="preserve"> oraz </w:t>
      </w:r>
      <w:r w:rsidRPr="00166A3B">
        <w:rPr>
          <w:rFonts w:cstheme="minorHAnsi"/>
        </w:rPr>
        <w:t xml:space="preserve">wzrost liczby instalacji klimatyzacyjnych w prywatnych domach, które to podnoszą obciążenie sieci elektroenergetycznej w krytycznych dla działania sieci, porach dnia. Wzrasta zarówno ogólne zapotrzebowanie na energię w wyniku działania pomp ciepła jak i zapotrzebowanie chwilowe w wyniku pracy klimatyzatorów w określonych godzinach. Prowadzi to do </w:t>
      </w:r>
      <w:r w:rsidR="005D4F35" w:rsidRPr="00166A3B">
        <w:rPr>
          <w:rFonts w:cstheme="minorHAnsi"/>
        </w:rPr>
        <w:t xml:space="preserve">niepożądanej </w:t>
      </w:r>
      <w:r w:rsidRPr="00166A3B">
        <w:rPr>
          <w:rFonts w:cstheme="minorHAnsi"/>
        </w:rPr>
        <w:t>sytuacji podnoszenia mocy elektrowni jedynie ze względu na potrzeby chwilowe, która to moc nie jest potrzebna w pozostałej części doby</w:t>
      </w:r>
      <w:r w:rsidR="00B625A7" w:rsidRPr="00166A3B">
        <w:rPr>
          <w:rFonts w:ascii="Calibri" w:eastAsia="Calibri" w:hAnsi="Calibri" w:cs="Calibri"/>
        </w:rPr>
        <w:t>;</w:t>
      </w:r>
    </w:p>
    <w:p w14:paraId="1B6D97D9" w14:textId="77777777" w:rsidR="005D4F35" w:rsidRPr="00166A3B" w:rsidRDefault="00B625A7" w:rsidP="302B8C2D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ascii="Calibri" w:eastAsia="Calibri" w:hAnsi="Calibri" w:cs="Calibri"/>
        </w:rPr>
      </w:pPr>
      <w:r w:rsidRPr="00166A3B">
        <w:rPr>
          <w:rFonts w:ascii="Calibri" w:eastAsia="Calibri" w:hAnsi="Calibri" w:cs="Calibri"/>
          <w:b/>
          <w:bCs/>
        </w:rPr>
        <w:t>potrzeby klimatyczne</w:t>
      </w:r>
      <w:r w:rsidRPr="00166A3B">
        <w:rPr>
          <w:rFonts w:ascii="Calibri" w:eastAsia="Calibri" w:hAnsi="Calibri" w:cs="Calibri"/>
        </w:rPr>
        <w:t xml:space="preserve">: </w:t>
      </w:r>
    </w:p>
    <w:p w14:paraId="6D652EF5" w14:textId="60B2F330" w:rsidR="005D4F35" w:rsidRPr="00166A3B" w:rsidRDefault="00BC2C8C" w:rsidP="005D4F35">
      <w:pPr>
        <w:pStyle w:val="Akapitzlist"/>
        <w:numPr>
          <w:ilvl w:val="2"/>
          <w:numId w:val="13"/>
        </w:numPr>
        <w:spacing w:after="0" w:line="240" w:lineRule="auto"/>
        <w:ind w:left="1418" w:hanging="284"/>
        <w:jc w:val="both"/>
        <w:rPr>
          <w:rFonts w:ascii="Calibri" w:eastAsia="Calibri" w:hAnsi="Calibri" w:cs="Calibri"/>
        </w:rPr>
      </w:pPr>
      <w:r w:rsidRPr="00166A3B">
        <w:rPr>
          <w:rFonts w:cstheme="majorBidi"/>
        </w:rPr>
        <w:t>ponad 65% gospodarstw domowych w Polsce jest ogrzewana poprzez spalanie węgla lub drewna. Natomiast prawie cały chłód wytwarzany jest przez agregaty chłodnicze zasilane energią elektryczną. Potrzeba zapewnienia ogrzewania i chłodzenia w dotychczasowym podejściu ma znaczący wkład w powiększanie emisji szkodliwych czynników do atmosfery;</w:t>
      </w:r>
      <w:r w:rsidRPr="00166A3B">
        <w:t xml:space="preserve"> </w:t>
      </w:r>
    </w:p>
    <w:p w14:paraId="0BA93588" w14:textId="77777777" w:rsidR="005D4F35" w:rsidRPr="00166A3B" w:rsidRDefault="00BC2C8C" w:rsidP="005D4F35">
      <w:pPr>
        <w:pStyle w:val="Akapitzlist"/>
        <w:numPr>
          <w:ilvl w:val="2"/>
          <w:numId w:val="13"/>
        </w:numPr>
        <w:spacing w:after="0" w:line="240" w:lineRule="auto"/>
        <w:ind w:left="1418" w:hanging="284"/>
        <w:jc w:val="both"/>
        <w:rPr>
          <w:rFonts w:ascii="Calibri" w:eastAsia="Calibri" w:hAnsi="Calibri" w:cs="Calibri"/>
        </w:rPr>
      </w:pPr>
      <w:r w:rsidRPr="00166A3B">
        <w:rPr>
          <w:rFonts w:cstheme="majorBidi"/>
        </w:rPr>
        <w:t>Instalując układ magazynów ciepła i/lub chłodu sprzężony z generatorami energii z OZE (panele fotowoltaiczne, kolektory słoneczne itp.) możliwe będzie zapewnienie ogrzewania lub chłodzenia w sposób nieszkodliwy dla środowiska</w:t>
      </w:r>
      <w:r w:rsidR="005D4F35" w:rsidRPr="00166A3B">
        <w:rPr>
          <w:rFonts w:cstheme="majorBidi"/>
        </w:rPr>
        <w:t>;</w:t>
      </w:r>
    </w:p>
    <w:p w14:paraId="737BC811" w14:textId="75775B46" w:rsidR="00B625A7" w:rsidRPr="00166A3B" w:rsidRDefault="00BC2C8C" w:rsidP="005D4F35">
      <w:pPr>
        <w:pStyle w:val="Akapitzlist"/>
        <w:numPr>
          <w:ilvl w:val="2"/>
          <w:numId w:val="13"/>
        </w:numPr>
        <w:spacing w:after="0" w:line="240" w:lineRule="auto"/>
        <w:ind w:left="1418" w:hanging="284"/>
        <w:jc w:val="both"/>
        <w:rPr>
          <w:rFonts w:ascii="Calibri" w:eastAsia="Calibri" w:hAnsi="Calibri" w:cs="Calibri"/>
        </w:rPr>
      </w:pPr>
      <w:r w:rsidRPr="00166A3B">
        <w:rPr>
          <w:rFonts w:cstheme="majorBidi"/>
        </w:rPr>
        <w:t>czynniki chłodnicze często zawierają w sobie freony-gazy szczególnie negatywnie wpływające na środowisko. Stosowanie nowych ekologicznych czynników chłodniczych jak i ich zmniejszonych ilości pozwoli ograniczyć powiększanie dziury ozonowej</w:t>
      </w:r>
      <w:r w:rsidR="00B625A7" w:rsidRPr="00166A3B">
        <w:rPr>
          <w:rFonts w:ascii="Calibri" w:eastAsia="Calibri" w:hAnsi="Calibri" w:cs="Calibri"/>
        </w:rPr>
        <w:t>;</w:t>
      </w:r>
    </w:p>
    <w:p w14:paraId="570AF0FA" w14:textId="2B5CC76E" w:rsidR="00674B07" w:rsidRPr="00166A3B" w:rsidRDefault="00B625A7" w:rsidP="302B8C2D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Style w:val="Odwoanieprzypisudolnego"/>
          <w:rFonts w:ascii="Calibri" w:eastAsia="Calibri" w:hAnsi="Calibri" w:cs="Calibri"/>
        </w:rPr>
      </w:pPr>
      <w:r w:rsidRPr="00166A3B">
        <w:rPr>
          <w:rFonts w:ascii="Calibri" w:eastAsia="Calibri" w:hAnsi="Calibri" w:cs="Calibri"/>
          <w:b/>
          <w:bCs/>
        </w:rPr>
        <w:t>potrzeby społeczne</w:t>
      </w:r>
      <w:r w:rsidRPr="00166A3B">
        <w:rPr>
          <w:rFonts w:ascii="Calibri" w:eastAsia="Calibri" w:hAnsi="Calibri" w:cs="Calibri"/>
        </w:rPr>
        <w:t xml:space="preserve">: </w:t>
      </w:r>
      <w:r w:rsidR="00BC2C8C" w:rsidRPr="00166A3B">
        <w:rPr>
          <w:rFonts w:eastAsia="Calibri"/>
        </w:rPr>
        <w:t>w budynkach nieposiadających przyłącza do miejskiej sieci ciepłowniczej stosuje się kotły spalinowe współpracujące z systemami centralnego ogrzewania. Kotły te spalając paliwa (węgiel, biomasę, gaz) powodują emisję dwutlenku węgla i innych zanieczyszczeń sprzyjając powstawaniu problemu smogu zwłaszcza w aglomeracjach miejskich. Natomiast w miastach istnieje możliwość skorzystania z sieci ciepłowniczej, która również zapewnia budynkom dostawy ciepła uzyskanego poprzez wykorzystanie paliw konwencjonalnych, jednak nadal wiele gospodarstw domowych nie ma możliwości podłączenia do tego typu instalacji</w:t>
      </w:r>
      <w:r w:rsidR="005D4F35" w:rsidRPr="00166A3B">
        <w:rPr>
          <w:rFonts w:eastAsia="Calibri"/>
        </w:rPr>
        <w:t>;</w:t>
      </w:r>
    </w:p>
    <w:p w14:paraId="16E22324" w14:textId="1D2528CA" w:rsidR="00674B07" w:rsidRPr="00166A3B" w:rsidRDefault="00674B07" w:rsidP="302B8C2D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ascii="Calibri" w:eastAsia="Calibri" w:hAnsi="Calibri" w:cs="Calibri"/>
        </w:rPr>
      </w:pPr>
      <w:r w:rsidRPr="00166A3B">
        <w:rPr>
          <w:rFonts w:ascii="Calibri" w:eastAsia="Calibri" w:hAnsi="Calibri" w:cs="Calibri"/>
          <w:b/>
          <w:bCs/>
        </w:rPr>
        <w:t>potencjał badawczo-rozwojowy</w:t>
      </w:r>
      <w:r w:rsidRPr="00166A3B">
        <w:rPr>
          <w:rFonts w:ascii="Calibri" w:eastAsia="Calibri" w:hAnsi="Calibri" w:cs="Calibri"/>
        </w:rPr>
        <w:t xml:space="preserve">: </w:t>
      </w:r>
      <w:r w:rsidR="005D4F35" w:rsidRPr="00166A3B">
        <w:rPr>
          <w:rFonts w:cstheme="majorBidi"/>
        </w:rPr>
        <w:t>dialog techniczny (wstępne konsultacje rynkowe) wykazał, że istnieje grupa podmiotów, posiadających potencjał, który dzięki Przedsięwzięciu może osiągnąć zdolność do komercjalizacji tworzonych rozwiązań</w:t>
      </w:r>
      <w:r w:rsidR="06917B60" w:rsidRPr="00166A3B">
        <w:rPr>
          <w:rFonts w:ascii="Calibri" w:eastAsia="Calibri" w:hAnsi="Calibri" w:cs="Calibri"/>
        </w:rPr>
        <w:t xml:space="preserve">; </w:t>
      </w:r>
    </w:p>
    <w:p w14:paraId="733234FB" w14:textId="77777777" w:rsidR="005D4F35" w:rsidRPr="00166A3B" w:rsidRDefault="00674B07" w:rsidP="005D4F35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ascii="Calibri" w:eastAsia="Calibri" w:hAnsi="Calibri" w:cs="Calibri"/>
        </w:rPr>
      </w:pPr>
      <w:r w:rsidRPr="00166A3B">
        <w:rPr>
          <w:rFonts w:ascii="Calibri" w:eastAsia="Calibri" w:hAnsi="Calibri" w:cs="Calibri"/>
          <w:b/>
          <w:bCs/>
        </w:rPr>
        <w:t>potencjał komercyjny</w:t>
      </w:r>
      <w:r w:rsidRPr="00166A3B">
        <w:rPr>
          <w:rFonts w:ascii="Calibri" w:eastAsia="Calibri" w:hAnsi="Calibri" w:cs="Calibri"/>
        </w:rPr>
        <w:t xml:space="preserve">: </w:t>
      </w:r>
    </w:p>
    <w:p w14:paraId="7D8EB667" w14:textId="74928EED" w:rsidR="005D4F35" w:rsidRPr="00166A3B" w:rsidRDefault="005D4F35" w:rsidP="005D4F35">
      <w:pPr>
        <w:pStyle w:val="Akapitzlist"/>
        <w:numPr>
          <w:ilvl w:val="2"/>
          <w:numId w:val="13"/>
        </w:numPr>
        <w:spacing w:after="0" w:line="240" w:lineRule="auto"/>
        <w:ind w:left="1418" w:hanging="284"/>
        <w:jc w:val="both"/>
        <w:rPr>
          <w:rFonts w:ascii="Calibri" w:eastAsia="Calibri" w:hAnsi="Calibri" w:cs="Calibri"/>
        </w:rPr>
      </w:pPr>
      <w:r w:rsidRPr="00166A3B">
        <w:rPr>
          <w:rFonts w:ascii="Calibri" w:eastAsia="Calibri" w:hAnsi="Calibri" w:cs="Calibri"/>
        </w:rPr>
        <w:lastRenderedPageBreak/>
        <w:t>trwająca z</w:t>
      </w:r>
      <w:r w:rsidR="00BC2C8C" w:rsidRPr="00166A3B">
        <w:rPr>
          <w:rFonts w:ascii="Calibri" w:eastAsia="Calibri" w:hAnsi="Calibri" w:cs="Calibri"/>
        </w:rPr>
        <w:t>miana modelu gospodarowania ciepłem i chłodem spowoduje liczne transformacje rynku ciepłowniczego oraz łańcucha dostaw, w przypadku których konieczna będzie implementacja nowych rozwiązań technologicznych</w:t>
      </w:r>
      <w:r w:rsidRPr="00166A3B">
        <w:rPr>
          <w:rFonts w:ascii="Calibri" w:eastAsia="Calibri" w:hAnsi="Calibri" w:cs="Calibri"/>
        </w:rPr>
        <w:t>;</w:t>
      </w:r>
    </w:p>
    <w:p w14:paraId="6D2ED96F" w14:textId="77777777" w:rsidR="005D4F35" w:rsidRPr="00166A3B" w:rsidRDefault="005D4F35" w:rsidP="005D4F35">
      <w:pPr>
        <w:pStyle w:val="Akapitzlist"/>
        <w:numPr>
          <w:ilvl w:val="2"/>
          <w:numId w:val="13"/>
        </w:numPr>
        <w:spacing w:after="0" w:line="240" w:lineRule="auto"/>
        <w:ind w:left="1418" w:hanging="284"/>
        <w:jc w:val="both"/>
        <w:rPr>
          <w:rFonts w:ascii="Calibri" w:eastAsia="Calibri" w:hAnsi="Calibri" w:cs="Calibri"/>
        </w:rPr>
      </w:pPr>
      <w:r w:rsidRPr="00166A3B">
        <w:rPr>
          <w:rFonts w:ascii="Calibri" w:eastAsia="Calibri" w:hAnsi="Calibri" w:cs="Calibri"/>
        </w:rPr>
        <w:t>o</w:t>
      </w:r>
      <w:r w:rsidR="00BC2C8C" w:rsidRPr="00166A3B">
        <w:rPr>
          <w:rFonts w:ascii="Calibri" w:eastAsia="Calibri" w:hAnsi="Calibri" w:cs="Calibri"/>
        </w:rPr>
        <w:t xml:space="preserve">pracowanie nowych technologii magazynowania ciepła i/lub chłodu będzie miało pozytywny wpływ na gospodarkę, gdyż umożliwi przede wszystkim przyspieszenie rozwoju rynku magazynów ciepła i/lub chłodu w Polsce, zwiększenie oferty przedsiębiorstw z tego sektora, bądź powstanie nowych firm; </w:t>
      </w:r>
    </w:p>
    <w:p w14:paraId="4CA75DBE" w14:textId="77777777" w:rsidR="005D4F35" w:rsidRPr="00166A3B" w:rsidRDefault="005D4F35" w:rsidP="005D4F35">
      <w:pPr>
        <w:pStyle w:val="Akapitzlist"/>
        <w:numPr>
          <w:ilvl w:val="2"/>
          <w:numId w:val="13"/>
        </w:numPr>
        <w:spacing w:after="0" w:line="240" w:lineRule="auto"/>
        <w:ind w:left="1418" w:hanging="284"/>
        <w:jc w:val="both"/>
        <w:rPr>
          <w:rFonts w:ascii="Calibri" w:eastAsia="Calibri" w:hAnsi="Calibri" w:cs="Calibri"/>
        </w:rPr>
      </w:pPr>
      <w:r w:rsidRPr="00166A3B">
        <w:rPr>
          <w:rFonts w:ascii="Calibri" w:eastAsia="Calibri" w:hAnsi="Calibri" w:cs="Calibri"/>
        </w:rPr>
        <w:t>p</w:t>
      </w:r>
      <w:r w:rsidR="00BC2C8C" w:rsidRPr="00166A3B">
        <w:rPr>
          <w:rFonts w:ascii="Calibri" w:eastAsia="Calibri" w:hAnsi="Calibri" w:cs="Calibri"/>
        </w:rPr>
        <w:t>rojekty wyłonione do realizacji w ramach Przedsięwzięcia mają potencjał komercjalizacyjny zarówno w Polsce, jak i zagranicą</w:t>
      </w:r>
      <w:r w:rsidRPr="00166A3B">
        <w:rPr>
          <w:rFonts w:ascii="Calibri" w:eastAsia="Calibri" w:hAnsi="Calibri" w:cs="Calibri"/>
        </w:rPr>
        <w:t>;</w:t>
      </w:r>
    </w:p>
    <w:p w14:paraId="2FC91DD1" w14:textId="38EBBAE5" w:rsidR="00BC2C8C" w:rsidRPr="00166A3B" w:rsidRDefault="005D4F35" w:rsidP="005D4F35">
      <w:pPr>
        <w:pStyle w:val="Akapitzlist"/>
        <w:numPr>
          <w:ilvl w:val="2"/>
          <w:numId w:val="13"/>
        </w:numPr>
        <w:spacing w:after="0" w:line="240" w:lineRule="auto"/>
        <w:ind w:left="1418" w:hanging="284"/>
        <w:jc w:val="both"/>
        <w:rPr>
          <w:rFonts w:ascii="Calibri" w:eastAsia="Calibri" w:hAnsi="Calibri" w:cs="Calibri"/>
        </w:rPr>
      </w:pPr>
      <w:r w:rsidRPr="00166A3B">
        <w:rPr>
          <w:rFonts w:ascii="Calibri" w:eastAsia="Calibri" w:hAnsi="Calibri" w:cs="Calibri"/>
        </w:rPr>
        <w:t>w</w:t>
      </w:r>
      <w:r w:rsidR="00BC2C8C" w:rsidRPr="00166A3B">
        <w:rPr>
          <w:rFonts w:ascii="Calibri" w:eastAsia="Calibri" w:hAnsi="Calibri" w:cs="Calibri"/>
        </w:rPr>
        <w:t>śród potencjalnych zastosowań magazynów ciepła i/lub chłodu, wymienić można:</w:t>
      </w:r>
    </w:p>
    <w:p w14:paraId="51899585" w14:textId="77777777" w:rsidR="00BC2C8C" w:rsidRPr="00166A3B" w:rsidRDefault="00BC2C8C" w:rsidP="00485F35">
      <w:pPr>
        <w:pStyle w:val="Akapitzlist"/>
        <w:numPr>
          <w:ilvl w:val="3"/>
          <w:numId w:val="40"/>
        </w:numPr>
        <w:spacing w:after="0" w:line="240" w:lineRule="auto"/>
        <w:ind w:left="1701" w:hanging="283"/>
        <w:jc w:val="both"/>
        <w:rPr>
          <w:rFonts w:ascii="Calibri" w:eastAsia="Calibri" w:hAnsi="Calibri" w:cs="Calibri"/>
        </w:rPr>
      </w:pPr>
      <w:r w:rsidRPr="00166A3B">
        <w:rPr>
          <w:rFonts w:ascii="Calibri" w:eastAsia="Calibri" w:hAnsi="Calibri" w:cs="Calibri"/>
        </w:rPr>
        <w:t>budynki mieszkalne i domy jednorodzinne,</w:t>
      </w:r>
    </w:p>
    <w:p w14:paraId="2639EACE" w14:textId="77777777" w:rsidR="00BC2C8C" w:rsidRPr="00166A3B" w:rsidRDefault="00BC2C8C" w:rsidP="00485F35">
      <w:pPr>
        <w:pStyle w:val="Akapitzlist"/>
        <w:numPr>
          <w:ilvl w:val="3"/>
          <w:numId w:val="40"/>
        </w:numPr>
        <w:spacing w:after="0" w:line="240" w:lineRule="auto"/>
        <w:ind w:left="1701" w:hanging="283"/>
        <w:jc w:val="both"/>
        <w:rPr>
          <w:rFonts w:ascii="Calibri" w:eastAsia="Calibri" w:hAnsi="Calibri" w:cs="Calibri"/>
        </w:rPr>
      </w:pPr>
      <w:r w:rsidRPr="00166A3B">
        <w:rPr>
          <w:rFonts w:ascii="Calibri" w:eastAsia="Calibri" w:hAnsi="Calibri" w:cs="Calibri"/>
        </w:rPr>
        <w:t>budynki użyteczności publicznej,</w:t>
      </w:r>
    </w:p>
    <w:p w14:paraId="16F1B25C" w14:textId="77777777" w:rsidR="00BC2C8C" w:rsidRPr="00166A3B" w:rsidRDefault="00BC2C8C" w:rsidP="00485F35">
      <w:pPr>
        <w:pStyle w:val="Akapitzlist"/>
        <w:numPr>
          <w:ilvl w:val="3"/>
          <w:numId w:val="40"/>
        </w:numPr>
        <w:spacing w:after="0" w:line="240" w:lineRule="auto"/>
        <w:ind w:left="1701" w:hanging="283"/>
        <w:jc w:val="both"/>
        <w:rPr>
          <w:rFonts w:ascii="Calibri" w:eastAsia="Calibri" w:hAnsi="Calibri" w:cs="Calibri"/>
        </w:rPr>
      </w:pPr>
      <w:r w:rsidRPr="00166A3B">
        <w:rPr>
          <w:rFonts w:ascii="Calibri" w:eastAsia="Calibri" w:hAnsi="Calibri" w:cs="Calibri"/>
        </w:rPr>
        <w:t>biurowce,</w:t>
      </w:r>
    </w:p>
    <w:p w14:paraId="51543EE0" w14:textId="77777777" w:rsidR="00BC2C8C" w:rsidRPr="00166A3B" w:rsidRDefault="00BC2C8C" w:rsidP="00485F35">
      <w:pPr>
        <w:pStyle w:val="Akapitzlist"/>
        <w:numPr>
          <w:ilvl w:val="3"/>
          <w:numId w:val="40"/>
        </w:numPr>
        <w:spacing w:after="0" w:line="240" w:lineRule="auto"/>
        <w:ind w:left="1701" w:hanging="283"/>
        <w:jc w:val="both"/>
        <w:rPr>
          <w:rFonts w:ascii="Calibri" w:eastAsia="Calibri" w:hAnsi="Calibri" w:cs="Calibri"/>
        </w:rPr>
      </w:pPr>
      <w:r w:rsidRPr="00166A3B">
        <w:rPr>
          <w:rFonts w:ascii="Calibri" w:eastAsia="Calibri" w:hAnsi="Calibri" w:cs="Calibri"/>
        </w:rPr>
        <w:t>hotele,</w:t>
      </w:r>
    </w:p>
    <w:p w14:paraId="27FCEDD8" w14:textId="77777777" w:rsidR="00BC2C8C" w:rsidRPr="00166A3B" w:rsidRDefault="00BC2C8C" w:rsidP="00485F35">
      <w:pPr>
        <w:pStyle w:val="Akapitzlist"/>
        <w:numPr>
          <w:ilvl w:val="3"/>
          <w:numId w:val="40"/>
        </w:numPr>
        <w:spacing w:after="0" w:line="240" w:lineRule="auto"/>
        <w:ind w:left="1701" w:hanging="283"/>
        <w:jc w:val="both"/>
        <w:rPr>
          <w:rFonts w:ascii="Calibri" w:eastAsia="Calibri" w:hAnsi="Calibri" w:cs="Calibri"/>
        </w:rPr>
      </w:pPr>
      <w:r w:rsidRPr="00166A3B">
        <w:rPr>
          <w:rFonts w:ascii="Calibri" w:eastAsia="Calibri" w:hAnsi="Calibri" w:cs="Calibri"/>
        </w:rPr>
        <w:t>chłodnie i magazyny,</w:t>
      </w:r>
    </w:p>
    <w:p w14:paraId="2D3D4279" w14:textId="77777777" w:rsidR="00BC2C8C" w:rsidRPr="00166A3B" w:rsidRDefault="00BC2C8C" w:rsidP="00485F35">
      <w:pPr>
        <w:pStyle w:val="Akapitzlist"/>
        <w:numPr>
          <w:ilvl w:val="3"/>
          <w:numId w:val="40"/>
        </w:numPr>
        <w:spacing w:after="0" w:line="240" w:lineRule="auto"/>
        <w:ind w:left="1701" w:hanging="283"/>
        <w:jc w:val="both"/>
        <w:rPr>
          <w:rFonts w:ascii="Calibri" w:eastAsia="Calibri" w:hAnsi="Calibri" w:cs="Calibri"/>
        </w:rPr>
      </w:pPr>
      <w:r w:rsidRPr="00166A3B">
        <w:rPr>
          <w:rFonts w:ascii="Calibri" w:eastAsia="Calibri" w:hAnsi="Calibri" w:cs="Calibri"/>
        </w:rPr>
        <w:t>sklepy wielkopowierzchniowe,</w:t>
      </w:r>
    </w:p>
    <w:p w14:paraId="14A580C7" w14:textId="222BEEFB" w:rsidR="00674B07" w:rsidRPr="00166A3B" w:rsidRDefault="00BC2C8C" w:rsidP="008568E1">
      <w:pPr>
        <w:spacing w:after="0" w:line="240" w:lineRule="auto"/>
        <w:ind w:left="1418"/>
        <w:jc w:val="both"/>
        <w:rPr>
          <w:rFonts w:ascii="Calibri" w:eastAsia="Calibri" w:hAnsi="Calibri" w:cs="Calibri"/>
        </w:rPr>
      </w:pPr>
      <w:r w:rsidRPr="00166A3B">
        <w:rPr>
          <w:rFonts w:ascii="Calibri" w:eastAsia="Calibri" w:hAnsi="Calibri" w:cs="Calibri"/>
        </w:rPr>
        <w:t>a zwłaszcza te miejsca, w których obecnie są wykorzystywane instalacje OZE, co pozwoliłoby na zwiększenie uzysku energetycznego</w:t>
      </w:r>
      <w:r w:rsidR="00674B07" w:rsidRPr="00166A3B">
        <w:rPr>
          <w:rFonts w:ascii="Calibri" w:eastAsia="Calibri" w:hAnsi="Calibri" w:cs="Calibri"/>
        </w:rPr>
        <w:t>.</w:t>
      </w:r>
    </w:p>
    <w:bookmarkEnd w:id="17"/>
    <w:p w14:paraId="42C59A80" w14:textId="06C86C2B" w:rsidR="00345633" w:rsidRPr="00166A3B" w:rsidRDefault="00345633" w:rsidP="2F694C84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00166A3B">
        <w:rPr>
          <w:rFonts w:cstheme="majorBidi"/>
        </w:rPr>
        <w:t>NCBR z uwzględnieniem powyższ</w:t>
      </w:r>
      <w:r w:rsidR="000B7C58" w:rsidRPr="00166A3B">
        <w:rPr>
          <w:rFonts w:cstheme="majorBidi"/>
        </w:rPr>
        <w:t xml:space="preserve">ej oceny </w:t>
      </w:r>
      <w:r w:rsidR="002523F1" w:rsidRPr="00166A3B">
        <w:rPr>
          <w:rFonts w:cstheme="majorBidi"/>
        </w:rPr>
        <w:t>oraz w oparciu o przeprowadzony dialog techniczny</w:t>
      </w:r>
      <w:r w:rsidRPr="00166A3B">
        <w:rPr>
          <w:rFonts w:cstheme="majorBidi"/>
        </w:rPr>
        <w:t xml:space="preserve"> </w:t>
      </w:r>
      <w:r w:rsidR="00C13327" w:rsidRPr="00166A3B">
        <w:rPr>
          <w:rFonts w:cstheme="majorBidi"/>
        </w:rPr>
        <w:t xml:space="preserve">(wstępne konsultacje rynkowe) </w:t>
      </w:r>
      <w:r w:rsidRPr="00166A3B">
        <w:rPr>
          <w:rFonts w:cstheme="majorBidi"/>
        </w:rPr>
        <w:t xml:space="preserve">ustaliło, że </w:t>
      </w:r>
      <w:r w:rsidR="002523F1" w:rsidRPr="00166A3B">
        <w:rPr>
          <w:rFonts w:cstheme="majorBidi"/>
        </w:rPr>
        <w:t xml:space="preserve">wybór przedmiotu oraz </w:t>
      </w:r>
      <w:r w:rsidR="000B7C58" w:rsidRPr="00166A3B">
        <w:rPr>
          <w:rFonts w:cstheme="majorBidi"/>
        </w:rPr>
        <w:t xml:space="preserve">określenie </w:t>
      </w:r>
      <w:r w:rsidR="002523F1" w:rsidRPr="00166A3B">
        <w:rPr>
          <w:rFonts w:cstheme="majorBidi"/>
        </w:rPr>
        <w:t xml:space="preserve">podstawowych wymagań </w:t>
      </w:r>
      <w:r w:rsidRPr="00166A3B">
        <w:rPr>
          <w:rFonts w:cstheme="majorBidi"/>
        </w:rPr>
        <w:t xml:space="preserve">dotyczących </w:t>
      </w:r>
      <w:r w:rsidR="00D319E4" w:rsidRPr="00166A3B">
        <w:rPr>
          <w:rFonts w:cstheme="majorBidi"/>
        </w:rPr>
        <w:t>Rozwiąza</w:t>
      </w:r>
      <w:r w:rsidR="00342169" w:rsidRPr="00166A3B">
        <w:rPr>
          <w:rFonts w:cstheme="majorBidi"/>
        </w:rPr>
        <w:t>ń</w:t>
      </w:r>
      <w:r w:rsidRPr="00166A3B">
        <w:rPr>
          <w:rFonts w:cstheme="majorBidi"/>
        </w:rPr>
        <w:t>, które mają powstać w ramach Przedsięwzięcia</w:t>
      </w:r>
      <w:r w:rsidR="002523F1" w:rsidRPr="00166A3B">
        <w:rPr>
          <w:rFonts w:cstheme="majorBidi"/>
        </w:rPr>
        <w:t>,</w:t>
      </w:r>
      <w:r w:rsidRPr="00166A3B">
        <w:rPr>
          <w:rFonts w:cstheme="majorBidi"/>
        </w:rPr>
        <w:t xml:space="preserve"> są zasadne</w:t>
      </w:r>
      <w:r w:rsidR="009A0972" w:rsidRPr="00166A3B">
        <w:rPr>
          <w:rFonts w:cstheme="majorBidi"/>
        </w:rPr>
        <w:t xml:space="preserve"> dla osiągnięcia celów stawianych prze</w:t>
      </w:r>
      <w:r w:rsidR="6FC0F1D0" w:rsidRPr="00166A3B">
        <w:rPr>
          <w:rFonts w:cstheme="majorBidi"/>
        </w:rPr>
        <w:t>d</w:t>
      </w:r>
      <w:r w:rsidR="009A0972" w:rsidRPr="00166A3B">
        <w:rPr>
          <w:rFonts w:cstheme="majorBidi"/>
        </w:rPr>
        <w:t xml:space="preserve"> Przedsięwzięciem</w:t>
      </w:r>
      <w:r w:rsidRPr="00166A3B">
        <w:rPr>
          <w:rFonts w:cstheme="majorBidi"/>
        </w:rPr>
        <w:t xml:space="preserve">, ponieważ </w:t>
      </w:r>
      <w:r w:rsidR="66149FD4" w:rsidRPr="00166A3B">
        <w:t>potencjalni Uczestnicy Przedsięwzięcia dysponują potencjałem technologicznym do rozwoju, rozwiązania te są realne do osiągnięcia i służą zaspokojeniu konkretnych potrzeb</w:t>
      </w:r>
      <w:r w:rsidRPr="00166A3B">
        <w:rPr>
          <w:rFonts w:cstheme="majorBidi"/>
        </w:rPr>
        <w:t>.</w:t>
      </w:r>
    </w:p>
    <w:p w14:paraId="637917A2" w14:textId="1FFD3A43" w:rsidR="009A0972" w:rsidRPr="00166A3B" w:rsidRDefault="002523F1" w:rsidP="2F694C84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00166A3B">
        <w:rPr>
          <w:rFonts w:cstheme="majorBidi"/>
        </w:rPr>
        <w:t xml:space="preserve">Realizacja Przedsięwzięcia obejmuje działania badawczo-rozwojowe, które obarczone są ryzykiem niepowodzenia, </w:t>
      </w:r>
      <w:r w:rsidR="00D319E4" w:rsidRPr="00166A3B">
        <w:rPr>
          <w:rFonts w:cstheme="majorBidi"/>
        </w:rPr>
        <w:t xml:space="preserve">i </w:t>
      </w:r>
      <w:r w:rsidRPr="00166A3B">
        <w:rPr>
          <w:rFonts w:cstheme="majorBidi"/>
        </w:rPr>
        <w:t xml:space="preserve">które jest dzielone pomiędzy NCBR a </w:t>
      </w:r>
      <w:r w:rsidR="00D15DB4" w:rsidRPr="00166A3B">
        <w:rPr>
          <w:rFonts w:cstheme="majorBidi"/>
        </w:rPr>
        <w:t>Uczestników Przedsięwzięcia</w:t>
      </w:r>
      <w:r w:rsidR="00B60EA4" w:rsidRPr="00166A3B">
        <w:rPr>
          <w:rFonts w:cstheme="majorBidi"/>
        </w:rPr>
        <w:t xml:space="preserve"> </w:t>
      </w:r>
      <w:r w:rsidR="006B33CC" w:rsidRPr="00166A3B">
        <w:rPr>
          <w:rFonts w:cstheme="majorBidi"/>
        </w:rPr>
        <w:t xml:space="preserve">na zasadach opisanych w Umowie. Podział ten </w:t>
      </w:r>
      <w:r w:rsidR="00847350" w:rsidRPr="00166A3B">
        <w:rPr>
          <w:rFonts w:cstheme="majorBidi"/>
        </w:rPr>
        <w:t>m.in.</w:t>
      </w:r>
      <w:r w:rsidR="009C3FDF" w:rsidRPr="00166A3B">
        <w:rPr>
          <w:rFonts w:cstheme="majorBidi"/>
        </w:rPr>
        <w:t xml:space="preserve"> polega na uwzględnieniu </w:t>
      </w:r>
      <w:r w:rsidR="00FA4798" w:rsidRPr="00166A3B">
        <w:rPr>
          <w:rFonts w:cstheme="majorBidi"/>
        </w:rPr>
        <w:t>określonych</w:t>
      </w:r>
      <w:r w:rsidR="00AD79A9" w:rsidRPr="00166A3B">
        <w:rPr>
          <w:rFonts w:cstheme="majorBidi"/>
        </w:rPr>
        <w:t xml:space="preserve"> </w:t>
      </w:r>
      <w:r w:rsidR="00625B7D" w:rsidRPr="00166A3B">
        <w:rPr>
          <w:rFonts w:cstheme="majorBidi"/>
        </w:rPr>
        <w:t xml:space="preserve">w </w:t>
      </w:r>
      <w:r w:rsidR="59033FFE" w:rsidRPr="00166A3B">
        <w:rPr>
          <w:rFonts w:cstheme="majorBidi"/>
        </w:rPr>
        <w:t>Z</w:t>
      </w:r>
      <w:r w:rsidR="00A65A55" w:rsidRPr="00166A3B">
        <w:rPr>
          <w:rFonts w:cstheme="majorBidi"/>
        </w:rPr>
        <w:t>ałączni</w:t>
      </w:r>
      <w:r w:rsidR="00625B7D" w:rsidRPr="00166A3B">
        <w:rPr>
          <w:rFonts w:cstheme="majorBidi"/>
        </w:rPr>
        <w:t>ku nr 1</w:t>
      </w:r>
      <w:r w:rsidR="00883867" w:rsidRPr="00166A3B">
        <w:rPr>
          <w:rFonts w:cstheme="majorBidi"/>
        </w:rPr>
        <w:t xml:space="preserve"> </w:t>
      </w:r>
      <w:r w:rsidR="00FA4798" w:rsidRPr="00166A3B">
        <w:rPr>
          <w:rFonts w:cstheme="majorBidi"/>
        </w:rPr>
        <w:t xml:space="preserve">do Regulaminu </w:t>
      </w:r>
      <w:r w:rsidR="00625B7D" w:rsidRPr="00166A3B">
        <w:rPr>
          <w:rFonts w:cstheme="majorBidi"/>
        </w:rPr>
        <w:t xml:space="preserve">Granicy Błędu, </w:t>
      </w:r>
      <w:r w:rsidR="00883867" w:rsidRPr="00166A3B">
        <w:rPr>
          <w:rFonts w:cstheme="majorBidi"/>
        </w:rPr>
        <w:t xml:space="preserve">w zakresie </w:t>
      </w:r>
      <w:r w:rsidR="78CC3A28" w:rsidRPr="00166A3B">
        <w:rPr>
          <w:rFonts w:cstheme="majorBidi"/>
        </w:rPr>
        <w:t xml:space="preserve">wyników </w:t>
      </w:r>
      <w:r w:rsidR="00883867" w:rsidRPr="00166A3B">
        <w:rPr>
          <w:rFonts w:cstheme="majorBidi"/>
        </w:rPr>
        <w:t>osiąganych przez Uczestników Przedsięwzięcia</w:t>
      </w:r>
      <w:r w:rsidR="006B33CC" w:rsidRPr="00166A3B">
        <w:rPr>
          <w:rFonts w:cstheme="majorBidi"/>
        </w:rPr>
        <w:t xml:space="preserve"> względem założeń </w:t>
      </w:r>
      <w:r w:rsidR="204E5BF5" w:rsidRPr="00166A3B">
        <w:rPr>
          <w:rFonts w:cstheme="majorBidi"/>
        </w:rPr>
        <w:t>przedstawionych</w:t>
      </w:r>
      <w:r w:rsidR="006B33CC" w:rsidRPr="00166A3B">
        <w:rPr>
          <w:rFonts w:cstheme="majorBidi"/>
        </w:rPr>
        <w:t xml:space="preserve"> w Wymaganiach i we Wniosku</w:t>
      </w:r>
      <w:r w:rsidRPr="00166A3B">
        <w:rPr>
          <w:rFonts w:cstheme="majorBidi"/>
        </w:rPr>
        <w:t xml:space="preserve">. </w:t>
      </w:r>
      <w:r w:rsidR="000B7C58" w:rsidRPr="00166A3B">
        <w:rPr>
          <w:rFonts w:cstheme="majorBidi"/>
        </w:rPr>
        <w:t>Środkami</w:t>
      </w:r>
      <w:r w:rsidR="009A0972" w:rsidRPr="00166A3B">
        <w:rPr>
          <w:rFonts w:cstheme="majorBidi"/>
        </w:rPr>
        <w:t xml:space="preserve"> operacyjnymi służącymi </w:t>
      </w:r>
      <w:r w:rsidR="67B95244" w:rsidRPr="00166A3B">
        <w:rPr>
          <w:rFonts w:cstheme="majorBidi"/>
        </w:rPr>
        <w:t xml:space="preserve">zminimalizowaniu </w:t>
      </w:r>
      <w:r w:rsidR="000B7C58" w:rsidRPr="00166A3B">
        <w:rPr>
          <w:rFonts w:cstheme="majorBidi"/>
        </w:rPr>
        <w:t xml:space="preserve">wskazanego ryzyka </w:t>
      </w:r>
      <w:r w:rsidR="009A0972" w:rsidRPr="00166A3B">
        <w:rPr>
          <w:rFonts w:cstheme="majorBidi"/>
        </w:rPr>
        <w:t xml:space="preserve">są przeprowadzone przez NCBR </w:t>
      </w:r>
      <w:r w:rsidR="538ED24D" w:rsidRPr="00166A3B">
        <w:rPr>
          <w:rFonts w:cstheme="majorBidi"/>
        </w:rPr>
        <w:t xml:space="preserve">ocena </w:t>
      </w:r>
      <w:r w:rsidR="009A0972" w:rsidRPr="00166A3B">
        <w:rPr>
          <w:rFonts w:cstheme="majorBidi"/>
        </w:rPr>
        <w:t xml:space="preserve">i dialog techniczny. Sposobem materialnym </w:t>
      </w:r>
      <w:r w:rsidR="000B7C58" w:rsidRPr="00166A3B">
        <w:rPr>
          <w:rFonts w:cstheme="majorBidi"/>
        </w:rPr>
        <w:t xml:space="preserve">służącym </w:t>
      </w:r>
      <w:r w:rsidR="6A06E028" w:rsidRPr="00166A3B">
        <w:rPr>
          <w:rFonts w:cstheme="majorBidi"/>
        </w:rPr>
        <w:t xml:space="preserve">zminimalizowaniu </w:t>
      </w:r>
      <w:r w:rsidR="000B7C58" w:rsidRPr="00166A3B">
        <w:rPr>
          <w:rFonts w:cstheme="majorBidi"/>
        </w:rPr>
        <w:t xml:space="preserve">wskazanego ryzyka </w:t>
      </w:r>
      <w:r w:rsidR="009A0972" w:rsidRPr="00166A3B">
        <w:rPr>
          <w:rFonts w:cstheme="majorBidi"/>
        </w:rPr>
        <w:t xml:space="preserve">jest </w:t>
      </w:r>
      <w:r w:rsidR="000B7C58" w:rsidRPr="00166A3B">
        <w:rPr>
          <w:rFonts w:cstheme="majorBidi"/>
        </w:rPr>
        <w:t>uwzględnienie wśród</w:t>
      </w:r>
      <w:r w:rsidR="009A0972" w:rsidRPr="00166A3B">
        <w:rPr>
          <w:rFonts w:cstheme="majorBidi"/>
        </w:rPr>
        <w:t xml:space="preserve"> </w:t>
      </w:r>
      <w:r w:rsidR="005CF5CF" w:rsidRPr="00166A3B">
        <w:rPr>
          <w:rFonts w:cstheme="majorBidi"/>
        </w:rPr>
        <w:t>Wymagań</w:t>
      </w:r>
      <w:r w:rsidR="009A0972" w:rsidRPr="00166A3B">
        <w:rPr>
          <w:rFonts w:cstheme="majorBidi"/>
        </w:rPr>
        <w:t xml:space="preserve"> i kierunków Przedsięwzięcia wyników</w:t>
      </w:r>
      <w:r w:rsidR="000B7C58" w:rsidRPr="00166A3B">
        <w:rPr>
          <w:rFonts w:cstheme="majorBidi"/>
        </w:rPr>
        <w:t xml:space="preserve"> i informacji wynikających z</w:t>
      </w:r>
      <w:r w:rsidR="009A0972" w:rsidRPr="00166A3B">
        <w:rPr>
          <w:rFonts w:cstheme="majorBidi"/>
        </w:rPr>
        <w:t xml:space="preserve"> przeprowadzonej analizy i dialogu technicznego</w:t>
      </w:r>
      <w:r w:rsidR="00F8496B" w:rsidRPr="00166A3B">
        <w:rPr>
          <w:rFonts w:cstheme="majorBidi"/>
        </w:rPr>
        <w:t xml:space="preserve"> oraz wymaganie od Uczestników Przedsięwzięcia </w:t>
      </w:r>
      <w:r w:rsidR="000930F4" w:rsidRPr="00166A3B">
        <w:rPr>
          <w:rFonts w:cstheme="majorBidi"/>
        </w:rPr>
        <w:t xml:space="preserve">wiarygodności proponowanych Rozwiązań, a następnie – w razie zawarcia Umowy – </w:t>
      </w:r>
      <w:r w:rsidR="00F8496B" w:rsidRPr="00166A3B">
        <w:rPr>
          <w:rFonts w:cstheme="majorBidi"/>
        </w:rPr>
        <w:t>należytej staranności i rzetelności w prowadzonych przez nich usługach badawczo-rozwojowych</w:t>
      </w:r>
      <w:r w:rsidR="009A0972" w:rsidRPr="00166A3B">
        <w:rPr>
          <w:rFonts w:cstheme="majorBidi"/>
        </w:rPr>
        <w:t>.</w:t>
      </w:r>
    </w:p>
    <w:p w14:paraId="193DB8AF" w14:textId="27D903D2" w:rsidR="002523F1" w:rsidRPr="00166A3B" w:rsidRDefault="009A0972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166A3B">
        <w:rPr>
          <w:rFonts w:cstheme="majorBidi"/>
        </w:rPr>
        <w:t>Z </w:t>
      </w:r>
      <w:r w:rsidR="002523F1" w:rsidRPr="00166A3B">
        <w:rPr>
          <w:rFonts w:cstheme="majorBidi"/>
        </w:rPr>
        <w:t>uwzględnieniem niepewności wynikającej</w:t>
      </w:r>
      <w:r w:rsidR="00DD4E56" w:rsidRPr="00166A3B">
        <w:rPr>
          <w:rFonts w:cstheme="majorBidi"/>
        </w:rPr>
        <w:t xml:space="preserve"> </w:t>
      </w:r>
      <w:r w:rsidR="002523F1" w:rsidRPr="00166A3B">
        <w:rPr>
          <w:rFonts w:cstheme="majorBidi"/>
        </w:rPr>
        <w:t>z ww. ryzyka</w:t>
      </w:r>
      <w:r w:rsidRPr="00166A3B">
        <w:rPr>
          <w:rFonts w:cstheme="majorBidi"/>
        </w:rPr>
        <w:t xml:space="preserve"> niepowodzenia działania badawczo-rozwojowego</w:t>
      </w:r>
      <w:r w:rsidR="002523F1" w:rsidRPr="00166A3B">
        <w:rPr>
          <w:rFonts w:cstheme="majorBidi"/>
        </w:rPr>
        <w:t xml:space="preserve">, </w:t>
      </w:r>
      <w:r w:rsidRPr="00166A3B">
        <w:rPr>
          <w:rFonts w:cstheme="majorBidi"/>
        </w:rPr>
        <w:t xml:space="preserve">oczekiwanym </w:t>
      </w:r>
      <w:r w:rsidR="002523F1" w:rsidRPr="00166A3B">
        <w:rPr>
          <w:rFonts w:cstheme="majorBidi"/>
        </w:rPr>
        <w:t>efektem:</w:t>
      </w:r>
    </w:p>
    <w:p w14:paraId="75E241B9" w14:textId="64470E64" w:rsidR="002523F1" w:rsidRPr="00166A3B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66A3B">
        <w:rPr>
          <w:rFonts w:cstheme="majorBidi"/>
        </w:rPr>
        <w:t>minimalnym Przedsięwzięcia jest przyspieszenie i wzmocnienie pozytywnych zjawisk badawczo-rozwojowych i komercyjnych w obszarze objętym Przedsięwzięciem</w:t>
      </w:r>
      <w:r w:rsidR="00D319E4" w:rsidRPr="00166A3B">
        <w:rPr>
          <w:rFonts w:cstheme="majorBidi"/>
        </w:rPr>
        <w:t>,</w:t>
      </w:r>
    </w:p>
    <w:p w14:paraId="363B445D" w14:textId="4153518C" w:rsidR="00345633" w:rsidRPr="00166A3B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166A3B">
        <w:rPr>
          <w:rFonts w:cstheme="majorBidi"/>
        </w:rPr>
        <w:t xml:space="preserve">właściwym jest </w:t>
      </w:r>
      <w:r w:rsidR="006B0513" w:rsidRPr="00166A3B">
        <w:rPr>
          <w:rFonts w:cstheme="majorBidi"/>
        </w:rPr>
        <w:t xml:space="preserve">uzyskanie przez NCBR </w:t>
      </w:r>
      <w:r w:rsidR="00D319E4" w:rsidRPr="00166A3B">
        <w:rPr>
          <w:rFonts w:cstheme="majorBidi"/>
        </w:rPr>
        <w:t>Rozwiąza</w:t>
      </w:r>
      <w:r w:rsidR="00564219" w:rsidRPr="00166A3B">
        <w:rPr>
          <w:rFonts w:cstheme="majorBidi"/>
        </w:rPr>
        <w:t>ń</w:t>
      </w:r>
      <w:r w:rsidR="00D319E4" w:rsidRPr="00166A3B">
        <w:rPr>
          <w:rFonts w:cstheme="majorBidi"/>
        </w:rPr>
        <w:t xml:space="preserve"> w postaci </w:t>
      </w:r>
      <w:r w:rsidRPr="00166A3B">
        <w:rPr>
          <w:rFonts w:cstheme="majorBidi"/>
        </w:rPr>
        <w:t xml:space="preserve">technologii adresującej zidentyfikowane potrzeby </w:t>
      </w:r>
      <w:r w:rsidR="00027AAD" w:rsidRPr="00166A3B">
        <w:rPr>
          <w:rFonts w:cstheme="majorBidi"/>
        </w:rPr>
        <w:t xml:space="preserve">technologiczne, </w:t>
      </w:r>
      <w:r w:rsidRPr="00166A3B">
        <w:rPr>
          <w:rFonts w:cstheme="majorBidi"/>
        </w:rPr>
        <w:t>społeczne i klimatyczne</w:t>
      </w:r>
      <w:r w:rsidR="00B97256" w:rsidRPr="00166A3B">
        <w:rPr>
          <w:rFonts w:cstheme="majorBidi"/>
        </w:rPr>
        <w:t>,</w:t>
      </w:r>
      <w:r w:rsidRPr="00166A3B">
        <w:rPr>
          <w:rFonts w:cstheme="majorBidi"/>
        </w:rPr>
        <w:t xml:space="preserve"> </w:t>
      </w:r>
      <w:r w:rsidR="009A0972" w:rsidRPr="00166A3B">
        <w:rPr>
          <w:rFonts w:cstheme="majorBidi"/>
        </w:rPr>
        <w:t>zgodn</w:t>
      </w:r>
      <w:r w:rsidR="006B0513" w:rsidRPr="00166A3B">
        <w:rPr>
          <w:rFonts w:cstheme="majorBidi"/>
        </w:rPr>
        <w:t>ych</w:t>
      </w:r>
      <w:r w:rsidR="009A0972" w:rsidRPr="00166A3B">
        <w:rPr>
          <w:rFonts w:cstheme="majorBidi"/>
        </w:rPr>
        <w:t xml:space="preserve"> z przedstawionymi </w:t>
      </w:r>
      <w:r w:rsidR="1960D85A" w:rsidRPr="00166A3B">
        <w:rPr>
          <w:rFonts w:cstheme="majorBidi"/>
        </w:rPr>
        <w:t>Wymaganiami</w:t>
      </w:r>
      <w:r w:rsidR="003E6DD8" w:rsidRPr="00166A3B">
        <w:rPr>
          <w:rFonts w:cstheme="majorBidi"/>
        </w:rPr>
        <w:t xml:space="preserve"> </w:t>
      </w:r>
      <w:r w:rsidR="006B0513" w:rsidRPr="00166A3B">
        <w:rPr>
          <w:rFonts w:cstheme="majorBidi"/>
        </w:rPr>
        <w:t xml:space="preserve">Obligatoryjnymi </w:t>
      </w:r>
      <w:r w:rsidRPr="00166A3B">
        <w:rPr>
          <w:rFonts w:cstheme="majorBidi"/>
        </w:rPr>
        <w:t>oraz realizując</w:t>
      </w:r>
      <w:r w:rsidR="00B97256" w:rsidRPr="00166A3B">
        <w:rPr>
          <w:rFonts w:cstheme="majorBidi"/>
        </w:rPr>
        <w:t>ych</w:t>
      </w:r>
      <w:r w:rsidRPr="00166A3B">
        <w:rPr>
          <w:rFonts w:cstheme="majorBidi"/>
        </w:rPr>
        <w:t xml:space="preserve"> </w:t>
      </w:r>
      <w:r w:rsidR="006B0513" w:rsidRPr="00166A3B">
        <w:rPr>
          <w:rFonts w:cstheme="majorBidi"/>
        </w:rPr>
        <w:t xml:space="preserve">ww. cele Przedsięwzięcia oraz </w:t>
      </w:r>
      <w:r w:rsidRPr="00166A3B">
        <w:rPr>
          <w:rFonts w:cstheme="majorBidi"/>
        </w:rPr>
        <w:t>cel</w:t>
      </w:r>
      <w:r w:rsidR="006B0513" w:rsidRPr="00166A3B">
        <w:rPr>
          <w:rFonts w:cstheme="majorBidi"/>
        </w:rPr>
        <w:t>e</w:t>
      </w:r>
      <w:r w:rsidRPr="00166A3B">
        <w:rPr>
          <w:rFonts w:cstheme="majorBidi"/>
        </w:rPr>
        <w:t xml:space="preserve"> partykularn</w:t>
      </w:r>
      <w:r w:rsidR="006B0513" w:rsidRPr="00166A3B">
        <w:rPr>
          <w:rFonts w:cstheme="majorBidi"/>
        </w:rPr>
        <w:t>e</w:t>
      </w:r>
      <w:r w:rsidRPr="00166A3B">
        <w:rPr>
          <w:rFonts w:cstheme="majorBidi"/>
        </w:rPr>
        <w:t xml:space="preserve"> NCBR</w:t>
      </w:r>
      <w:r w:rsidR="00345633" w:rsidRPr="00166A3B">
        <w:rPr>
          <w:rFonts w:cstheme="majorBidi"/>
        </w:rPr>
        <w:t>.</w:t>
      </w:r>
    </w:p>
    <w:p w14:paraId="18969152" w14:textId="49032311" w:rsidR="00E915E2" w:rsidRPr="00166A3B" w:rsidRDefault="00586E2C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166A3B">
        <w:rPr>
          <w:rFonts w:cstheme="majorBidi"/>
        </w:rPr>
        <w:t xml:space="preserve">Przedsięwzięcie </w:t>
      </w:r>
      <w:r w:rsidR="0021085F" w:rsidRPr="00166A3B">
        <w:rPr>
          <w:rFonts w:cstheme="majorBidi"/>
        </w:rPr>
        <w:t>jest realizowan</w:t>
      </w:r>
      <w:r w:rsidR="002B1873" w:rsidRPr="00166A3B">
        <w:rPr>
          <w:rFonts w:cstheme="majorBidi"/>
        </w:rPr>
        <w:t>e</w:t>
      </w:r>
      <w:r w:rsidR="0021085F" w:rsidRPr="00166A3B">
        <w:rPr>
          <w:rFonts w:cstheme="majorBidi"/>
        </w:rPr>
        <w:t xml:space="preserve"> </w:t>
      </w:r>
      <w:r w:rsidR="001E0B0E" w:rsidRPr="00166A3B">
        <w:rPr>
          <w:rFonts w:cstheme="majorBidi"/>
        </w:rPr>
        <w:t xml:space="preserve">w </w:t>
      </w:r>
      <w:r w:rsidR="002940AA" w:rsidRPr="00166A3B">
        <w:rPr>
          <w:rFonts w:cstheme="majorBidi"/>
        </w:rPr>
        <w:t>oparciu o tryb</w:t>
      </w:r>
      <w:r w:rsidR="001E0B0E" w:rsidRPr="00166A3B">
        <w:rPr>
          <w:rFonts w:cstheme="majorBidi"/>
        </w:rPr>
        <w:t xml:space="preserve"> </w:t>
      </w:r>
      <w:r w:rsidR="00925F04" w:rsidRPr="00166A3B">
        <w:rPr>
          <w:b/>
          <w:bCs/>
        </w:rPr>
        <w:t>Z</w:t>
      </w:r>
      <w:r w:rsidR="001208F9" w:rsidRPr="00166A3B">
        <w:rPr>
          <w:rFonts w:cstheme="majorBidi"/>
          <w:b/>
          <w:bCs/>
        </w:rPr>
        <w:t>a</w:t>
      </w:r>
      <w:r w:rsidR="00925F04" w:rsidRPr="00166A3B">
        <w:rPr>
          <w:rFonts w:cstheme="majorBidi"/>
          <w:b/>
          <w:bCs/>
        </w:rPr>
        <w:t>mówienia P</w:t>
      </w:r>
      <w:r w:rsidR="001208F9" w:rsidRPr="00166A3B">
        <w:rPr>
          <w:rFonts w:cstheme="majorBidi"/>
          <w:b/>
          <w:bCs/>
        </w:rPr>
        <w:t>rzedkomercyjneg</w:t>
      </w:r>
      <w:r w:rsidR="00A807A1" w:rsidRPr="00166A3B">
        <w:rPr>
          <w:rFonts w:cstheme="majorBidi"/>
          <w:b/>
          <w:bCs/>
        </w:rPr>
        <w:t xml:space="preserve">o </w:t>
      </w:r>
      <w:r w:rsidR="00A807A1" w:rsidRPr="00166A3B">
        <w:rPr>
          <w:rFonts w:cstheme="majorBidi"/>
        </w:rPr>
        <w:t>(ang. Pre-commercial Procurement – PCP)</w:t>
      </w:r>
      <w:r w:rsidR="002940AA" w:rsidRPr="00166A3B">
        <w:rPr>
          <w:rFonts w:cstheme="majorBidi"/>
        </w:rPr>
        <w:t xml:space="preserve">, z uwzględnieniem modyfikacji wskazanych w </w:t>
      </w:r>
      <w:r w:rsidR="00132C1F" w:rsidRPr="00166A3B">
        <w:rPr>
          <w:rFonts w:cstheme="majorBidi"/>
        </w:rPr>
        <w:t>kolejnym punkcie tego</w:t>
      </w:r>
      <w:r w:rsidR="002940AA" w:rsidRPr="00166A3B">
        <w:rPr>
          <w:rFonts w:cstheme="majorBidi"/>
        </w:rPr>
        <w:t xml:space="preserve"> dokumentu.</w:t>
      </w:r>
    </w:p>
    <w:p w14:paraId="51DDA344" w14:textId="77777777" w:rsidR="001C5625" w:rsidRPr="00166A3B" w:rsidRDefault="008C0349" w:rsidP="0076449E">
      <w:pPr>
        <w:pStyle w:val="Nagwek2"/>
      </w:pPr>
      <w:bookmarkStart w:id="18" w:name="_Toc494180634"/>
      <w:bookmarkStart w:id="19" w:name="_Toc496261287"/>
      <w:bookmarkStart w:id="20" w:name="_Toc503862995"/>
      <w:bookmarkStart w:id="21" w:name="_Toc53762090"/>
      <w:bookmarkStart w:id="22" w:name="_Toc69201421"/>
      <w:bookmarkStart w:id="23" w:name="_Toc70262446"/>
      <w:bookmarkStart w:id="24" w:name="_Toc75287930"/>
      <w:r w:rsidRPr="00166A3B">
        <w:t xml:space="preserve">Podstawy prawne prowadzenia </w:t>
      </w:r>
      <w:bookmarkEnd w:id="18"/>
      <w:r w:rsidR="00390FB3" w:rsidRPr="00166A3B">
        <w:t>Przedsięwzięcia</w:t>
      </w:r>
      <w:r w:rsidRPr="00166A3B">
        <w:t xml:space="preserve"> i Postępowania</w:t>
      </w:r>
      <w:bookmarkEnd w:id="19"/>
      <w:bookmarkEnd w:id="20"/>
      <w:bookmarkEnd w:id="21"/>
      <w:bookmarkEnd w:id="22"/>
      <w:bookmarkEnd w:id="23"/>
      <w:bookmarkEnd w:id="24"/>
      <w:r w:rsidR="00011F84" w:rsidRPr="00166A3B">
        <w:t xml:space="preserve"> </w:t>
      </w:r>
    </w:p>
    <w:p w14:paraId="6626E2D6" w14:textId="19FD27B8" w:rsidR="00E915E2" w:rsidRPr="00166A3B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66A3B">
        <w:rPr>
          <w:rFonts w:cstheme="majorHAnsi"/>
        </w:rPr>
        <w:t xml:space="preserve">NCBR prowadzi </w:t>
      </w:r>
      <w:r w:rsidR="00390FB3" w:rsidRPr="00166A3B">
        <w:rPr>
          <w:rFonts w:cstheme="majorHAnsi"/>
        </w:rPr>
        <w:t xml:space="preserve">Przedsięwzięcie </w:t>
      </w:r>
      <w:r w:rsidRPr="00166A3B">
        <w:rPr>
          <w:rFonts w:cstheme="majorHAnsi"/>
        </w:rPr>
        <w:t>i Postępowanie</w:t>
      </w:r>
      <w:r w:rsidR="002940AA" w:rsidRPr="00166A3B">
        <w:rPr>
          <w:rFonts w:cstheme="majorHAnsi"/>
        </w:rPr>
        <w:t xml:space="preserve"> </w:t>
      </w:r>
      <w:r w:rsidRPr="00166A3B">
        <w:rPr>
          <w:rFonts w:cstheme="majorHAnsi"/>
        </w:rPr>
        <w:t>na podstawie lub z uwzględnieniem</w:t>
      </w:r>
      <w:r w:rsidR="00FF10D6" w:rsidRPr="00166A3B">
        <w:rPr>
          <w:rFonts w:cstheme="majorHAnsi"/>
        </w:rPr>
        <w:t xml:space="preserve"> w szczególności</w:t>
      </w:r>
      <w:r w:rsidRPr="00166A3B">
        <w:rPr>
          <w:rFonts w:cstheme="majorHAnsi"/>
        </w:rPr>
        <w:t>:</w:t>
      </w:r>
    </w:p>
    <w:p w14:paraId="7CD90AAC" w14:textId="3F7F16F8" w:rsidR="00796CF0" w:rsidRPr="00166A3B" w:rsidRDefault="00B553A1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</w:rPr>
      </w:pPr>
      <w:r w:rsidRPr="00166A3B">
        <w:rPr>
          <w:rFonts w:cstheme="majorBidi"/>
        </w:rPr>
        <w:lastRenderedPageBreak/>
        <w:t>art. 11 ust. 1 pkt 3 Ustawy PZP</w:t>
      </w:r>
      <w:r w:rsidR="008C0349" w:rsidRPr="00166A3B">
        <w:rPr>
          <w:rFonts w:cstheme="majorBidi"/>
        </w:rPr>
        <w:t>;</w:t>
      </w:r>
      <w:bookmarkStart w:id="25" w:name="_Hlk53778345"/>
      <w:bookmarkEnd w:id="25"/>
    </w:p>
    <w:p w14:paraId="2D7B6E02" w14:textId="0D8F7F43" w:rsidR="00FF10D6" w:rsidRPr="00166A3B" w:rsidRDefault="00A376D0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166A3B">
        <w:rPr>
          <w:rFonts w:cstheme="majorHAnsi"/>
        </w:rPr>
        <w:t xml:space="preserve">art. 14 </w:t>
      </w:r>
      <w:r w:rsidR="003D67AB" w:rsidRPr="00166A3B">
        <w:rPr>
          <w:rFonts w:cstheme="majorHAnsi"/>
        </w:rPr>
        <w:t>Dyrektywy 2014/24/UE</w:t>
      </w:r>
      <w:r w:rsidR="00FF10D6" w:rsidRPr="00166A3B">
        <w:rPr>
          <w:rFonts w:cstheme="majorHAnsi"/>
        </w:rPr>
        <w:t>;</w:t>
      </w:r>
    </w:p>
    <w:p w14:paraId="48E0CD0A" w14:textId="5EE80CF6" w:rsidR="00796CF0" w:rsidRPr="00166A3B" w:rsidRDefault="00753A20" w:rsidP="00E467D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ajorBidi"/>
        </w:rPr>
      </w:pPr>
      <w:r w:rsidRPr="00166A3B">
        <w:rPr>
          <w:rFonts w:cstheme="majorBidi"/>
        </w:rPr>
        <w:t xml:space="preserve">Ustawy </w:t>
      </w:r>
      <w:r w:rsidR="00CC1712" w:rsidRPr="00166A3B">
        <w:rPr>
          <w:rFonts w:cstheme="majorBidi"/>
        </w:rPr>
        <w:t xml:space="preserve">z </w:t>
      </w:r>
      <w:r w:rsidRPr="00166A3B">
        <w:rPr>
          <w:rFonts w:cstheme="majorBidi"/>
        </w:rPr>
        <w:t>o NCBR</w:t>
      </w:r>
      <w:r w:rsidR="004E334D" w:rsidRPr="00166A3B">
        <w:rPr>
          <w:rFonts w:cstheme="majorBidi"/>
        </w:rPr>
        <w:t xml:space="preserve"> (</w:t>
      </w:r>
      <w:r w:rsidR="00331F73" w:rsidRPr="00166A3B">
        <w:rPr>
          <w:rFonts w:cstheme="majorBidi"/>
        </w:rPr>
        <w:t>art. 3</w:t>
      </w:r>
      <w:r w:rsidR="000830CF" w:rsidRPr="00166A3B">
        <w:rPr>
          <w:rFonts w:cstheme="majorBidi"/>
        </w:rPr>
        <w:t xml:space="preserve">0 </w:t>
      </w:r>
      <w:r w:rsidR="00331F73" w:rsidRPr="00166A3B">
        <w:rPr>
          <w:rFonts w:cstheme="majorBidi"/>
        </w:rPr>
        <w:t>ust.</w:t>
      </w:r>
      <w:r w:rsidR="000830CF" w:rsidRPr="00166A3B">
        <w:rPr>
          <w:rFonts w:cstheme="majorBidi"/>
        </w:rPr>
        <w:t xml:space="preserve"> 5 i 6</w:t>
      </w:r>
      <w:r w:rsidR="00D748BB" w:rsidRPr="00166A3B">
        <w:rPr>
          <w:rFonts w:cstheme="majorBidi"/>
        </w:rPr>
        <w:t xml:space="preserve"> oraz ust. 1 pkt 1 i 2</w:t>
      </w:r>
      <w:r w:rsidR="004E334D" w:rsidRPr="00166A3B">
        <w:rPr>
          <w:rFonts w:cstheme="majorBidi"/>
        </w:rPr>
        <w:t>)</w:t>
      </w:r>
      <w:r w:rsidR="000830CF" w:rsidRPr="00166A3B">
        <w:rPr>
          <w:rFonts w:cstheme="majorBidi"/>
        </w:rPr>
        <w:t xml:space="preserve"> oraz § 2 pkt 2 Rozporządzenia MN</w:t>
      </w:r>
      <w:r w:rsidR="58E2AD27" w:rsidRPr="00166A3B">
        <w:rPr>
          <w:rFonts w:cstheme="majorBidi"/>
        </w:rPr>
        <w:t>i</w:t>
      </w:r>
      <w:r w:rsidR="000830CF" w:rsidRPr="00166A3B">
        <w:rPr>
          <w:rFonts w:cstheme="majorBidi"/>
        </w:rPr>
        <w:t>SW;</w:t>
      </w:r>
      <w:r w:rsidR="00DD4E56" w:rsidRPr="00166A3B">
        <w:rPr>
          <w:rFonts w:cstheme="majorBidi"/>
        </w:rPr>
        <w:t xml:space="preserve"> </w:t>
      </w:r>
    </w:p>
    <w:p w14:paraId="7326D95D" w14:textId="48D88C5B" w:rsidR="00FC630B" w:rsidRPr="00166A3B" w:rsidRDefault="1567E7FD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166A3B">
        <w:rPr>
          <w:rFonts w:cstheme="majorBidi"/>
        </w:rPr>
        <w:t>U</w:t>
      </w:r>
      <w:r w:rsidR="008C0349" w:rsidRPr="00166A3B">
        <w:rPr>
          <w:rFonts w:cstheme="majorBidi"/>
        </w:rPr>
        <w:t>stawy o finansach publicznych;</w:t>
      </w:r>
    </w:p>
    <w:p w14:paraId="6F4830F7" w14:textId="19A3F7E5" w:rsidR="00796CF0" w:rsidRPr="00166A3B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166A3B">
        <w:rPr>
          <w:rFonts w:cstheme="majorBidi"/>
        </w:rPr>
        <w:t>Ustawy PWP</w:t>
      </w:r>
      <w:r w:rsidR="008C0349" w:rsidRPr="00166A3B">
        <w:rPr>
          <w:rFonts w:cstheme="majorBidi"/>
        </w:rPr>
        <w:t>;</w:t>
      </w:r>
    </w:p>
    <w:p w14:paraId="2C58BCBF" w14:textId="16C42C34" w:rsidR="005E1FBB" w:rsidRPr="00166A3B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166A3B">
        <w:rPr>
          <w:rFonts w:cstheme="majorBidi"/>
        </w:rPr>
        <w:t xml:space="preserve">Ustawy </w:t>
      </w:r>
      <w:r w:rsidR="009A0972" w:rsidRPr="00166A3B">
        <w:rPr>
          <w:rFonts w:cstheme="majorBidi"/>
        </w:rPr>
        <w:t xml:space="preserve">o Prawie </w:t>
      </w:r>
      <w:r w:rsidRPr="00166A3B">
        <w:rPr>
          <w:rFonts w:cstheme="majorBidi"/>
        </w:rPr>
        <w:t>A</w:t>
      </w:r>
      <w:r w:rsidR="009A0972" w:rsidRPr="00166A3B">
        <w:rPr>
          <w:rFonts w:cstheme="majorBidi"/>
        </w:rPr>
        <w:t>utorskim</w:t>
      </w:r>
      <w:r w:rsidR="00491916" w:rsidRPr="00166A3B">
        <w:rPr>
          <w:rFonts w:cstheme="majorBidi"/>
        </w:rPr>
        <w:t>.</w:t>
      </w:r>
    </w:p>
    <w:p w14:paraId="3F8B725C" w14:textId="0F5CE7C7" w:rsidR="00796CF0" w:rsidRPr="00166A3B" w:rsidRDefault="005E1FBB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</w:pPr>
      <w:r w:rsidRPr="00166A3B">
        <w:rPr>
          <w:rFonts w:cstheme="majorBidi"/>
        </w:rPr>
        <w:t>Ustawy KC</w:t>
      </w:r>
      <w:r w:rsidR="00491916" w:rsidRPr="00166A3B">
        <w:rPr>
          <w:rFonts w:cstheme="majorBidi"/>
        </w:rPr>
        <w:t>.</w:t>
      </w:r>
    </w:p>
    <w:p w14:paraId="759A1379" w14:textId="1FE96F39" w:rsidR="00E915E2" w:rsidRPr="00166A3B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66A3B">
        <w:rPr>
          <w:rFonts w:cstheme="majorHAnsi"/>
        </w:rPr>
        <w:t xml:space="preserve">NCBR </w:t>
      </w:r>
      <w:r w:rsidR="00E509D8" w:rsidRPr="00166A3B">
        <w:rPr>
          <w:rFonts w:cstheme="majorHAnsi"/>
        </w:rPr>
        <w:t xml:space="preserve">realizuje </w:t>
      </w:r>
      <w:r w:rsidR="00CE25AC" w:rsidRPr="00166A3B">
        <w:rPr>
          <w:rFonts w:cstheme="majorHAnsi"/>
        </w:rPr>
        <w:t xml:space="preserve">Przedsięwzięcie </w:t>
      </w:r>
      <w:r w:rsidRPr="00166A3B">
        <w:rPr>
          <w:rFonts w:cstheme="majorHAnsi"/>
        </w:rPr>
        <w:t>z uwzględnieniem</w:t>
      </w:r>
      <w:r w:rsidR="0021085F" w:rsidRPr="00166A3B">
        <w:rPr>
          <w:rFonts w:cstheme="majorHAnsi"/>
        </w:rPr>
        <w:t xml:space="preserve"> zasad dotyczących prowadzenia Z</w:t>
      </w:r>
      <w:r w:rsidRPr="00166A3B">
        <w:rPr>
          <w:rFonts w:cstheme="majorHAnsi"/>
        </w:rPr>
        <w:t xml:space="preserve">amówień </w:t>
      </w:r>
      <w:r w:rsidR="0021085F" w:rsidRPr="00166A3B">
        <w:rPr>
          <w:rFonts w:cstheme="majorHAnsi"/>
        </w:rPr>
        <w:t>P</w:t>
      </w:r>
      <w:r w:rsidRPr="00166A3B">
        <w:rPr>
          <w:rFonts w:cstheme="majorHAnsi"/>
        </w:rPr>
        <w:t>rzedkomercyjnych</w:t>
      </w:r>
      <w:r w:rsidR="0021085F" w:rsidRPr="00166A3B">
        <w:rPr>
          <w:rFonts w:cstheme="majorHAnsi"/>
        </w:rPr>
        <w:t>,</w:t>
      </w:r>
      <w:r w:rsidRPr="00166A3B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166A3B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166A3B">
        <w:rPr>
          <w:rFonts w:cstheme="majorHAnsi"/>
        </w:rPr>
        <w:t>Zasad ramowych</w:t>
      </w:r>
      <w:r w:rsidR="00761A85" w:rsidRPr="00166A3B">
        <w:rPr>
          <w:rFonts w:cstheme="majorHAnsi"/>
        </w:rPr>
        <w:t xml:space="preserve"> dotyczących pomocy państwa na działalność badawczą, rozwojową i innowacyjną (2014/C 198/01)</w:t>
      </w:r>
      <w:r w:rsidR="0004269C" w:rsidRPr="00166A3B">
        <w:rPr>
          <w:rFonts w:cstheme="majorHAnsi"/>
        </w:rPr>
        <w:t>, a w szczególności ich punktu 2.3.</w:t>
      </w:r>
      <w:r w:rsidRPr="00166A3B">
        <w:rPr>
          <w:rFonts w:cstheme="majorHAnsi"/>
        </w:rPr>
        <w:t>;</w:t>
      </w:r>
    </w:p>
    <w:p w14:paraId="55E74D3B" w14:textId="50D8F1EC" w:rsidR="00501035" w:rsidRPr="00166A3B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166A3B">
        <w:rPr>
          <w:rFonts w:cstheme="majorHAnsi"/>
        </w:rPr>
        <w:t>Komunikatu Komisji</w:t>
      </w:r>
      <w:r w:rsidR="00761A85" w:rsidRPr="00166A3B">
        <w:rPr>
          <w:rFonts w:cstheme="majorHAnsi"/>
        </w:rPr>
        <w:t xml:space="preserve"> d</w:t>
      </w:r>
      <w:r w:rsidR="00761A85" w:rsidRPr="00166A3B">
        <w:t>o Parlamentu Europejskiego, Rady, Europejskiego Komitetu Ekonomiczno-Społecznego i Komitetu Regionów „Zamówienia przedkomercyjne: wspieranie innowacyjności w celu zapewnienia trwałości i wysokiej jakości usług publicznych w Europie”</w:t>
      </w:r>
      <w:r w:rsidRPr="00166A3B">
        <w:rPr>
          <w:rFonts w:cstheme="majorHAnsi"/>
        </w:rPr>
        <w:t>.</w:t>
      </w:r>
    </w:p>
    <w:p w14:paraId="5D1A8350" w14:textId="336E50A0" w:rsidR="000B7C58" w:rsidRPr="00166A3B" w:rsidRDefault="000B7C58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</w:pPr>
      <w:r w:rsidRPr="00166A3B">
        <w:t xml:space="preserve">Z przyczyn uzasadnionych analizą NCBR, przebiegiem </w:t>
      </w:r>
      <w:r w:rsidR="00ED1581" w:rsidRPr="00166A3B">
        <w:t>dialogu technicznego (</w:t>
      </w:r>
      <w:r w:rsidR="00131DAA" w:rsidRPr="00166A3B">
        <w:t>wstępnych konsultacji rynkowych</w:t>
      </w:r>
      <w:r w:rsidR="00ED1581" w:rsidRPr="00166A3B">
        <w:t xml:space="preserve">) </w:t>
      </w:r>
      <w:r w:rsidRPr="00166A3B">
        <w:t xml:space="preserve">oraz możliwościami finansowymi NCBR, przyjęto następujące </w:t>
      </w:r>
      <w:r w:rsidR="00132C1F" w:rsidRPr="00166A3B">
        <w:t xml:space="preserve">dopuszczalne </w:t>
      </w:r>
      <w:r w:rsidRPr="00166A3B">
        <w:t xml:space="preserve">odstępstwa od </w:t>
      </w:r>
      <w:r w:rsidR="00132C1F" w:rsidRPr="00166A3B">
        <w:t xml:space="preserve">podstawowego </w:t>
      </w:r>
      <w:r w:rsidRPr="00166A3B">
        <w:t>modelu</w:t>
      </w:r>
      <w:r w:rsidR="00AB21D9" w:rsidRPr="00166A3B">
        <w:t xml:space="preserve"> organizacji Zamówienia Przedkomercyjnego</w:t>
      </w:r>
      <w:r w:rsidRPr="00166A3B">
        <w:t xml:space="preserve"> zaproponowanego w Komunikacie Komisji:</w:t>
      </w:r>
    </w:p>
    <w:p w14:paraId="74B06D99" w14:textId="26B06808" w:rsidR="00131DAA" w:rsidRPr="00166A3B" w:rsidRDefault="00131DAA" w:rsidP="00132C1F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166A3B">
        <w:t>Przedsięwzięcie ograniczono do dwóch etapów, odpowiadających rozwojowi Rozwiązania oraz stworzeniu Prototypu oraz Demonstratora</w:t>
      </w:r>
      <w:r w:rsidR="00720666" w:rsidRPr="00166A3B">
        <w:t xml:space="preserve"> </w:t>
      </w:r>
      <w:r w:rsidR="00922922" w:rsidRPr="00166A3B">
        <w:t xml:space="preserve">(w Strumieniu 1: </w:t>
      </w:r>
      <w:r w:rsidR="008568E1" w:rsidRPr="00166A3B">
        <w:t>dwóćh</w:t>
      </w:r>
      <w:r w:rsidR="003A2CB1" w:rsidRPr="00166A3B">
        <w:t xml:space="preserve"> </w:t>
      </w:r>
      <w:r w:rsidR="00720666" w:rsidRPr="00166A3B">
        <w:t>Demonstratorów</w:t>
      </w:r>
      <w:r w:rsidR="00922922" w:rsidRPr="00166A3B">
        <w:t>)</w:t>
      </w:r>
      <w:r w:rsidRPr="00166A3B">
        <w:t xml:space="preserve"> w danym </w:t>
      </w:r>
      <w:r w:rsidR="007456F6" w:rsidRPr="00166A3B">
        <w:t>Strumieniu</w:t>
      </w:r>
      <w:r w:rsidRPr="00166A3B">
        <w:t>,</w:t>
      </w:r>
    </w:p>
    <w:p w14:paraId="2C2949C2" w14:textId="426E3A4D" w:rsidR="00922922" w:rsidRPr="00166A3B" w:rsidRDefault="000B7C58" w:rsidP="0075542A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166A3B">
        <w:t xml:space="preserve">wydzielono w ramach </w:t>
      </w:r>
      <w:r w:rsidR="00B97256" w:rsidRPr="00166A3B">
        <w:t>Przedsięwzięcia</w:t>
      </w:r>
      <w:r w:rsidRPr="00166A3B">
        <w:t xml:space="preserve"> </w:t>
      </w:r>
      <w:r w:rsidR="00D748BB" w:rsidRPr="00166A3B">
        <w:t>dwa</w:t>
      </w:r>
      <w:r w:rsidR="005D754D" w:rsidRPr="00166A3B">
        <w:t>, równolegle realizowane</w:t>
      </w:r>
      <w:r w:rsidR="00EC79A2" w:rsidRPr="00166A3B">
        <w:t xml:space="preserve"> </w:t>
      </w:r>
      <w:r w:rsidR="0009384D" w:rsidRPr="00166A3B">
        <w:t>Strumienie</w:t>
      </w:r>
      <w:r w:rsidRPr="00166A3B">
        <w:t xml:space="preserve"> technologiczne: </w:t>
      </w:r>
      <w:r w:rsidR="007456F6" w:rsidRPr="00166A3B">
        <w:rPr>
          <w:rFonts w:ascii="Calibri" w:eastAsia="Calibri" w:hAnsi="Calibri" w:cs="Times New Roman"/>
          <w:color w:val="000000" w:themeColor="text1"/>
        </w:rPr>
        <w:t>Strumień</w:t>
      </w:r>
      <w:r w:rsidR="005D754D" w:rsidRPr="00166A3B">
        <w:rPr>
          <w:rFonts w:ascii="Calibri" w:eastAsia="Calibri" w:hAnsi="Calibri" w:cs="Times New Roman"/>
          <w:color w:val="000000" w:themeColor="text1"/>
        </w:rPr>
        <w:t xml:space="preserve"> </w:t>
      </w:r>
      <w:r w:rsidR="0075542A" w:rsidRPr="00166A3B">
        <w:rPr>
          <w:rFonts w:ascii="Calibri" w:eastAsia="Calibri" w:hAnsi="Calibri" w:cs="Times New Roman"/>
          <w:color w:val="000000" w:themeColor="text1"/>
        </w:rPr>
        <w:t>1 dotycząc</w:t>
      </w:r>
      <w:r w:rsidR="00720666" w:rsidRPr="00166A3B">
        <w:rPr>
          <w:rFonts w:ascii="Calibri" w:eastAsia="Calibri" w:hAnsi="Calibri" w:cs="Times New Roman"/>
          <w:color w:val="000000" w:themeColor="text1"/>
        </w:rPr>
        <w:t xml:space="preserve">y budownictwa jednorodzinnego </w:t>
      </w:r>
      <w:r w:rsidR="005D754D" w:rsidRPr="00166A3B">
        <w:rPr>
          <w:rFonts w:ascii="Calibri" w:eastAsia="Calibri" w:hAnsi="Calibri" w:cs="Times New Roman"/>
          <w:color w:val="000000" w:themeColor="text1"/>
        </w:rPr>
        <w:t xml:space="preserve">oraz </w:t>
      </w:r>
      <w:r w:rsidR="007456F6" w:rsidRPr="00166A3B">
        <w:rPr>
          <w:rFonts w:ascii="Calibri" w:eastAsia="Calibri" w:hAnsi="Calibri" w:cs="Times New Roman"/>
          <w:color w:val="000000" w:themeColor="text1"/>
        </w:rPr>
        <w:t>Strumień</w:t>
      </w:r>
      <w:r w:rsidR="005D754D" w:rsidRPr="00166A3B">
        <w:rPr>
          <w:rFonts w:ascii="Calibri" w:eastAsia="Calibri" w:hAnsi="Calibri" w:cs="Times New Roman"/>
          <w:color w:val="000000" w:themeColor="text1"/>
        </w:rPr>
        <w:t xml:space="preserve"> </w:t>
      </w:r>
      <w:r w:rsidR="0075542A" w:rsidRPr="00166A3B">
        <w:rPr>
          <w:rFonts w:ascii="Calibri" w:eastAsia="Calibri" w:hAnsi="Calibri" w:cs="Times New Roman"/>
          <w:color w:val="000000" w:themeColor="text1"/>
        </w:rPr>
        <w:t xml:space="preserve">2 </w:t>
      </w:r>
      <w:r w:rsidR="00720666" w:rsidRPr="00166A3B">
        <w:rPr>
          <w:rFonts w:ascii="Calibri" w:eastAsia="Calibri" w:hAnsi="Calibri" w:cs="Times New Roman"/>
          <w:color w:val="000000" w:themeColor="text1"/>
        </w:rPr>
        <w:t>dotyczący budownictwa biurowego</w:t>
      </w:r>
      <w:r w:rsidRPr="00166A3B">
        <w:t>,</w:t>
      </w:r>
      <w:r w:rsidR="00861722" w:rsidRPr="00166A3B">
        <w:t xml:space="preserve"> ze względów</w:t>
      </w:r>
      <w:r w:rsidR="00D748BB" w:rsidRPr="00166A3B">
        <w:t xml:space="preserve"> wyjaśnionych </w:t>
      </w:r>
      <w:r w:rsidR="00861722" w:rsidRPr="00166A3B">
        <w:t xml:space="preserve">w pkt </w:t>
      </w:r>
      <w:r w:rsidRPr="00166A3B">
        <w:fldChar w:fldCharType="begin"/>
      </w:r>
      <w:r w:rsidRPr="00166A3B">
        <w:instrText xml:space="preserve"> REF _Ref52625619 \r \h  \* MERGEFORMAT </w:instrText>
      </w:r>
      <w:r w:rsidRPr="00166A3B">
        <w:fldChar w:fldCharType="separate"/>
      </w:r>
      <w:r w:rsidR="004A22D1" w:rsidRPr="00166A3B">
        <w:t>1.5</w:t>
      </w:r>
      <w:r w:rsidRPr="00166A3B">
        <w:fldChar w:fldCharType="end"/>
      </w:r>
      <w:r w:rsidR="00922922" w:rsidRPr="00166A3B">
        <w:t>,</w:t>
      </w:r>
    </w:p>
    <w:p w14:paraId="0DE8586D" w14:textId="74E15613" w:rsidR="000B7C58" w:rsidRPr="00166A3B" w:rsidRDefault="00922922" w:rsidP="0075542A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166A3B">
        <w:t xml:space="preserve">ze względów budżetowych ograniczono liczbę podmiotów w każdym Strumieniu </w:t>
      </w:r>
      <w:r w:rsidR="00F73910" w:rsidRPr="00166A3B">
        <w:t>w</w:t>
      </w:r>
      <w:r w:rsidRPr="00166A3B">
        <w:t xml:space="preserve"> Etapie II do jednego, </w:t>
      </w:r>
      <w:r w:rsidR="00F73910" w:rsidRPr="00166A3B">
        <w:t xml:space="preserve">przy czym ze względu na to, </w:t>
      </w:r>
      <w:r w:rsidRPr="00166A3B">
        <w:t>że w obu Strumieniach powstaną różne specjalizacje Rozwiązań</w:t>
      </w:r>
      <w:r w:rsidR="00F73910" w:rsidRPr="00166A3B">
        <w:t xml:space="preserve"> jednak </w:t>
      </w:r>
      <w:r w:rsidR="00BB2A4C" w:rsidRPr="00166A3B">
        <w:t xml:space="preserve">o </w:t>
      </w:r>
      <w:r w:rsidR="00F73910" w:rsidRPr="00166A3B">
        <w:t xml:space="preserve">zbliżonym </w:t>
      </w:r>
      <w:r w:rsidR="00BB2A4C" w:rsidRPr="00166A3B">
        <w:t>charakterze</w:t>
      </w:r>
      <w:r w:rsidRPr="00166A3B">
        <w:t xml:space="preserve">, </w:t>
      </w:r>
      <w:r w:rsidR="00BB2A4C" w:rsidRPr="00166A3B">
        <w:t>taka sytuacja</w:t>
      </w:r>
      <w:r w:rsidRPr="00166A3B">
        <w:t xml:space="preserve"> nie wpłynie </w:t>
      </w:r>
      <w:r w:rsidR="00F73910" w:rsidRPr="00166A3B">
        <w:t xml:space="preserve">negatywnie </w:t>
      </w:r>
      <w:r w:rsidRPr="00166A3B">
        <w:t>na konkurencję</w:t>
      </w:r>
      <w:r w:rsidR="000B7C58" w:rsidRPr="00166A3B">
        <w:t>.</w:t>
      </w:r>
    </w:p>
    <w:p w14:paraId="258AA1CF" w14:textId="272061DA" w:rsidR="00501035" w:rsidRPr="00166A3B" w:rsidRDefault="00CF0A4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166A3B">
        <w:t>Ogłoszenie n</w:t>
      </w:r>
      <w:r w:rsidR="004C2A0F" w:rsidRPr="00166A3B">
        <w:t>iniejsze</w:t>
      </w:r>
      <w:r w:rsidRPr="00166A3B">
        <w:t>go</w:t>
      </w:r>
      <w:r w:rsidR="004C2A0F" w:rsidRPr="00166A3B">
        <w:t xml:space="preserve"> postępowani</w:t>
      </w:r>
      <w:r w:rsidRPr="00166A3B">
        <w:t>a</w:t>
      </w:r>
      <w:r w:rsidR="004C2A0F" w:rsidRPr="00166A3B">
        <w:t xml:space="preserve"> zostało poprzedzone procedurą </w:t>
      </w:r>
      <w:r w:rsidR="00626458" w:rsidRPr="00166A3B">
        <w:t>wstępnych konsultacji rynkowych</w:t>
      </w:r>
      <w:r w:rsidR="004C2A0F" w:rsidRPr="00166A3B">
        <w:t>, o</w:t>
      </w:r>
      <w:r w:rsidR="005068B7" w:rsidRPr="00166A3B">
        <w:t> </w:t>
      </w:r>
      <w:r w:rsidR="004C2A0F" w:rsidRPr="00166A3B">
        <w:t>któr</w:t>
      </w:r>
      <w:r w:rsidR="00626458" w:rsidRPr="00166A3B">
        <w:t>ych</w:t>
      </w:r>
      <w:r w:rsidR="004C2A0F" w:rsidRPr="00166A3B">
        <w:t xml:space="preserve"> mowa w art. </w:t>
      </w:r>
      <w:r w:rsidR="00626458" w:rsidRPr="00166A3B">
        <w:t xml:space="preserve">84 </w:t>
      </w:r>
      <w:r w:rsidR="00FF10D6" w:rsidRPr="00166A3B">
        <w:t>Ustawy PZP</w:t>
      </w:r>
      <w:r w:rsidR="00114B94" w:rsidRPr="00166A3B">
        <w:t xml:space="preserve"> </w:t>
      </w:r>
      <w:r w:rsidR="00626458" w:rsidRPr="00166A3B">
        <w:t>(wcześniej zwanych dialogiem technicznym)</w:t>
      </w:r>
      <w:r w:rsidR="00FF10D6" w:rsidRPr="00166A3B">
        <w:t>.</w:t>
      </w:r>
    </w:p>
    <w:p w14:paraId="526E3FB7" w14:textId="274DFCE4" w:rsidR="004C2A0F" w:rsidRPr="00166A3B" w:rsidRDefault="004C2A0F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166A3B">
        <w:t xml:space="preserve">Rozwiązania proponowane przez Wnioskodawców muszą wpisywać się co najmniej jedną Krajową Inteligentną Specjalizację wskazaną w Załączniku nr </w:t>
      </w:r>
      <w:r w:rsidR="00EB7B56" w:rsidRPr="00166A3B">
        <w:t xml:space="preserve">9 </w:t>
      </w:r>
      <w:r w:rsidRPr="00166A3B">
        <w:t xml:space="preserve">do Regulaminu. </w:t>
      </w:r>
    </w:p>
    <w:p w14:paraId="25BE1E75" w14:textId="6517E48F" w:rsidR="008C5CDA" w:rsidRPr="00166A3B" w:rsidRDefault="0008442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166A3B">
        <w:t xml:space="preserve">Przygotowanie Postępowania poprzedzające jego ogłoszenie nastąpiło </w:t>
      </w:r>
      <w:r w:rsidR="008C5CDA" w:rsidRPr="00166A3B">
        <w:t xml:space="preserve">w oparciu o </w:t>
      </w:r>
      <w:r w:rsidRPr="00166A3B">
        <w:t xml:space="preserve">wewnętrzną </w:t>
      </w:r>
      <w:r w:rsidR="008C5CDA" w:rsidRPr="00166A3B">
        <w:t>procedurę NCBR</w:t>
      </w:r>
      <w:r w:rsidR="004E334D" w:rsidRPr="00166A3B">
        <w:t xml:space="preserve"> pn. „</w:t>
      </w:r>
      <w:r w:rsidR="00B262D4" w:rsidRPr="00166A3B">
        <w:t>Przygotowanie i realizacja przedsięwzięć w trybie innowacyjnych zamówień publicznych”</w:t>
      </w:r>
      <w:r w:rsidR="008C5CDA" w:rsidRPr="00166A3B">
        <w:t>.</w:t>
      </w:r>
    </w:p>
    <w:p w14:paraId="6AEBB7A0" w14:textId="77777777" w:rsidR="00A3013C" w:rsidRPr="00166A3B" w:rsidRDefault="0021085F" w:rsidP="0076449E">
      <w:pPr>
        <w:pStyle w:val="Nagwek2"/>
      </w:pPr>
      <w:bookmarkStart w:id="26" w:name="_Toc53762091"/>
      <w:bookmarkStart w:id="27" w:name="_Toc69201422"/>
      <w:bookmarkStart w:id="28" w:name="_Toc70262447"/>
      <w:bookmarkStart w:id="29" w:name="_Toc75287931"/>
      <w:bookmarkStart w:id="30" w:name="_Toc494180636"/>
      <w:bookmarkStart w:id="31" w:name="_Ref495417300"/>
      <w:bookmarkStart w:id="32" w:name="_Toc496261288"/>
      <w:bookmarkStart w:id="33" w:name="_Toc503862996"/>
      <w:r w:rsidRPr="00166A3B">
        <w:t xml:space="preserve">Omówienie formuły </w:t>
      </w:r>
      <w:r w:rsidR="002F344B" w:rsidRPr="00166A3B">
        <w:t>PCP</w:t>
      </w:r>
      <w:bookmarkEnd w:id="26"/>
      <w:bookmarkEnd w:id="27"/>
      <w:bookmarkEnd w:id="28"/>
      <w:bookmarkEnd w:id="29"/>
    </w:p>
    <w:p w14:paraId="753F89C0" w14:textId="65819947" w:rsidR="00EA05DF" w:rsidRPr="00166A3B" w:rsidRDefault="0066051D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166A3B">
        <w:rPr>
          <w:rFonts w:cstheme="majorBidi"/>
        </w:rPr>
        <w:t xml:space="preserve">W </w:t>
      </w:r>
      <w:r w:rsidR="00EA05DF" w:rsidRPr="00166A3B">
        <w:rPr>
          <w:rFonts w:cstheme="majorBidi"/>
        </w:rPr>
        <w:t>cz</w:t>
      </w:r>
      <w:r w:rsidR="3EF1EB21" w:rsidRPr="00166A3B">
        <w:rPr>
          <w:rFonts w:cstheme="majorBidi"/>
        </w:rPr>
        <w:t xml:space="preserve">ęści </w:t>
      </w:r>
      <w:r w:rsidR="00EA05DF" w:rsidRPr="00166A3B">
        <w:rPr>
          <w:rFonts w:cstheme="majorBidi"/>
        </w:rPr>
        <w:t>2.3 pkt 31 Zasad Ramowych wskazano, że podmioty udzielające zamówień publicznych mogą zamawiać usługi badawcze i rozwojowe od przedsiębiorstw</w:t>
      </w:r>
      <w:r w:rsidR="004F2CD3" w:rsidRPr="00166A3B">
        <w:rPr>
          <w:rFonts w:cstheme="majorBidi"/>
        </w:rPr>
        <w:t xml:space="preserve"> </w:t>
      </w:r>
      <w:r w:rsidR="0021085F" w:rsidRPr="00166A3B">
        <w:rPr>
          <w:rFonts w:cstheme="majorBidi"/>
        </w:rPr>
        <w:t>(</w:t>
      </w:r>
      <w:r w:rsidR="00517628" w:rsidRPr="00166A3B">
        <w:rPr>
          <w:rFonts w:cstheme="majorBidi"/>
        </w:rPr>
        <w:t>w tym podmiotów realizujących usług</w:t>
      </w:r>
      <w:r w:rsidR="00E21CB5" w:rsidRPr="00166A3B">
        <w:rPr>
          <w:rFonts w:cstheme="majorBidi"/>
        </w:rPr>
        <w:t xml:space="preserve">i w zakresie prowadzenia </w:t>
      </w:r>
      <w:r w:rsidR="009D640A" w:rsidRPr="00166A3B">
        <w:rPr>
          <w:rFonts w:cstheme="majorBidi"/>
        </w:rPr>
        <w:t xml:space="preserve">Prac </w:t>
      </w:r>
      <w:r w:rsidR="00E21CB5" w:rsidRPr="00166A3B">
        <w:rPr>
          <w:rFonts w:cstheme="majorBidi"/>
        </w:rPr>
        <w:t>B+</w:t>
      </w:r>
      <w:r w:rsidR="00517628" w:rsidRPr="00166A3B">
        <w:rPr>
          <w:rFonts w:cstheme="majorBidi"/>
        </w:rPr>
        <w:t>R w ramach prowadzonej działalności gospodarczej</w:t>
      </w:r>
      <w:r w:rsidR="00401E7A" w:rsidRPr="00166A3B">
        <w:rPr>
          <w:rFonts w:cstheme="majorBidi"/>
        </w:rPr>
        <w:t>, takie jak przedsiębiorstwa, uczelnie, instytuty badawcze, konsorcja i inne</w:t>
      </w:r>
      <w:r w:rsidR="0021085F" w:rsidRPr="00166A3B">
        <w:rPr>
          <w:rFonts w:cstheme="majorBidi"/>
        </w:rPr>
        <w:t>)</w:t>
      </w:r>
      <w:r w:rsidR="00517628" w:rsidRPr="00166A3B">
        <w:rPr>
          <w:rFonts w:cstheme="majorBidi"/>
        </w:rPr>
        <w:t>,</w:t>
      </w:r>
      <w:r w:rsidR="00EA05DF" w:rsidRPr="00166A3B">
        <w:rPr>
          <w:rFonts w:cstheme="majorBidi"/>
        </w:rPr>
        <w:t xml:space="preserve"> zarówno poprzez procedury opracowania na wyłączność, jak i </w:t>
      </w:r>
      <w:r w:rsidR="00D661AF" w:rsidRPr="00166A3B">
        <w:rPr>
          <w:rFonts w:cstheme="majorBidi"/>
          <w:b/>
          <w:bCs/>
        </w:rPr>
        <w:t>Z</w:t>
      </w:r>
      <w:r w:rsidR="00EA05DF" w:rsidRPr="00166A3B">
        <w:rPr>
          <w:rFonts w:cstheme="majorBidi"/>
          <w:b/>
          <w:bCs/>
        </w:rPr>
        <w:t xml:space="preserve">amówienia </w:t>
      </w:r>
      <w:r w:rsidR="00D661AF" w:rsidRPr="00166A3B">
        <w:rPr>
          <w:rFonts w:cstheme="majorBidi"/>
          <w:b/>
          <w:bCs/>
        </w:rPr>
        <w:t>P</w:t>
      </w:r>
      <w:r w:rsidR="00EA05DF" w:rsidRPr="00166A3B">
        <w:rPr>
          <w:rFonts w:cstheme="majorBidi"/>
          <w:b/>
          <w:bCs/>
        </w:rPr>
        <w:t>rzedkomercyjne</w:t>
      </w:r>
      <w:r w:rsidR="00EA05DF" w:rsidRPr="00166A3B">
        <w:rPr>
          <w:rFonts w:cstheme="majorBidi"/>
        </w:rPr>
        <w:t xml:space="preserve">. </w:t>
      </w:r>
      <w:r w:rsidR="009B4CE5" w:rsidRPr="00166A3B">
        <w:rPr>
          <w:rFonts w:cstheme="majorBidi"/>
        </w:rPr>
        <w:t>Jak wskazano w motywie 47 Dyrektywy 2014/24/UE: „</w:t>
      </w:r>
      <w:r w:rsidR="009B4CE5" w:rsidRPr="00166A3B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166A3B" w:rsidRDefault="00EA05D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66A3B">
        <w:rPr>
          <w:rFonts w:cstheme="majorHAnsi"/>
        </w:rPr>
        <w:lastRenderedPageBreak/>
        <w:t>Podstawowe cechy</w:t>
      </w:r>
      <w:r w:rsidR="00A3013C" w:rsidRPr="00166A3B">
        <w:rPr>
          <w:rFonts w:cstheme="majorHAnsi"/>
        </w:rPr>
        <w:t xml:space="preserve"> </w:t>
      </w:r>
      <w:r w:rsidR="00D661AF" w:rsidRPr="00166A3B">
        <w:rPr>
          <w:rFonts w:cstheme="majorHAnsi"/>
          <w:b/>
          <w:color w:val="C00000"/>
        </w:rPr>
        <w:t>Z</w:t>
      </w:r>
      <w:r w:rsidRPr="00166A3B">
        <w:rPr>
          <w:rFonts w:cstheme="majorHAnsi"/>
          <w:b/>
          <w:color w:val="C00000"/>
        </w:rPr>
        <w:t xml:space="preserve">amówienia </w:t>
      </w:r>
      <w:r w:rsidR="00D661AF" w:rsidRPr="00166A3B">
        <w:rPr>
          <w:rFonts w:cstheme="majorHAnsi"/>
          <w:b/>
          <w:color w:val="C00000"/>
        </w:rPr>
        <w:t>P</w:t>
      </w:r>
      <w:r w:rsidRPr="00166A3B">
        <w:rPr>
          <w:rFonts w:cstheme="majorHAnsi"/>
          <w:b/>
          <w:color w:val="C00000"/>
        </w:rPr>
        <w:t>rzedkomercyjnego</w:t>
      </w:r>
      <w:r w:rsidRPr="00166A3B">
        <w:rPr>
          <w:rFonts w:cstheme="majorHAnsi"/>
          <w:color w:val="C00000"/>
        </w:rPr>
        <w:t xml:space="preserve"> </w:t>
      </w:r>
      <w:r w:rsidRPr="00166A3B">
        <w:rPr>
          <w:rFonts w:cstheme="majorHAnsi"/>
        </w:rPr>
        <w:t xml:space="preserve">można określić </w:t>
      </w:r>
      <w:r w:rsidR="00517628" w:rsidRPr="00166A3B">
        <w:rPr>
          <w:rFonts w:cstheme="majorHAnsi"/>
        </w:rPr>
        <w:t>w następujący sposób</w:t>
      </w:r>
      <w:r w:rsidR="00A3013C" w:rsidRPr="00166A3B">
        <w:rPr>
          <w:rFonts w:cstheme="majorHAnsi"/>
        </w:rPr>
        <w:t>:</w:t>
      </w:r>
    </w:p>
    <w:p w14:paraId="5B21FEB2" w14:textId="77777777" w:rsidR="00EA05DF" w:rsidRPr="00166A3B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66A3B">
        <w:rPr>
          <w:rFonts w:cstheme="majorHAnsi"/>
        </w:rPr>
        <w:t>Z</w:t>
      </w:r>
      <w:r w:rsidR="00A3013C" w:rsidRPr="00166A3B">
        <w:rPr>
          <w:rFonts w:cstheme="majorHAnsi"/>
        </w:rPr>
        <w:t xml:space="preserve">amówienie </w:t>
      </w:r>
      <w:r w:rsidRPr="00166A3B">
        <w:rPr>
          <w:rFonts w:cstheme="majorHAnsi"/>
        </w:rPr>
        <w:t>P</w:t>
      </w:r>
      <w:r w:rsidR="00A3013C" w:rsidRPr="00166A3B">
        <w:rPr>
          <w:rFonts w:cstheme="majorHAnsi"/>
        </w:rPr>
        <w:t xml:space="preserve">rzedkomercyjne </w:t>
      </w:r>
      <w:r w:rsidR="007A43F6" w:rsidRPr="00166A3B">
        <w:rPr>
          <w:rFonts w:cstheme="majorHAnsi"/>
          <w:b/>
        </w:rPr>
        <w:t xml:space="preserve">dotyczy usług badawczych i </w:t>
      </w:r>
      <w:r w:rsidR="00A3013C" w:rsidRPr="00166A3B">
        <w:rPr>
          <w:rFonts w:cstheme="majorHAnsi"/>
          <w:b/>
        </w:rPr>
        <w:t>rozwojowych</w:t>
      </w:r>
      <w:r w:rsidR="00A3013C" w:rsidRPr="00166A3B">
        <w:rPr>
          <w:rFonts w:cstheme="majorHAnsi"/>
        </w:rPr>
        <w:t>;</w:t>
      </w:r>
    </w:p>
    <w:p w14:paraId="4234DD83" w14:textId="77777777" w:rsidR="00EA05DF" w:rsidRPr="00166A3B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66A3B">
        <w:rPr>
          <w:rFonts w:cstheme="majorHAnsi"/>
        </w:rPr>
        <w:t>Z</w:t>
      </w:r>
      <w:r w:rsidR="00A3013C" w:rsidRPr="00166A3B">
        <w:rPr>
          <w:rFonts w:cstheme="majorHAnsi"/>
        </w:rPr>
        <w:t xml:space="preserve">amówienie </w:t>
      </w:r>
      <w:r w:rsidRPr="00166A3B">
        <w:rPr>
          <w:rFonts w:cstheme="majorHAnsi"/>
        </w:rPr>
        <w:t>P</w:t>
      </w:r>
      <w:r w:rsidR="00A3013C" w:rsidRPr="00166A3B">
        <w:rPr>
          <w:rFonts w:cstheme="majorHAnsi"/>
        </w:rPr>
        <w:t xml:space="preserve">rzedkomercyjne </w:t>
      </w:r>
      <w:r w:rsidR="00A3013C" w:rsidRPr="00166A3B">
        <w:rPr>
          <w:rFonts w:cstheme="majorHAnsi"/>
          <w:b/>
        </w:rPr>
        <w:t xml:space="preserve">prowadzone </w:t>
      </w:r>
      <w:r w:rsidR="00EA05DF" w:rsidRPr="00166A3B">
        <w:rPr>
          <w:rFonts w:cstheme="majorHAnsi"/>
          <w:b/>
        </w:rPr>
        <w:t>jest w otwartej, transparentnej</w:t>
      </w:r>
      <w:r w:rsidR="00EA05DF" w:rsidRPr="00166A3B">
        <w:rPr>
          <w:rFonts w:cstheme="majorHAnsi"/>
          <w:b/>
        </w:rPr>
        <w:br/>
      </w:r>
      <w:r w:rsidR="00A3013C" w:rsidRPr="00166A3B">
        <w:rPr>
          <w:rFonts w:cstheme="majorHAnsi"/>
          <w:b/>
        </w:rPr>
        <w:t>i niedyskryminacyjnej procedurze wyboru wykonawców zamówienia</w:t>
      </w:r>
      <w:r w:rsidR="00A3013C" w:rsidRPr="00166A3B">
        <w:rPr>
          <w:rFonts w:cstheme="majorHAnsi"/>
        </w:rPr>
        <w:t>;</w:t>
      </w:r>
    </w:p>
    <w:p w14:paraId="0122C52F" w14:textId="77777777" w:rsidR="00EA05DF" w:rsidRPr="00166A3B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66A3B">
        <w:rPr>
          <w:rFonts w:cstheme="majorHAnsi"/>
        </w:rPr>
        <w:t>Z</w:t>
      </w:r>
      <w:r w:rsidR="00A3013C" w:rsidRPr="00166A3B">
        <w:rPr>
          <w:rFonts w:cstheme="majorHAnsi"/>
        </w:rPr>
        <w:t xml:space="preserve">amówienie </w:t>
      </w:r>
      <w:r w:rsidRPr="00166A3B">
        <w:rPr>
          <w:rFonts w:cstheme="majorHAnsi"/>
        </w:rPr>
        <w:t>P</w:t>
      </w:r>
      <w:r w:rsidR="00A3013C" w:rsidRPr="00166A3B">
        <w:rPr>
          <w:rFonts w:cstheme="majorHAnsi"/>
        </w:rPr>
        <w:t xml:space="preserve">rzedkomercyjne </w:t>
      </w:r>
      <w:r w:rsidRPr="00166A3B">
        <w:rPr>
          <w:rFonts w:cstheme="majorHAnsi"/>
        </w:rPr>
        <w:t>dopuszcza</w:t>
      </w:r>
      <w:r w:rsidR="00A3013C" w:rsidRPr="00166A3B">
        <w:rPr>
          <w:rFonts w:cstheme="majorHAnsi"/>
        </w:rPr>
        <w:t xml:space="preserve"> </w:t>
      </w:r>
      <w:r w:rsidR="00A3013C" w:rsidRPr="00166A3B">
        <w:rPr>
          <w:rFonts w:cstheme="majorHAnsi"/>
          <w:b/>
        </w:rPr>
        <w:t xml:space="preserve">prowadzenie prac badawczo-rozwojowych </w:t>
      </w:r>
      <w:r w:rsidR="00EA05DF" w:rsidRPr="00166A3B">
        <w:rPr>
          <w:rFonts w:cstheme="majorHAnsi"/>
          <w:b/>
        </w:rPr>
        <w:br/>
      </w:r>
      <w:r w:rsidR="00A3013C" w:rsidRPr="00166A3B">
        <w:rPr>
          <w:rFonts w:cstheme="majorHAnsi"/>
          <w:b/>
        </w:rPr>
        <w:t>w fazach, w których wykonawcy ze sobą konkurują, zmierzając do stworzenia najlepszego rozwiązania</w:t>
      </w:r>
      <w:r w:rsidR="00A3013C" w:rsidRPr="00166A3B">
        <w:rPr>
          <w:rFonts w:cstheme="majorHAnsi"/>
        </w:rPr>
        <w:t>;</w:t>
      </w:r>
    </w:p>
    <w:p w14:paraId="2DF34057" w14:textId="68C0221A" w:rsidR="00EA05DF" w:rsidRPr="00166A3B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Bidi"/>
        </w:rPr>
      </w:pPr>
      <w:r w:rsidRPr="00166A3B">
        <w:rPr>
          <w:rFonts w:cstheme="majorBidi"/>
        </w:rPr>
        <w:t>Z</w:t>
      </w:r>
      <w:r w:rsidR="00A3013C" w:rsidRPr="00166A3B">
        <w:rPr>
          <w:rFonts w:cstheme="majorBidi"/>
        </w:rPr>
        <w:t xml:space="preserve">amówienie </w:t>
      </w:r>
      <w:r w:rsidRPr="00166A3B">
        <w:rPr>
          <w:rFonts w:cstheme="majorBidi"/>
        </w:rPr>
        <w:t>P</w:t>
      </w:r>
      <w:r w:rsidR="00A3013C" w:rsidRPr="00166A3B">
        <w:rPr>
          <w:rFonts w:cstheme="majorBidi"/>
        </w:rPr>
        <w:t xml:space="preserve">rzedkomercyjne </w:t>
      </w:r>
      <w:r w:rsidRPr="00166A3B">
        <w:rPr>
          <w:rFonts w:cstheme="majorBidi"/>
        </w:rPr>
        <w:t>dopuszcza</w:t>
      </w:r>
      <w:r w:rsidR="00A3013C" w:rsidRPr="00166A3B">
        <w:rPr>
          <w:rFonts w:cstheme="majorBidi"/>
        </w:rPr>
        <w:t xml:space="preserve">, że </w:t>
      </w:r>
      <w:r w:rsidR="00A3013C" w:rsidRPr="00166A3B">
        <w:rPr>
          <w:rFonts w:cstheme="majorBidi"/>
          <w:b/>
          <w:bCs/>
        </w:rPr>
        <w:t xml:space="preserve">po każdej fazie prac badawczo-rozwojowych dochodzi do oceny </w:t>
      </w:r>
      <w:r w:rsidR="002F2CDC" w:rsidRPr="00166A3B">
        <w:rPr>
          <w:rFonts w:cstheme="majorBidi"/>
          <w:b/>
          <w:bCs/>
        </w:rPr>
        <w:t xml:space="preserve">wyników </w:t>
      </w:r>
      <w:r w:rsidR="00A3013C" w:rsidRPr="00166A3B">
        <w:rPr>
          <w:rFonts w:cstheme="majorBidi"/>
          <w:b/>
          <w:bCs/>
        </w:rPr>
        <w:t xml:space="preserve">prac wykonawców, zmierzającej do wyboru </w:t>
      </w:r>
      <w:r w:rsidR="00401E7A" w:rsidRPr="00166A3B">
        <w:rPr>
          <w:rFonts w:cstheme="majorBidi"/>
          <w:b/>
          <w:bCs/>
        </w:rPr>
        <w:t xml:space="preserve">najlepszych </w:t>
      </w:r>
      <w:r w:rsidR="00A3013C" w:rsidRPr="00166A3B">
        <w:rPr>
          <w:rFonts w:cstheme="majorBidi"/>
          <w:b/>
          <w:bCs/>
        </w:rPr>
        <w:t>rozwiąza</w:t>
      </w:r>
      <w:r w:rsidR="00401E7A" w:rsidRPr="00166A3B">
        <w:rPr>
          <w:rFonts w:cstheme="majorBidi"/>
          <w:b/>
          <w:bCs/>
        </w:rPr>
        <w:t>ń</w:t>
      </w:r>
      <w:r w:rsidR="00A3013C" w:rsidRPr="00166A3B">
        <w:rPr>
          <w:rFonts w:cstheme="majorBidi"/>
          <w:b/>
          <w:bCs/>
        </w:rPr>
        <w:t>/</w:t>
      </w:r>
      <w:r w:rsidR="00401E7A" w:rsidRPr="00166A3B">
        <w:rPr>
          <w:rFonts w:cstheme="majorBidi"/>
          <w:b/>
          <w:bCs/>
        </w:rPr>
        <w:t xml:space="preserve">rozwiązań </w:t>
      </w:r>
      <w:r w:rsidR="00A3013C" w:rsidRPr="00166A3B">
        <w:rPr>
          <w:rFonts w:cstheme="majorBidi"/>
          <w:b/>
          <w:bCs/>
        </w:rPr>
        <w:t xml:space="preserve">najbardziej </w:t>
      </w:r>
      <w:r w:rsidR="00E95116" w:rsidRPr="00166A3B">
        <w:rPr>
          <w:rFonts w:cstheme="majorBidi"/>
          <w:b/>
          <w:bCs/>
        </w:rPr>
        <w:t xml:space="preserve">odpowiadających </w:t>
      </w:r>
      <w:r w:rsidR="1D190E2A" w:rsidRPr="00166A3B">
        <w:rPr>
          <w:rFonts w:cstheme="majorBidi"/>
          <w:b/>
          <w:bCs/>
        </w:rPr>
        <w:t>Wymaganiom</w:t>
      </w:r>
      <w:r w:rsidR="00A3013C" w:rsidRPr="00166A3B">
        <w:rPr>
          <w:rFonts w:cstheme="majorBidi"/>
          <w:b/>
          <w:bCs/>
        </w:rPr>
        <w:t xml:space="preserve"> instytucji zamawiającej</w:t>
      </w:r>
      <w:r w:rsidR="00A3013C" w:rsidRPr="00166A3B">
        <w:rPr>
          <w:rFonts w:cstheme="majorBidi"/>
        </w:rPr>
        <w:t>;</w:t>
      </w:r>
    </w:p>
    <w:p w14:paraId="67F82026" w14:textId="77777777" w:rsidR="00EA05DF" w:rsidRPr="00166A3B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66A3B">
        <w:rPr>
          <w:rFonts w:cstheme="majorHAnsi"/>
        </w:rPr>
        <w:t>Z</w:t>
      </w:r>
      <w:r w:rsidR="00A3013C" w:rsidRPr="00166A3B">
        <w:rPr>
          <w:rFonts w:cstheme="majorHAnsi"/>
        </w:rPr>
        <w:t xml:space="preserve">amówienie </w:t>
      </w:r>
      <w:r w:rsidRPr="00166A3B">
        <w:rPr>
          <w:rFonts w:cstheme="majorHAnsi"/>
        </w:rPr>
        <w:t>P</w:t>
      </w:r>
      <w:r w:rsidR="00A3013C" w:rsidRPr="00166A3B">
        <w:rPr>
          <w:rFonts w:cstheme="majorHAnsi"/>
        </w:rPr>
        <w:t xml:space="preserve">rzedkomercyjne przewiduje, że </w:t>
      </w:r>
      <w:r w:rsidR="000F2FDB" w:rsidRPr="00166A3B">
        <w:rPr>
          <w:rFonts w:cstheme="majorHAnsi"/>
          <w:b/>
        </w:rPr>
        <w:t>Z</w:t>
      </w:r>
      <w:r w:rsidR="00A3013C" w:rsidRPr="00166A3B">
        <w:rPr>
          <w:rFonts w:cstheme="majorHAnsi"/>
          <w:b/>
        </w:rPr>
        <w:t xml:space="preserve">amawiający oraz </w:t>
      </w:r>
      <w:r w:rsidR="000F2FDB" w:rsidRPr="00166A3B">
        <w:rPr>
          <w:rFonts w:cstheme="majorHAnsi"/>
          <w:b/>
        </w:rPr>
        <w:t>W</w:t>
      </w:r>
      <w:r w:rsidR="00A3013C" w:rsidRPr="00166A3B">
        <w:rPr>
          <w:rFonts w:cstheme="majorHAnsi"/>
          <w:b/>
        </w:rPr>
        <w:t>ykonawcy wspólnie poznają swoje oczekiwania i możliwości</w:t>
      </w:r>
      <w:r w:rsidR="00A3013C" w:rsidRPr="00166A3B">
        <w:rPr>
          <w:rFonts w:cstheme="majorHAnsi"/>
        </w:rPr>
        <w:t>;</w:t>
      </w:r>
    </w:p>
    <w:p w14:paraId="6380944D" w14:textId="77777777" w:rsidR="00FF16FC" w:rsidRPr="00166A3B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66A3B">
        <w:rPr>
          <w:rFonts w:cstheme="majorHAnsi"/>
        </w:rPr>
        <w:t>Z</w:t>
      </w:r>
      <w:r w:rsidR="00A3013C" w:rsidRPr="00166A3B">
        <w:rPr>
          <w:rFonts w:cstheme="majorHAnsi"/>
        </w:rPr>
        <w:t xml:space="preserve">amówienie </w:t>
      </w:r>
      <w:r w:rsidRPr="00166A3B">
        <w:rPr>
          <w:rFonts w:cstheme="majorHAnsi"/>
        </w:rPr>
        <w:t>P</w:t>
      </w:r>
      <w:r w:rsidR="00A3013C" w:rsidRPr="00166A3B">
        <w:rPr>
          <w:rFonts w:cstheme="majorHAnsi"/>
        </w:rPr>
        <w:t xml:space="preserve">rzedkomercyjne </w:t>
      </w:r>
      <w:r w:rsidR="00A3013C" w:rsidRPr="00166A3B">
        <w:rPr>
          <w:rFonts w:cstheme="majorHAnsi"/>
          <w:b/>
        </w:rPr>
        <w:t>przewiduje</w:t>
      </w:r>
      <w:r w:rsidR="00DD4EF4" w:rsidRPr="00166A3B">
        <w:rPr>
          <w:rFonts w:cstheme="majorHAnsi"/>
          <w:b/>
        </w:rPr>
        <w:t xml:space="preserve"> </w:t>
      </w:r>
      <w:r w:rsidR="00A3013C" w:rsidRPr="00166A3B">
        <w:rPr>
          <w:rFonts w:cstheme="majorHAnsi"/>
          <w:b/>
        </w:rPr>
        <w:t xml:space="preserve">podział ryzyka i korzyści wynikających </w:t>
      </w:r>
      <w:r w:rsidR="000F2FDB" w:rsidRPr="00166A3B">
        <w:rPr>
          <w:rFonts w:cstheme="majorHAnsi"/>
          <w:b/>
        </w:rPr>
        <w:br/>
      </w:r>
      <w:r w:rsidR="00A3013C" w:rsidRPr="00166A3B">
        <w:rPr>
          <w:rFonts w:cstheme="majorHAnsi"/>
          <w:b/>
        </w:rPr>
        <w:t>z prowadzenia zamówienia</w:t>
      </w:r>
      <w:r w:rsidR="006007DD" w:rsidRPr="00166A3B">
        <w:rPr>
          <w:rFonts w:cstheme="majorHAnsi"/>
          <w:b/>
        </w:rPr>
        <w:t>, na warunkach rynkowych</w:t>
      </w:r>
      <w:r w:rsidR="00FF16FC" w:rsidRPr="00166A3B">
        <w:rPr>
          <w:rFonts w:cstheme="majorHAnsi"/>
          <w:b/>
        </w:rPr>
        <w:t>,</w:t>
      </w:r>
    </w:p>
    <w:p w14:paraId="5FFDD350" w14:textId="77777777" w:rsidR="00610135" w:rsidRPr="00166A3B" w:rsidRDefault="00FF16FC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66A3B">
        <w:rPr>
          <w:rFonts w:cstheme="majorHAnsi"/>
          <w:b/>
        </w:rPr>
        <w:t xml:space="preserve">Dopuszczalne w ramach Zamówienia Przedkomercyjnego jest opracowanie </w:t>
      </w:r>
      <w:r w:rsidR="00B97289" w:rsidRPr="00166A3B">
        <w:rPr>
          <w:rFonts w:cstheme="majorHAnsi"/>
          <w:b/>
        </w:rPr>
        <w:t>demonstratora technologii</w:t>
      </w:r>
      <w:r w:rsidR="00610135" w:rsidRPr="00166A3B">
        <w:rPr>
          <w:rFonts w:cstheme="majorHAnsi"/>
          <w:b/>
        </w:rPr>
        <w:t>,</w:t>
      </w:r>
    </w:p>
    <w:p w14:paraId="56C6422F" w14:textId="4C9F8A89" w:rsidR="00EA05DF" w:rsidRPr="00166A3B" w:rsidRDefault="00610135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166A3B">
        <w:rPr>
          <w:rFonts w:cstheme="majorHAnsi"/>
          <w:b/>
        </w:rPr>
        <w:t>Dopuszczalne w ramach Zamówienia Przedkomercyjnego jest realizowanie innego przedmiotu zamówienia</w:t>
      </w:r>
      <w:r w:rsidR="00FE6544" w:rsidRPr="00166A3B">
        <w:rPr>
          <w:rFonts w:cstheme="majorHAnsi"/>
          <w:b/>
        </w:rPr>
        <w:t xml:space="preserve"> niż usługi badawczo-rozwojowe</w:t>
      </w:r>
      <w:r w:rsidRPr="00166A3B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166A3B">
        <w:rPr>
          <w:rFonts w:cstheme="majorHAnsi"/>
        </w:rPr>
        <w:t>.</w:t>
      </w:r>
    </w:p>
    <w:p w14:paraId="0EE5FAB7" w14:textId="79C05FE3" w:rsidR="00282734" w:rsidRPr="00166A3B" w:rsidRDefault="00D661A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166A3B">
        <w:rPr>
          <w:rFonts w:cstheme="majorBidi"/>
          <w:b/>
          <w:bCs/>
        </w:rPr>
        <w:t>Zamówienie P</w:t>
      </w:r>
      <w:r w:rsidR="00A3013C" w:rsidRPr="00166A3B">
        <w:rPr>
          <w:rFonts w:cstheme="majorBidi"/>
          <w:b/>
          <w:bCs/>
        </w:rPr>
        <w:t xml:space="preserve">rzedkomercyjne nie </w:t>
      </w:r>
      <w:r w:rsidR="000F2FDB" w:rsidRPr="00166A3B">
        <w:rPr>
          <w:rFonts w:cstheme="majorBidi"/>
          <w:b/>
          <w:bCs/>
        </w:rPr>
        <w:t xml:space="preserve">zostało </w:t>
      </w:r>
      <w:r w:rsidR="00A3013C" w:rsidRPr="00166A3B">
        <w:rPr>
          <w:rFonts w:cstheme="majorBidi"/>
          <w:b/>
          <w:bCs/>
        </w:rPr>
        <w:t>zdefiniowane w polskim prawodawstwie.</w:t>
      </w:r>
      <w:r w:rsidR="00A3013C" w:rsidRPr="00166A3B">
        <w:rPr>
          <w:rFonts w:cstheme="majorBidi"/>
        </w:rPr>
        <w:t xml:space="preserve"> </w:t>
      </w:r>
      <w:r w:rsidR="00282734" w:rsidRPr="00166A3B">
        <w:rPr>
          <w:rFonts w:cstheme="majorBidi"/>
        </w:rPr>
        <w:t>Z</w:t>
      </w:r>
      <w:r w:rsidR="00A3013C" w:rsidRPr="00166A3B">
        <w:rPr>
          <w:rFonts w:cstheme="majorBidi"/>
        </w:rPr>
        <w:t>godnie</w:t>
      </w:r>
      <w:r w:rsidR="00282734" w:rsidRPr="00166A3B">
        <w:rPr>
          <w:rFonts w:cstheme="majorBidi"/>
        </w:rPr>
        <w:t xml:space="preserve"> jednak</w:t>
      </w:r>
      <w:r w:rsidR="00A3013C" w:rsidRPr="00166A3B">
        <w:rPr>
          <w:rFonts w:cstheme="majorBidi"/>
        </w:rPr>
        <w:t xml:space="preserve"> z art. </w:t>
      </w:r>
      <w:r w:rsidR="00373D6A" w:rsidRPr="00166A3B">
        <w:rPr>
          <w:rFonts w:cstheme="majorBidi"/>
        </w:rPr>
        <w:t xml:space="preserve">11 ust. 1 pkt 3 </w:t>
      </w:r>
      <w:r w:rsidR="00282734" w:rsidRPr="00166A3B">
        <w:rPr>
          <w:rFonts w:cstheme="majorBidi"/>
        </w:rPr>
        <w:t xml:space="preserve">Ustawy </w:t>
      </w:r>
      <w:r w:rsidR="00EC126E" w:rsidRPr="00166A3B">
        <w:rPr>
          <w:rFonts w:cstheme="majorBidi"/>
        </w:rPr>
        <w:t>PZP</w:t>
      </w:r>
      <w:r w:rsidR="00A3013C" w:rsidRPr="00166A3B">
        <w:rPr>
          <w:rFonts w:cstheme="majorBidi"/>
        </w:rPr>
        <w:t xml:space="preserve"> (</w:t>
      </w:r>
      <w:r w:rsidR="00373D6A" w:rsidRPr="00166A3B">
        <w:rPr>
          <w:rFonts w:cstheme="majorBidi"/>
        </w:rPr>
        <w:t>stanowiącym implementację</w:t>
      </w:r>
      <w:r w:rsidR="00A3013C" w:rsidRPr="00166A3B">
        <w:rPr>
          <w:rFonts w:cstheme="majorBidi"/>
        </w:rPr>
        <w:t xml:space="preserve"> </w:t>
      </w:r>
      <w:r w:rsidR="00A303F2" w:rsidRPr="00166A3B">
        <w:rPr>
          <w:rFonts w:cstheme="majorBidi"/>
        </w:rPr>
        <w:t xml:space="preserve">do krajowego porządku prawnego </w:t>
      </w:r>
      <w:r w:rsidR="00A3013C" w:rsidRPr="00166A3B">
        <w:rPr>
          <w:rFonts w:cstheme="majorBidi"/>
        </w:rPr>
        <w:t xml:space="preserve">art. 14 Dyrektywy 2014/24/UE) nie stosuje się przepisów </w:t>
      </w:r>
      <w:r w:rsidR="00282734" w:rsidRPr="00166A3B">
        <w:rPr>
          <w:rFonts w:cstheme="majorBidi"/>
        </w:rPr>
        <w:t xml:space="preserve">Ustawy </w:t>
      </w:r>
      <w:r w:rsidR="00A3013C" w:rsidRPr="00166A3B">
        <w:rPr>
          <w:rFonts w:cstheme="majorBidi"/>
        </w:rPr>
        <w:t>PZP do zamówień, który</w:t>
      </w:r>
      <w:r w:rsidR="000F2FDB" w:rsidRPr="00166A3B">
        <w:rPr>
          <w:rFonts w:cstheme="majorBidi"/>
        </w:rPr>
        <w:t>ch</w:t>
      </w:r>
      <w:r w:rsidR="00A3013C" w:rsidRPr="00166A3B">
        <w:rPr>
          <w:rFonts w:cstheme="majorBid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166A3B">
        <w:rPr>
          <w:rFonts w:cstheme="majorBidi"/>
          <w:b/>
          <w:bCs/>
        </w:rPr>
        <w:t>łącznie</w:t>
      </w:r>
      <w:r w:rsidR="00A3013C" w:rsidRPr="00166A3B">
        <w:rPr>
          <w:rFonts w:cstheme="majorBidi"/>
        </w:rPr>
        <w:t xml:space="preserve"> następujące warunki: </w:t>
      </w:r>
      <w:r w:rsidR="00373D6A" w:rsidRPr="00166A3B">
        <w:rPr>
          <w:rFonts w:cstheme="majorBidi"/>
        </w:rPr>
        <w:t xml:space="preserve">a) </w:t>
      </w:r>
      <w:r w:rsidR="00A3013C" w:rsidRPr="00166A3B">
        <w:rPr>
          <w:rFonts w:cstheme="majorBidi"/>
        </w:rPr>
        <w:t xml:space="preserve">korzyści z tych usług przypadają wyłącznie zamawiającemu na potrzeby jego własnej działalności, </w:t>
      </w:r>
      <w:r w:rsidR="00373D6A" w:rsidRPr="00166A3B">
        <w:rPr>
          <w:rFonts w:cstheme="majorBidi"/>
        </w:rPr>
        <w:t xml:space="preserve">b) </w:t>
      </w:r>
      <w:r w:rsidR="00A3013C" w:rsidRPr="00166A3B">
        <w:rPr>
          <w:rFonts w:cstheme="majorBidi"/>
        </w:rPr>
        <w:t>całość wynagrodzenia za</w:t>
      </w:r>
      <w:r w:rsidR="005068B7" w:rsidRPr="00166A3B">
        <w:rPr>
          <w:rFonts w:cstheme="majorBidi"/>
        </w:rPr>
        <w:t> </w:t>
      </w:r>
      <w:r w:rsidR="00A3013C" w:rsidRPr="00166A3B">
        <w:rPr>
          <w:rFonts w:cstheme="majorBidi"/>
        </w:rPr>
        <w:t xml:space="preserve">świadczoną usługę wypłaca zamawiający”. Wobec tego do </w:t>
      </w:r>
      <w:r w:rsidR="00837C7D" w:rsidRPr="00166A3B">
        <w:rPr>
          <w:rFonts w:cstheme="majorBidi"/>
        </w:rPr>
        <w:t>Zamówień Pr</w:t>
      </w:r>
      <w:r w:rsidR="00A3013C" w:rsidRPr="00166A3B">
        <w:rPr>
          <w:rFonts w:cstheme="majorBidi"/>
        </w:rPr>
        <w:t>zedkomercyjnych</w:t>
      </w:r>
      <w:r w:rsidR="00837C7D" w:rsidRPr="00166A3B">
        <w:rPr>
          <w:rFonts w:cstheme="majorBidi"/>
        </w:rPr>
        <w:t xml:space="preserve">, jako </w:t>
      </w:r>
      <w:r w:rsidR="001A1410" w:rsidRPr="00166A3B">
        <w:rPr>
          <w:rFonts w:cstheme="majorBidi"/>
        </w:rPr>
        <w:t xml:space="preserve">dotyczących usług badawczo-rozwojowych oraz </w:t>
      </w:r>
      <w:r w:rsidR="00837C7D" w:rsidRPr="00166A3B">
        <w:rPr>
          <w:rFonts w:cstheme="majorBidi"/>
        </w:rPr>
        <w:t xml:space="preserve">przewidujących podział korzyści </w:t>
      </w:r>
      <w:r w:rsidR="00500AC8" w:rsidRPr="00166A3B">
        <w:rPr>
          <w:rFonts w:cstheme="majorBidi"/>
        </w:rPr>
        <w:t xml:space="preserve">z prowadzonych prac </w:t>
      </w:r>
      <w:r w:rsidR="00837C7D" w:rsidRPr="00166A3B">
        <w:rPr>
          <w:rFonts w:cstheme="majorBidi"/>
        </w:rPr>
        <w:t xml:space="preserve">pomiędzy </w:t>
      </w:r>
      <w:r w:rsidR="000F2FDB" w:rsidRPr="00166A3B">
        <w:rPr>
          <w:rFonts w:cstheme="majorBidi"/>
        </w:rPr>
        <w:t>Z</w:t>
      </w:r>
      <w:r w:rsidR="00837C7D" w:rsidRPr="00166A3B">
        <w:rPr>
          <w:rFonts w:cstheme="majorBidi"/>
        </w:rPr>
        <w:t xml:space="preserve">amawiającego i </w:t>
      </w:r>
      <w:r w:rsidR="00D15DB4" w:rsidRPr="00166A3B">
        <w:rPr>
          <w:rFonts w:cstheme="majorBidi"/>
        </w:rPr>
        <w:t>Uczestnika Przedsięwzięcia</w:t>
      </w:r>
      <w:r w:rsidR="00837C7D" w:rsidRPr="00166A3B">
        <w:rPr>
          <w:rFonts w:cstheme="majorBidi"/>
        </w:rPr>
        <w:t>,</w:t>
      </w:r>
      <w:r w:rsidR="00A3013C" w:rsidRPr="00166A3B">
        <w:rPr>
          <w:rFonts w:cstheme="majorBidi"/>
        </w:rPr>
        <w:t xml:space="preserve"> nie stosuje się przepisów </w:t>
      </w:r>
      <w:r w:rsidR="00560107" w:rsidRPr="00166A3B">
        <w:rPr>
          <w:rFonts w:cstheme="majorBidi"/>
        </w:rPr>
        <w:t xml:space="preserve">Ustawy </w:t>
      </w:r>
      <w:r w:rsidR="00A3013C" w:rsidRPr="00166A3B">
        <w:rPr>
          <w:rFonts w:cstheme="majorBidi"/>
        </w:rPr>
        <w:t>PZP</w:t>
      </w:r>
      <w:r w:rsidR="00B553A1" w:rsidRPr="00166A3B">
        <w:rPr>
          <w:rFonts w:cstheme="majorBidi"/>
        </w:rPr>
        <w:t>.</w:t>
      </w:r>
      <w:bookmarkStart w:id="34" w:name="_Hlk53778435"/>
      <w:bookmarkEnd w:id="34"/>
    </w:p>
    <w:p w14:paraId="5FD8BD71" w14:textId="2D21539A" w:rsidR="000B7C58" w:rsidRPr="00166A3B" w:rsidRDefault="00E9162A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66A3B">
        <w:rPr>
          <w:rFonts w:cstheme="majorHAnsi"/>
        </w:rPr>
        <w:t>Realizacja</w:t>
      </w:r>
      <w:r w:rsidR="00A3013C" w:rsidRPr="00166A3B">
        <w:rPr>
          <w:rFonts w:cstheme="majorHAnsi"/>
        </w:rPr>
        <w:t xml:space="preserve"> </w:t>
      </w:r>
      <w:r w:rsidR="00390FB3" w:rsidRPr="00166A3B">
        <w:rPr>
          <w:rFonts w:cstheme="majorHAnsi"/>
        </w:rPr>
        <w:t>Przedsięwzięcia</w:t>
      </w:r>
      <w:r w:rsidR="001B56CF" w:rsidRPr="00166A3B">
        <w:rPr>
          <w:rFonts w:cstheme="majorHAnsi"/>
        </w:rPr>
        <w:t xml:space="preserve"> </w:t>
      </w:r>
      <w:r w:rsidRPr="00166A3B">
        <w:rPr>
          <w:rFonts w:cstheme="majorHAnsi"/>
        </w:rPr>
        <w:t>w trybie</w:t>
      </w:r>
      <w:r w:rsidR="00282734" w:rsidRPr="00166A3B">
        <w:rPr>
          <w:rFonts w:cstheme="majorHAnsi"/>
        </w:rPr>
        <w:t xml:space="preserve"> PCP, </w:t>
      </w:r>
      <w:r w:rsidRPr="00166A3B">
        <w:rPr>
          <w:rFonts w:cstheme="majorHAnsi"/>
        </w:rPr>
        <w:t>stanowi</w:t>
      </w:r>
      <w:r w:rsidR="000E7029" w:rsidRPr="00166A3B">
        <w:rPr>
          <w:rFonts w:cstheme="majorHAnsi"/>
        </w:rPr>
        <w:t xml:space="preserve"> przejaw</w:t>
      </w:r>
      <w:r w:rsidRPr="00166A3B">
        <w:rPr>
          <w:rFonts w:cstheme="majorHAnsi"/>
        </w:rPr>
        <w:t xml:space="preserve"> nowe</w:t>
      </w:r>
      <w:r w:rsidR="000E7029" w:rsidRPr="00166A3B">
        <w:rPr>
          <w:rFonts w:cstheme="majorHAnsi"/>
        </w:rPr>
        <w:t>go</w:t>
      </w:r>
      <w:r w:rsidRPr="00166A3B">
        <w:rPr>
          <w:rFonts w:cstheme="majorHAnsi"/>
        </w:rPr>
        <w:t xml:space="preserve"> podejści</w:t>
      </w:r>
      <w:r w:rsidR="000E7029" w:rsidRPr="00166A3B">
        <w:rPr>
          <w:rFonts w:cstheme="majorHAnsi"/>
        </w:rPr>
        <w:t>a</w:t>
      </w:r>
      <w:r w:rsidRPr="00166A3B">
        <w:rPr>
          <w:rFonts w:cstheme="majorHAnsi"/>
        </w:rPr>
        <w:t xml:space="preserve"> NCBR</w:t>
      </w:r>
      <w:r w:rsidR="00A3013C" w:rsidRPr="00166A3B">
        <w:rPr>
          <w:rFonts w:cstheme="majorHAnsi"/>
        </w:rPr>
        <w:t xml:space="preserve"> do wspierania prac badawczo-rozwojowych</w:t>
      </w:r>
      <w:r w:rsidR="00395C4C" w:rsidRPr="00166A3B">
        <w:rPr>
          <w:rFonts w:cstheme="majorHAnsi"/>
        </w:rPr>
        <w:t xml:space="preserve"> na zasadach rynkowych</w:t>
      </w:r>
      <w:r w:rsidR="00A3013C" w:rsidRPr="00166A3B">
        <w:rPr>
          <w:rFonts w:cstheme="majorHAnsi"/>
        </w:rPr>
        <w:t xml:space="preserve">. Tryb ten </w:t>
      </w:r>
      <w:r w:rsidR="00282734" w:rsidRPr="00166A3B">
        <w:rPr>
          <w:rFonts w:cstheme="majorHAnsi"/>
        </w:rPr>
        <w:t xml:space="preserve">został </w:t>
      </w:r>
      <w:r w:rsidR="00A3013C" w:rsidRPr="00166A3B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166A3B">
        <w:rPr>
          <w:rFonts w:cstheme="majorHAnsi"/>
        </w:rPr>
        <w:t>który dopuszcza doprecyzowanie dokumentacji w</w:t>
      </w:r>
      <w:r w:rsidR="00DA350E" w:rsidRPr="00166A3B">
        <w:rPr>
          <w:rFonts w:cstheme="majorHAnsi"/>
        </w:rPr>
        <w:t> </w:t>
      </w:r>
      <w:r w:rsidR="00435D56" w:rsidRPr="00166A3B">
        <w:rPr>
          <w:rFonts w:cstheme="majorHAnsi"/>
        </w:rPr>
        <w:t>uzgodnieniu z</w:t>
      </w:r>
      <w:r w:rsidR="005068B7" w:rsidRPr="00166A3B">
        <w:rPr>
          <w:rFonts w:cstheme="majorHAnsi"/>
        </w:rPr>
        <w:t> </w:t>
      </w:r>
      <w:r w:rsidR="00435D56" w:rsidRPr="00166A3B">
        <w:rPr>
          <w:rFonts w:cstheme="majorHAnsi"/>
        </w:rPr>
        <w:t>wykonawcami</w:t>
      </w:r>
      <w:r w:rsidR="00A3013C" w:rsidRPr="00166A3B">
        <w:rPr>
          <w:rFonts w:cstheme="majorHAnsi"/>
        </w:rPr>
        <w:t xml:space="preserve">, poprzez możliwość </w:t>
      </w:r>
      <w:r w:rsidR="00435D56" w:rsidRPr="00166A3B">
        <w:rPr>
          <w:rFonts w:cstheme="majorHAnsi"/>
        </w:rPr>
        <w:t xml:space="preserve">jednoczesnego </w:t>
      </w:r>
      <w:r w:rsidR="00A3013C" w:rsidRPr="00166A3B">
        <w:rPr>
          <w:rFonts w:cstheme="majorHAnsi"/>
        </w:rPr>
        <w:t>wyboru kilku wykonawców</w:t>
      </w:r>
      <w:r w:rsidR="00435D56" w:rsidRPr="00166A3B">
        <w:rPr>
          <w:rFonts w:cstheme="majorHAnsi"/>
        </w:rPr>
        <w:t xml:space="preserve"> wraz z</w:t>
      </w:r>
      <w:r w:rsidR="005068B7" w:rsidRPr="00166A3B">
        <w:rPr>
          <w:rFonts w:cstheme="majorHAnsi"/>
        </w:rPr>
        <w:t> </w:t>
      </w:r>
      <w:r w:rsidR="00435D56" w:rsidRPr="00166A3B">
        <w:rPr>
          <w:rFonts w:cstheme="majorHAnsi"/>
        </w:rPr>
        <w:t xml:space="preserve">możliwością zakończenia współpracy z niektórymi </w:t>
      </w:r>
      <w:r w:rsidR="004F7ED8" w:rsidRPr="00166A3B">
        <w:rPr>
          <w:rFonts w:cstheme="majorHAnsi"/>
        </w:rPr>
        <w:t xml:space="preserve">z nich </w:t>
      </w:r>
      <w:r w:rsidR="00435D56" w:rsidRPr="00166A3B">
        <w:rPr>
          <w:rFonts w:cstheme="majorHAnsi"/>
        </w:rPr>
        <w:t>wskutek oceny ich działań na pośrednich etapach prac badawczo-rozwojowych</w:t>
      </w:r>
      <w:r w:rsidR="00A3013C" w:rsidRPr="00166A3B">
        <w:rPr>
          <w:rFonts w:cstheme="majorHAnsi"/>
        </w:rPr>
        <w:t xml:space="preserve">, </w:t>
      </w:r>
      <w:r w:rsidR="00435D56" w:rsidRPr="00166A3B">
        <w:rPr>
          <w:rFonts w:cstheme="majorHAnsi"/>
        </w:rPr>
        <w:t xml:space="preserve">aż </w:t>
      </w:r>
      <w:r w:rsidR="00174D13" w:rsidRPr="00166A3B">
        <w:rPr>
          <w:rFonts w:cstheme="majorHAnsi"/>
        </w:rPr>
        <w:t xml:space="preserve">do </w:t>
      </w:r>
      <w:r w:rsidR="00435D56" w:rsidRPr="00166A3B">
        <w:rPr>
          <w:rFonts w:cstheme="majorHAnsi"/>
        </w:rPr>
        <w:t>uzyskania pożądanych rozwiązań</w:t>
      </w:r>
      <w:r w:rsidR="00A3013C" w:rsidRPr="00166A3B">
        <w:rPr>
          <w:rFonts w:cstheme="majorHAnsi"/>
        </w:rPr>
        <w:t>). Zaangażowanie NCBR w realizację projektu na wczesnym etapie prowa</w:t>
      </w:r>
      <w:r w:rsidR="002F2650" w:rsidRPr="00166A3B">
        <w:rPr>
          <w:rFonts w:cstheme="majorHAnsi"/>
        </w:rPr>
        <w:t>dzenia prac badawczych i rozwojowych</w:t>
      </w:r>
      <w:r w:rsidR="00A3013C" w:rsidRPr="00166A3B">
        <w:rPr>
          <w:rFonts w:cstheme="majorHAnsi"/>
        </w:rPr>
        <w:t xml:space="preserve">, może zwiększyć szanse na uzyskanie lepszej relacji ceny do jakości otrzymanego produktu. </w:t>
      </w:r>
    </w:p>
    <w:p w14:paraId="24078FB6" w14:textId="77777777" w:rsidR="00E7168A" w:rsidRPr="00166A3B" w:rsidRDefault="008C0349" w:rsidP="0076449E">
      <w:pPr>
        <w:pStyle w:val="Nagwek2"/>
      </w:pPr>
      <w:bookmarkStart w:id="35" w:name="_Toc53762092"/>
      <w:bookmarkStart w:id="36" w:name="_Toc69201423"/>
      <w:bookmarkStart w:id="37" w:name="_Toc70262448"/>
      <w:bookmarkStart w:id="38" w:name="_Toc75287932"/>
      <w:r w:rsidRPr="00166A3B">
        <w:t>Pomoc publiczna</w:t>
      </w:r>
      <w:bookmarkEnd w:id="30"/>
      <w:bookmarkEnd w:id="31"/>
      <w:bookmarkEnd w:id="32"/>
      <w:bookmarkEnd w:id="33"/>
      <w:r w:rsidR="000D2A59" w:rsidRPr="00166A3B">
        <w:t xml:space="preserve"> i finansowanie ze środków Europejskiego Funduszu Rozwoju Regionalnego</w:t>
      </w:r>
      <w:bookmarkEnd w:id="35"/>
      <w:bookmarkEnd w:id="36"/>
      <w:bookmarkEnd w:id="37"/>
      <w:bookmarkEnd w:id="38"/>
      <w:r w:rsidR="000D2A59" w:rsidRPr="00166A3B">
        <w:t xml:space="preserve"> </w:t>
      </w:r>
    </w:p>
    <w:p w14:paraId="512101CC" w14:textId="67A6AAEF" w:rsidR="00AF3916" w:rsidRPr="00166A3B" w:rsidRDefault="002F2650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39" w:name="_Ref495417301"/>
      <w:r w:rsidRPr="00166A3B">
        <w:rPr>
          <w:rFonts w:cstheme="majorBidi"/>
          <w:b/>
          <w:bCs/>
        </w:rPr>
        <w:t>Z</w:t>
      </w:r>
      <w:r w:rsidR="008C0349" w:rsidRPr="00166A3B">
        <w:rPr>
          <w:rFonts w:cstheme="majorBidi"/>
          <w:b/>
          <w:bCs/>
        </w:rPr>
        <w:t xml:space="preserve">godnie z </w:t>
      </w:r>
      <w:r w:rsidRPr="00166A3B">
        <w:rPr>
          <w:rFonts w:cstheme="majorBidi"/>
          <w:b/>
          <w:bCs/>
        </w:rPr>
        <w:t>cz</w:t>
      </w:r>
      <w:r w:rsidR="36EDF5D2" w:rsidRPr="00166A3B">
        <w:rPr>
          <w:rFonts w:cstheme="majorBidi"/>
          <w:b/>
          <w:bCs/>
        </w:rPr>
        <w:t>ęścią</w:t>
      </w:r>
      <w:r w:rsidR="505396B5" w:rsidRPr="00166A3B">
        <w:rPr>
          <w:rFonts w:cstheme="majorBidi"/>
          <w:b/>
          <w:bCs/>
        </w:rPr>
        <w:t xml:space="preserve"> </w:t>
      </w:r>
      <w:r w:rsidRPr="00166A3B">
        <w:rPr>
          <w:rFonts w:cstheme="majorBidi"/>
          <w:b/>
          <w:bCs/>
        </w:rPr>
        <w:t xml:space="preserve">2.3. pkt 33 Zasad ramowych udzielenie zamówienia na przeprowadzenie usług badawczo-rozwojowych w formule </w:t>
      </w:r>
      <w:r w:rsidR="00837C7D" w:rsidRPr="00166A3B">
        <w:rPr>
          <w:rFonts w:cstheme="majorBidi"/>
          <w:b/>
          <w:bCs/>
        </w:rPr>
        <w:t>Z</w:t>
      </w:r>
      <w:r w:rsidRPr="00166A3B">
        <w:rPr>
          <w:rFonts w:cstheme="majorBidi"/>
          <w:b/>
          <w:bCs/>
        </w:rPr>
        <w:t xml:space="preserve">amówienia </w:t>
      </w:r>
      <w:r w:rsidR="00837C7D" w:rsidRPr="00166A3B">
        <w:rPr>
          <w:rFonts w:cstheme="majorBidi"/>
          <w:b/>
          <w:bCs/>
        </w:rPr>
        <w:t>P</w:t>
      </w:r>
      <w:r w:rsidRPr="00166A3B">
        <w:rPr>
          <w:rFonts w:cstheme="majorBidi"/>
          <w:b/>
          <w:bCs/>
        </w:rPr>
        <w:t>rzedkomercyjnego</w:t>
      </w:r>
      <w:r w:rsidR="00DD4EF4" w:rsidRPr="00166A3B">
        <w:rPr>
          <w:rFonts w:cstheme="majorBidi"/>
          <w:b/>
          <w:bCs/>
        </w:rPr>
        <w:t xml:space="preserve"> </w:t>
      </w:r>
      <w:r w:rsidR="008C0349" w:rsidRPr="00166A3B">
        <w:rPr>
          <w:rFonts w:cstheme="majorBidi"/>
          <w:b/>
          <w:bCs/>
        </w:rPr>
        <w:t>nie stanowi udzielenia pomocy państwa</w:t>
      </w:r>
      <w:r w:rsidRPr="00166A3B">
        <w:rPr>
          <w:rFonts w:cstheme="majorBidi"/>
        </w:rPr>
        <w:t xml:space="preserve"> </w:t>
      </w:r>
      <w:r w:rsidR="009E15E0" w:rsidRPr="00166A3B">
        <w:rPr>
          <w:rFonts w:cstheme="majorBidi"/>
        </w:rPr>
        <w:t xml:space="preserve">w rozumieniu art. 107 </w:t>
      </w:r>
      <w:r w:rsidR="00837C7D" w:rsidRPr="00166A3B">
        <w:rPr>
          <w:rFonts w:cstheme="majorBidi"/>
        </w:rPr>
        <w:t>Traktatu o Funkcjonowaniu Unii Europejskiej</w:t>
      </w:r>
      <w:r w:rsidR="00E7168A" w:rsidRPr="00166A3B">
        <w:rPr>
          <w:rFonts w:cstheme="majorBidi"/>
        </w:rPr>
        <w:t xml:space="preserve">, </w:t>
      </w:r>
      <w:r w:rsidR="00211369" w:rsidRPr="00166A3B">
        <w:rPr>
          <w:rFonts w:cstheme="majorBidi"/>
        </w:rPr>
        <w:t>jeżeli</w:t>
      </w:r>
      <w:r w:rsidR="008C0349" w:rsidRPr="00166A3B">
        <w:rPr>
          <w:rFonts w:cstheme="majorBidi"/>
        </w:rPr>
        <w:t xml:space="preserve"> </w:t>
      </w:r>
      <w:r w:rsidR="00837C7D" w:rsidRPr="00166A3B">
        <w:rPr>
          <w:rFonts w:cstheme="majorBidi"/>
          <w:b/>
          <w:bCs/>
        </w:rPr>
        <w:t>c</w:t>
      </w:r>
      <w:r w:rsidR="00E64133" w:rsidRPr="00166A3B">
        <w:rPr>
          <w:rFonts w:cstheme="majorBidi"/>
          <w:b/>
          <w:bCs/>
        </w:rPr>
        <w:t xml:space="preserve">ena zapłacona za usługi badawcze i </w:t>
      </w:r>
      <w:r w:rsidR="00837C7D" w:rsidRPr="00166A3B">
        <w:rPr>
          <w:rFonts w:cstheme="majorBidi"/>
          <w:b/>
          <w:bCs/>
        </w:rPr>
        <w:t xml:space="preserve">rozwojowe w pełni odzwierciedla </w:t>
      </w:r>
      <w:r w:rsidR="00837C7D" w:rsidRPr="00166A3B">
        <w:rPr>
          <w:rFonts w:cstheme="majorBidi"/>
          <w:b/>
          <w:bCs/>
        </w:rPr>
        <w:lastRenderedPageBreak/>
        <w:t xml:space="preserve">wartość rynkową korzyści uzyskanych przez zamawiającego oraz ryzyko poniesione przez uczestniczących usługodawców. </w:t>
      </w:r>
      <w:r w:rsidR="007803D1" w:rsidRPr="00166A3B">
        <w:rPr>
          <w:rFonts w:cstheme="majorBidi"/>
        </w:rPr>
        <w:t>Komisja Europejska wskazuje, że</w:t>
      </w:r>
      <w:r w:rsidR="007803D1" w:rsidRPr="00166A3B">
        <w:rPr>
          <w:rFonts w:cstheme="majorBidi"/>
          <w:b/>
          <w:bCs/>
        </w:rPr>
        <w:t xml:space="preserve"> </w:t>
      </w:r>
      <w:r w:rsidR="00874AF5" w:rsidRPr="00166A3B">
        <w:rPr>
          <w:rFonts w:cstheme="majorBidi"/>
        </w:rPr>
        <w:t>środkiem do osiągnięcia tego wymogu</w:t>
      </w:r>
      <w:r w:rsidR="007803D1" w:rsidRPr="00166A3B">
        <w:rPr>
          <w:rFonts w:cstheme="majorBidi"/>
          <w:b/>
          <w:bCs/>
        </w:rPr>
        <w:t xml:space="preserve"> </w:t>
      </w:r>
      <w:r w:rsidR="007803D1" w:rsidRPr="00166A3B">
        <w:rPr>
          <w:rFonts w:cstheme="majorBid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166A3B">
        <w:rPr>
          <w:rFonts w:cstheme="majorBidi"/>
        </w:rPr>
        <w:t> </w:t>
      </w:r>
      <w:r w:rsidR="007803D1" w:rsidRPr="00166A3B">
        <w:rPr>
          <w:rFonts w:cstheme="majorBidi"/>
        </w:rPr>
        <w:t>obszarze praw własności intelektualnej są dzielone pomiędzy</w:t>
      </w:r>
      <w:r w:rsidR="007803D1" w:rsidRPr="00166A3B">
        <w:rPr>
          <w:rFonts w:cstheme="majorBidi"/>
          <w:b/>
          <w:bCs/>
        </w:rPr>
        <w:t xml:space="preserve"> </w:t>
      </w:r>
      <w:r w:rsidR="007803D1" w:rsidRPr="00166A3B">
        <w:rPr>
          <w:rFonts w:cstheme="majorBidi"/>
        </w:rPr>
        <w:t>zamawiającego i wykonawcę.</w:t>
      </w:r>
      <w:bookmarkEnd w:id="39"/>
    </w:p>
    <w:p w14:paraId="7A4ED04A" w14:textId="3BE916E7" w:rsidR="00D849D3" w:rsidRPr="00166A3B" w:rsidRDefault="008C0349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66A3B">
        <w:rPr>
          <w:rFonts w:cstheme="majorHAnsi"/>
        </w:rPr>
        <w:t xml:space="preserve">Zamiarem </w:t>
      </w:r>
      <w:r w:rsidR="00914CB6" w:rsidRPr="00166A3B">
        <w:rPr>
          <w:rFonts w:cstheme="majorHAnsi"/>
        </w:rPr>
        <w:t>Narodowego Centrum Badań i Rozwoju</w:t>
      </w:r>
      <w:r w:rsidR="00DD4E56" w:rsidRPr="00166A3B">
        <w:rPr>
          <w:rFonts w:cstheme="majorHAnsi"/>
        </w:rPr>
        <w:t xml:space="preserve"> </w:t>
      </w:r>
      <w:r w:rsidRPr="00166A3B">
        <w:rPr>
          <w:rFonts w:cstheme="majorHAnsi"/>
        </w:rPr>
        <w:t>jest</w:t>
      </w:r>
      <w:r w:rsidR="00CA118F" w:rsidRPr="00166A3B">
        <w:rPr>
          <w:rFonts w:cstheme="majorHAnsi"/>
        </w:rPr>
        <w:t xml:space="preserve">, </w:t>
      </w:r>
      <w:r w:rsidR="00395C4C" w:rsidRPr="00166A3B">
        <w:rPr>
          <w:rFonts w:cstheme="majorHAnsi"/>
        </w:rPr>
        <w:t xml:space="preserve">aby </w:t>
      </w:r>
      <w:r w:rsidR="00CA118F" w:rsidRPr="00166A3B">
        <w:rPr>
          <w:rFonts w:cstheme="majorHAnsi"/>
        </w:rPr>
        <w:t>dzięki mechanizmom opisanym w Regulaminie i Umowie,</w:t>
      </w:r>
      <w:r w:rsidRPr="00166A3B">
        <w:rPr>
          <w:rFonts w:cstheme="majorHAnsi"/>
        </w:rPr>
        <w:t xml:space="preserve"> </w:t>
      </w:r>
      <w:r w:rsidR="00395C4C" w:rsidRPr="00166A3B">
        <w:rPr>
          <w:rFonts w:cstheme="majorHAnsi"/>
        </w:rPr>
        <w:t>uzyskać adekwatność</w:t>
      </w:r>
      <w:r w:rsidRPr="00166A3B">
        <w:rPr>
          <w:rFonts w:cstheme="majorHAnsi"/>
        </w:rPr>
        <w:t xml:space="preserve"> wynagrodzenia </w:t>
      </w:r>
      <w:r w:rsidR="00D15DB4" w:rsidRPr="00166A3B">
        <w:rPr>
          <w:rFonts w:cstheme="majorHAnsi"/>
        </w:rPr>
        <w:t>Uczestników Przedsięwzięcia</w:t>
      </w:r>
      <w:r w:rsidRPr="00166A3B">
        <w:rPr>
          <w:rFonts w:cstheme="majorHAnsi"/>
        </w:rPr>
        <w:t xml:space="preserve"> do prowadzonych przez nich prac oraz do podziału korzyści i ryzyk pomiędzy NCBR</w:t>
      </w:r>
      <w:r w:rsidR="002B1959" w:rsidRPr="00166A3B">
        <w:rPr>
          <w:rFonts w:cstheme="majorHAnsi"/>
        </w:rPr>
        <w:t xml:space="preserve"> </w:t>
      </w:r>
      <w:r w:rsidRPr="00166A3B">
        <w:rPr>
          <w:rFonts w:cstheme="majorHAnsi"/>
        </w:rPr>
        <w:t xml:space="preserve">a </w:t>
      </w:r>
      <w:r w:rsidR="00D15DB4" w:rsidRPr="00166A3B">
        <w:rPr>
          <w:rFonts w:cstheme="majorHAnsi"/>
        </w:rPr>
        <w:t>Uczestnikami Przedsięwzięcia</w:t>
      </w:r>
      <w:r w:rsidRPr="00166A3B">
        <w:rPr>
          <w:rFonts w:cstheme="majorHAnsi"/>
        </w:rPr>
        <w:t>, która będzie odpowiadać zaleceniom Komisji Europejskiej wskazanym w Zasadach ramowych.</w:t>
      </w:r>
    </w:p>
    <w:p w14:paraId="3C999747" w14:textId="14C063B3" w:rsidR="00D849D3" w:rsidRPr="00166A3B" w:rsidRDefault="00586E2C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i/>
          <w:iCs/>
          <w:color w:val="000000" w:themeColor="text1"/>
        </w:rPr>
      </w:pPr>
      <w:r w:rsidRPr="00166A3B">
        <w:rPr>
          <w:rFonts w:cstheme="majorBidi"/>
        </w:rPr>
        <w:t xml:space="preserve">Przedsięwzięcie </w:t>
      </w:r>
      <w:r w:rsidR="000D2A59" w:rsidRPr="00166A3B">
        <w:rPr>
          <w:rFonts w:cstheme="majorBidi"/>
        </w:rPr>
        <w:t xml:space="preserve">jest </w:t>
      </w:r>
      <w:r w:rsidR="008C5CDA" w:rsidRPr="00166A3B">
        <w:rPr>
          <w:rFonts w:cstheme="majorBidi"/>
        </w:rPr>
        <w:t xml:space="preserve">finansowane </w:t>
      </w:r>
      <w:r w:rsidR="00D849D3" w:rsidRPr="00166A3B">
        <w:rPr>
          <w:rFonts w:cstheme="majorBidi"/>
        </w:rPr>
        <w:t xml:space="preserve">ze środków </w:t>
      </w:r>
      <w:r w:rsidR="003F366E" w:rsidRPr="00166A3B">
        <w:rPr>
          <w:rFonts w:cstheme="majorBidi"/>
        </w:rPr>
        <w:t xml:space="preserve">Europejskiego Funduszu Rozwoju Regionalnego w ramach </w:t>
      </w:r>
      <w:r w:rsidR="00D849D3" w:rsidRPr="00166A3B">
        <w:t>p</w:t>
      </w:r>
      <w:r w:rsidR="00D849D3" w:rsidRPr="00166A3B">
        <w:rPr>
          <w:color w:val="000000" w:themeColor="text1"/>
        </w:rPr>
        <w:t xml:space="preserve">rojektu pozakonkursowego pn. </w:t>
      </w:r>
      <w:r w:rsidR="00EB7B56" w:rsidRPr="00166A3B">
        <w:rPr>
          <w:rFonts w:eastAsia="Times New Roman" w:cs="Arial"/>
        </w:rPr>
        <w:t>Podniesienie poziomu innowacyjności gospodarki poprzez realizację przedsięwzięć badawczych w trybie innowacyjnych zamówień publicznych w celu wsparcia realizacji strategii Europejskiego Zielonego Ładu</w:t>
      </w:r>
      <w:r w:rsidR="00796D3C" w:rsidRPr="00166A3B">
        <w:rPr>
          <w:rFonts w:eastAsia="Times New Roman" w:cs="Arial"/>
        </w:rPr>
        <w:t xml:space="preserve"> zgodnie z umową z dnia 3 lipca 2020 r. numer POIR.04.01.03-00-0001/20-00.</w:t>
      </w:r>
    </w:p>
    <w:p w14:paraId="6B4D43F3" w14:textId="4E68E7E4" w:rsidR="00B41024" w:rsidRPr="00166A3B" w:rsidRDefault="00B41024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66A3B">
        <w:rPr>
          <w:rFonts w:cstheme="majorHAnsi"/>
        </w:rPr>
        <w:t xml:space="preserve">NCBR wymaga, aby </w:t>
      </w:r>
      <w:r w:rsidR="00D15DB4" w:rsidRPr="00166A3B">
        <w:rPr>
          <w:rFonts w:cstheme="majorHAnsi"/>
        </w:rPr>
        <w:t>Uczestnik Przedsięwzięcia</w:t>
      </w:r>
      <w:r w:rsidR="006347DC" w:rsidRPr="00166A3B">
        <w:rPr>
          <w:rFonts w:cstheme="majorHAnsi"/>
        </w:rPr>
        <w:t xml:space="preserve"> </w:t>
      </w:r>
      <w:r w:rsidRPr="00166A3B">
        <w:rPr>
          <w:rFonts w:cstheme="majorHAnsi"/>
        </w:rPr>
        <w:t>zobowiązał się, że prace wykonywane przez niego w ramach usług badawczo-rozwojow</w:t>
      </w:r>
      <w:r w:rsidR="002D20AC" w:rsidRPr="00166A3B">
        <w:rPr>
          <w:rFonts w:cstheme="majorHAnsi"/>
        </w:rPr>
        <w:t>ych,</w:t>
      </w:r>
      <w:r w:rsidRPr="00166A3B">
        <w:rPr>
          <w:rFonts w:cstheme="majorHAnsi"/>
        </w:rPr>
        <w:t xml:space="preserve"> świadczonych w </w:t>
      </w:r>
      <w:r w:rsidR="001E61ED" w:rsidRPr="00166A3B">
        <w:rPr>
          <w:rFonts w:cstheme="majorHAnsi"/>
        </w:rPr>
        <w:t>ramach Przedsięwzięcia</w:t>
      </w:r>
      <w:r w:rsidR="002D20AC" w:rsidRPr="00166A3B">
        <w:rPr>
          <w:rFonts w:cstheme="majorHAnsi"/>
        </w:rPr>
        <w:t>,</w:t>
      </w:r>
      <w:r w:rsidR="00395C4C" w:rsidRPr="00166A3B">
        <w:rPr>
          <w:rFonts w:cstheme="majorHAnsi"/>
        </w:rPr>
        <w:t xml:space="preserve"> za które otrzymuje wynagrodzenie przewidziane Umową</w:t>
      </w:r>
      <w:r w:rsidRPr="00166A3B">
        <w:rPr>
          <w:rFonts w:cstheme="majorHAnsi"/>
        </w:rPr>
        <w:t xml:space="preserve">, nie </w:t>
      </w:r>
      <w:r w:rsidR="00EC126E" w:rsidRPr="00166A3B">
        <w:rPr>
          <w:rFonts w:cstheme="majorHAnsi"/>
        </w:rPr>
        <w:t xml:space="preserve">były, ani nie </w:t>
      </w:r>
      <w:r w:rsidRPr="00166A3B">
        <w:rPr>
          <w:rFonts w:cstheme="majorHAnsi"/>
        </w:rPr>
        <w:t xml:space="preserve">będą finansowane </w:t>
      </w:r>
      <w:r w:rsidR="00174D13" w:rsidRPr="00166A3B">
        <w:rPr>
          <w:rFonts w:cstheme="majorHAnsi"/>
        </w:rPr>
        <w:t xml:space="preserve">ze środków publicznych, a w szczególności </w:t>
      </w:r>
      <w:r w:rsidRPr="00166A3B">
        <w:rPr>
          <w:rFonts w:cstheme="majorHAnsi"/>
        </w:rPr>
        <w:t>ze środków pochodzących z budżetu Unii Europejskiej, z</w:t>
      </w:r>
      <w:r w:rsidR="005068B7" w:rsidRPr="00166A3B">
        <w:rPr>
          <w:rFonts w:cstheme="majorHAnsi"/>
        </w:rPr>
        <w:t> </w:t>
      </w:r>
      <w:r w:rsidRPr="00166A3B">
        <w:rPr>
          <w:rFonts w:cstheme="majorHAnsi"/>
        </w:rPr>
        <w:t xml:space="preserve">wyłączeniem wynagrodzenia wypłacanego </w:t>
      </w:r>
      <w:r w:rsidR="008920C2" w:rsidRPr="00166A3B">
        <w:rPr>
          <w:rFonts w:cstheme="majorHAnsi"/>
        </w:rPr>
        <w:t xml:space="preserve">w ramach </w:t>
      </w:r>
      <w:r w:rsidR="00390FB3" w:rsidRPr="00166A3B">
        <w:rPr>
          <w:rFonts w:cstheme="majorHAnsi"/>
        </w:rPr>
        <w:t>Przedsięwzięcia</w:t>
      </w:r>
      <w:r w:rsidRPr="00166A3B">
        <w:rPr>
          <w:rFonts w:cstheme="majorHAnsi"/>
        </w:rPr>
        <w:t>.</w:t>
      </w:r>
    </w:p>
    <w:p w14:paraId="2278B2D5" w14:textId="59C3BCE5" w:rsidR="00B97289" w:rsidRPr="00166A3B" w:rsidRDefault="00B97289" w:rsidP="0076449E">
      <w:pPr>
        <w:pStyle w:val="Nagwek2"/>
      </w:pPr>
      <w:bookmarkStart w:id="40" w:name="_Ref52625619"/>
      <w:bookmarkStart w:id="41" w:name="_Toc53762093"/>
      <w:bookmarkStart w:id="42" w:name="_Toc69201424"/>
      <w:bookmarkStart w:id="43" w:name="_Toc70262449"/>
      <w:bookmarkStart w:id="44" w:name="_Toc75287933"/>
      <w:bookmarkStart w:id="45" w:name="_Hlk53752756"/>
      <w:r w:rsidRPr="00166A3B">
        <w:t>Wyjaśnienie kluczowych założeń Przedsięwzięcia</w:t>
      </w:r>
      <w:bookmarkEnd w:id="40"/>
      <w:bookmarkEnd w:id="41"/>
      <w:bookmarkEnd w:id="42"/>
      <w:bookmarkEnd w:id="43"/>
      <w:bookmarkEnd w:id="44"/>
    </w:p>
    <w:bookmarkEnd w:id="45"/>
    <w:p w14:paraId="412F3997" w14:textId="65234EE5" w:rsidR="00D63371" w:rsidRPr="00166A3B" w:rsidRDefault="002510BB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66A3B">
        <w:t>[</w:t>
      </w:r>
      <w:r w:rsidR="007A5C62" w:rsidRPr="00166A3B">
        <w:rPr>
          <w:b/>
          <w:bCs/>
        </w:rPr>
        <w:t>Rodzaj</w:t>
      </w:r>
      <w:r w:rsidR="007A5C62" w:rsidRPr="00166A3B">
        <w:t xml:space="preserve"> </w:t>
      </w:r>
      <w:r w:rsidRPr="00166A3B">
        <w:rPr>
          <w:b/>
          <w:bCs/>
        </w:rPr>
        <w:t>zamówienia</w:t>
      </w:r>
      <w:r w:rsidRPr="00166A3B">
        <w:t>]</w:t>
      </w:r>
      <w:r w:rsidR="007A5C62" w:rsidRPr="00166A3B">
        <w:t xml:space="preserve"> Przedmiotem zamówienia są usługi badawczo-rozwojowe</w:t>
      </w:r>
      <w:r w:rsidR="009B386B" w:rsidRPr="00166A3B">
        <w:t>,</w:t>
      </w:r>
      <w:r w:rsidR="007A5C62" w:rsidRPr="00166A3B">
        <w:t xml:space="preserve"> wraz ze szczegółowo określonymi </w:t>
      </w:r>
      <w:r w:rsidR="005168D5" w:rsidRPr="00166A3B">
        <w:t xml:space="preserve">niezbędnymi </w:t>
      </w:r>
      <w:r w:rsidR="007A5C62" w:rsidRPr="00166A3B">
        <w:t>świadczeniami pobocznymi</w:t>
      </w:r>
      <w:r w:rsidR="004A78DC" w:rsidRPr="00166A3B">
        <w:t xml:space="preserve">, podzielone pomiędzy dwie części zamówienia zwane </w:t>
      </w:r>
      <w:r w:rsidR="00BE3385" w:rsidRPr="00166A3B">
        <w:t>Strumieniami</w:t>
      </w:r>
      <w:r w:rsidR="00102C71" w:rsidRPr="00166A3B">
        <w:t>. Usługi są</w:t>
      </w:r>
      <w:r w:rsidR="00355D32" w:rsidRPr="00166A3B">
        <w:t xml:space="preserve"> nakierowane na </w:t>
      </w:r>
      <w:r w:rsidR="00617029" w:rsidRPr="00166A3B">
        <w:rPr>
          <w:rFonts w:cstheme="majorBidi"/>
        </w:rPr>
        <w:t xml:space="preserve">opracowanie </w:t>
      </w:r>
      <w:r w:rsidR="004A78DC" w:rsidRPr="00166A3B">
        <w:rPr>
          <w:rFonts w:cstheme="majorBidi"/>
        </w:rPr>
        <w:t xml:space="preserve">w </w:t>
      </w:r>
      <w:r w:rsidR="007456F6" w:rsidRPr="00166A3B">
        <w:rPr>
          <w:rFonts w:cstheme="majorBidi"/>
        </w:rPr>
        <w:t>Strumieniu</w:t>
      </w:r>
      <w:r w:rsidR="004A78DC" w:rsidRPr="00166A3B">
        <w:rPr>
          <w:rFonts w:cstheme="majorBidi"/>
        </w:rPr>
        <w:t xml:space="preserve"> </w:t>
      </w:r>
      <w:r w:rsidR="00E45C67" w:rsidRPr="00166A3B">
        <w:rPr>
          <w:rFonts w:cstheme="majorBidi"/>
        </w:rPr>
        <w:t xml:space="preserve">1 Rozwiązania przeznaczonego do zastosowania w </w:t>
      </w:r>
      <w:r w:rsidR="00E41123" w:rsidRPr="00166A3B">
        <w:rPr>
          <w:rFonts w:cstheme="majorBidi"/>
        </w:rPr>
        <w:t>budownictwie jednorodzinnym</w:t>
      </w:r>
      <w:r w:rsidR="00F337C6" w:rsidRPr="00166A3B">
        <w:rPr>
          <w:rFonts w:cstheme="majorBidi"/>
        </w:rPr>
        <w:t xml:space="preserve"> (z dwoma wariantami energetycznymi </w:t>
      </w:r>
      <w:r w:rsidR="00724179" w:rsidRPr="00166A3B">
        <w:rPr>
          <w:rFonts w:cstheme="majorBidi"/>
        </w:rPr>
        <w:t>M</w:t>
      </w:r>
      <w:r w:rsidR="00F337C6" w:rsidRPr="00166A3B">
        <w:rPr>
          <w:rFonts w:cstheme="majorBidi"/>
        </w:rPr>
        <w:t>odelu dla którego mają być przygotowane)</w:t>
      </w:r>
      <w:r w:rsidR="00E45C67" w:rsidRPr="00166A3B">
        <w:rPr>
          <w:rFonts w:cstheme="majorBidi"/>
        </w:rPr>
        <w:t xml:space="preserve">, </w:t>
      </w:r>
      <w:r w:rsidR="004A78DC" w:rsidRPr="00166A3B">
        <w:rPr>
          <w:rFonts w:cstheme="majorBidi"/>
        </w:rPr>
        <w:t xml:space="preserve">zaś w </w:t>
      </w:r>
      <w:r w:rsidR="007456F6" w:rsidRPr="00166A3B">
        <w:rPr>
          <w:rFonts w:cstheme="majorBidi"/>
        </w:rPr>
        <w:t>Strumieniu</w:t>
      </w:r>
      <w:r w:rsidR="004A78DC" w:rsidRPr="00166A3B">
        <w:rPr>
          <w:rFonts w:cstheme="majorBidi"/>
        </w:rPr>
        <w:t xml:space="preserve"> </w:t>
      </w:r>
      <w:r w:rsidR="00E45C67" w:rsidRPr="00166A3B">
        <w:rPr>
          <w:rFonts w:cstheme="majorBidi"/>
        </w:rPr>
        <w:t xml:space="preserve">2 Rozwiązania przeznaczonego do zastosowania w budownictwie </w:t>
      </w:r>
      <w:r w:rsidR="00E41123" w:rsidRPr="00166A3B">
        <w:rPr>
          <w:rFonts w:cstheme="majorBidi"/>
        </w:rPr>
        <w:t>biurowym</w:t>
      </w:r>
      <w:r w:rsidR="00617029" w:rsidRPr="00166A3B">
        <w:rPr>
          <w:rFonts w:cstheme="majorBidi"/>
        </w:rPr>
        <w:t xml:space="preserve">. </w:t>
      </w:r>
      <w:r w:rsidR="004A78DC" w:rsidRPr="00166A3B">
        <w:rPr>
          <w:rFonts w:cstheme="majorBidi"/>
        </w:rPr>
        <w:t xml:space="preserve">Wyzwanie badawcze, które ma być rozwiązane w wyniku świadczonych przez Uczestników Przedsięwzięcia usług badawczo-rozwojowych </w:t>
      </w:r>
      <w:r w:rsidR="00102C71" w:rsidRPr="00166A3B">
        <w:t xml:space="preserve">jest szczegółowo </w:t>
      </w:r>
      <w:r w:rsidR="00617029" w:rsidRPr="00166A3B">
        <w:rPr>
          <w:rFonts w:cstheme="majorBidi"/>
        </w:rPr>
        <w:t>wyznaczone</w:t>
      </w:r>
      <w:r w:rsidR="00102C71" w:rsidRPr="00166A3B">
        <w:t xml:space="preserve"> </w:t>
      </w:r>
      <w:r w:rsidR="1960D85A" w:rsidRPr="00166A3B">
        <w:t>Wymaganiami</w:t>
      </w:r>
      <w:r w:rsidR="006763C2" w:rsidRPr="00166A3B">
        <w:t xml:space="preserve"> </w:t>
      </w:r>
      <w:r w:rsidR="00F84C9D" w:rsidRPr="00166A3B">
        <w:t>Obligatoryjnymi</w:t>
      </w:r>
      <w:r w:rsidR="006763C2" w:rsidRPr="00166A3B">
        <w:t xml:space="preserve">, </w:t>
      </w:r>
      <w:r w:rsidR="1960D85A" w:rsidRPr="00166A3B">
        <w:t>Wymaganiami</w:t>
      </w:r>
      <w:r w:rsidR="006763C2" w:rsidRPr="00166A3B">
        <w:t xml:space="preserve"> Konkursowymi</w:t>
      </w:r>
      <w:r w:rsidR="004A78DC" w:rsidRPr="00166A3B">
        <w:rPr>
          <w:rFonts w:cstheme="majorBidi"/>
        </w:rPr>
        <w:t xml:space="preserve"> i</w:t>
      </w:r>
      <w:r w:rsidR="006763C2" w:rsidRPr="00166A3B">
        <w:rPr>
          <w:rFonts w:cstheme="majorBidi"/>
        </w:rPr>
        <w:t xml:space="preserve"> </w:t>
      </w:r>
      <w:r w:rsidR="1960D85A" w:rsidRPr="00166A3B">
        <w:rPr>
          <w:rFonts w:cstheme="majorBidi"/>
        </w:rPr>
        <w:t>Wymaganiami</w:t>
      </w:r>
      <w:r w:rsidR="006763C2" w:rsidRPr="00166A3B">
        <w:rPr>
          <w:rFonts w:cstheme="majorBidi"/>
        </w:rPr>
        <w:t xml:space="preserve"> Jakościowymi</w:t>
      </w:r>
      <w:r w:rsidR="00102C71" w:rsidRPr="00166A3B">
        <w:t xml:space="preserve">. </w:t>
      </w:r>
    </w:p>
    <w:p w14:paraId="499612F6" w14:textId="746D85AA" w:rsidR="00EC78C2" w:rsidRPr="00166A3B" w:rsidRDefault="009155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66A3B">
        <w:t>[</w:t>
      </w:r>
      <w:r w:rsidRPr="00166A3B">
        <w:rPr>
          <w:b/>
        </w:rPr>
        <w:t>Oznaczenie CPV</w:t>
      </w:r>
      <w:r w:rsidRPr="00166A3B">
        <w:t xml:space="preserve">] </w:t>
      </w:r>
      <w:r w:rsidR="00EF5199" w:rsidRPr="00166A3B">
        <w:t>Główny p</w:t>
      </w:r>
      <w:r w:rsidR="009B386B" w:rsidRPr="00166A3B">
        <w:t>rzedmiot zamówienia odpowiada następującym kodom CPV:</w:t>
      </w:r>
      <w:bookmarkStart w:id="46" w:name="_Hlk53778478"/>
      <w:bookmarkStart w:id="47" w:name="_Hlk53778492"/>
      <w:bookmarkEnd w:id="46"/>
    </w:p>
    <w:p w14:paraId="79EFA469" w14:textId="77777777" w:rsidR="004A78DC" w:rsidRPr="00166A3B" w:rsidRDefault="004A78DC" w:rsidP="004A78DC">
      <w:pPr>
        <w:pStyle w:val="Akapitzlist"/>
        <w:numPr>
          <w:ilvl w:val="1"/>
          <w:numId w:val="32"/>
        </w:numPr>
        <w:ind w:left="1134"/>
      </w:pPr>
      <w:r w:rsidRPr="00166A3B">
        <w:t>73100000-3: Usługi badawcze i eksperymentalno-rozwojowe,</w:t>
      </w:r>
    </w:p>
    <w:p w14:paraId="3FCE354F" w14:textId="7129736F" w:rsidR="009B386B" w:rsidRPr="00166A3B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166A3B">
        <w:t>73300000-5: Projekt i realizacja badań oraz rozwój,</w:t>
      </w:r>
    </w:p>
    <w:p w14:paraId="70A8A3E2" w14:textId="28E77B87" w:rsidR="009B386B" w:rsidRPr="00166A3B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166A3B">
        <w:t>73420000-2: Studium przedwykonalności i demonstracja technologiczna</w:t>
      </w:r>
      <w:r w:rsidR="00EF5199" w:rsidRPr="00166A3B">
        <w:t>,</w:t>
      </w:r>
    </w:p>
    <w:p w14:paraId="1E769C1C" w14:textId="685AE31D" w:rsidR="009B386B" w:rsidRPr="00166A3B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166A3B">
        <w:t>73430000-5: Testy i ocena</w:t>
      </w:r>
      <w:r w:rsidR="00EF5199" w:rsidRPr="00166A3B">
        <w:t>.</w:t>
      </w:r>
    </w:p>
    <w:p w14:paraId="0CB6E2B9" w14:textId="05C2C1C9" w:rsidR="00D6305A" w:rsidRPr="00166A3B" w:rsidRDefault="00D6305A" w:rsidP="0076449E">
      <w:pPr>
        <w:pStyle w:val="Akapitzlist"/>
        <w:numPr>
          <w:ilvl w:val="0"/>
          <w:numId w:val="32"/>
        </w:numPr>
        <w:spacing w:after="0" w:line="240" w:lineRule="auto"/>
        <w:ind w:left="567"/>
        <w:jc w:val="both"/>
        <w:rPr>
          <w:rFonts w:cstheme="majorBidi"/>
        </w:rPr>
      </w:pPr>
      <w:bookmarkStart w:id="48" w:name="_Hlk75279674"/>
      <w:bookmarkEnd w:id="47"/>
      <w:r w:rsidRPr="00166A3B">
        <w:rPr>
          <w:rFonts w:cstheme="majorBidi"/>
        </w:rPr>
        <w:t>[</w:t>
      </w:r>
      <w:r w:rsidRPr="00166A3B">
        <w:rPr>
          <w:rFonts w:cstheme="majorBidi"/>
          <w:b/>
          <w:bCs/>
        </w:rPr>
        <w:t>Strumienie</w:t>
      </w:r>
      <w:r w:rsidRPr="00166A3B">
        <w:rPr>
          <w:rFonts w:cstheme="majorBidi"/>
        </w:rPr>
        <w:t>] Przedsięwzięcie przewiduje prace nad technologiami w zakresie systemów magazynowania ciepła i chłodu i jest podzielone na dwa Strumienie (dwie wyróżnione funkcjonalne części zamówienia). Podział jest uzasadniony (i) różnicami otoczenia, w których będą wykorzystywane i związana z tym skala jednostkowa zastosowania Rozwiązania (budownictwo jednorodzinne vs. budownictwo biurowe</w:t>
      </w:r>
      <w:bookmarkStart w:id="49" w:name="_Hlk52465828"/>
      <w:bookmarkEnd w:id="49"/>
      <w:r w:rsidRPr="00166A3B">
        <w:rPr>
          <w:rFonts w:cstheme="majorBidi"/>
        </w:rPr>
        <w:t xml:space="preserve">), (ii) różnymi wyzwaniami technologicznymi (różny profil dobowy zapotrzebowania na ciepło i chłód pomiędzy budownictwem jednorodzinnym i biurowym, a dodatkowo w przypadku Strumienia 2: brak konieczności zapewnienia Ciepłej Wody Użytkowej), które wpływają na szczegółowy kształt Rozwiązania. </w:t>
      </w:r>
    </w:p>
    <w:p w14:paraId="68603459" w14:textId="2E811291" w:rsidR="00D6305A" w:rsidRPr="00166A3B" w:rsidRDefault="00D6305A" w:rsidP="00D6305A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66A3B">
        <w:rPr>
          <w:rFonts w:cstheme="majorBidi"/>
        </w:rPr>
        <w:t xml:space="preserve">W ramach Strumienia 1 opracowane zostaną dwa Systemy (System 1 oraz System 2), stanowiące swoiste warianty tego samego Rozwiązania, przeznaczone jednak dla dwóch różnych Modeli Budynków Domu Jednorodzinnego, odpowiadających dwóm różnym modelom takich budynków występujących w obrocie – podział przyjęto według </w:t>
      </w:r>
      <w:r w:rsidR="00D25AB4" w:rsidRPr="00166A3B">
        <w:rPr>
          <w:rFonts w:cstheme="majorBidi"/>
        </w:rPr>
        <w:t>rozróżnienia</w:t>
      </w:r>
      <w:r w:rsidRPr="00166A3B">
        <w:rPr>
          <w:rFonts w:cstheme="majorBidi"/>
        </w:rPr>
        <w:t>: System 1 -  wskaźnik energetycznym (EuH+V) &lt;20kWh/m</w:t>
      </w:r>
      <w:r w:rsidRPr="00166A3B">
        <w:rPr>
          <w:rFonts w:cstheme="majorBidi"/>
          <w:vertAlign w:val="superscript"/>
        </w:rPr>
        <w:t>2</w:t>
      </w:r>
      <w:r w:rsidRPr="00166A3B">
        <w:rPr>
          <w:rFonts w:cstheme="majorBidi"/>
        </w:rPr>
        <w:t xml:space="preserve">rok, System 2 – wskaźnik energetyczny wskaźniku </w:t>
      </w:r>
      <w:r w:rsidRPr="00166A3B">
        <w:rPr>
          <w:rFonts w:cstheme="majorBidi"/>
        </w:rPr>
        <w:lastRenderedPageBreak/>
        <w:t>energetycznym (EuH+V) &lt;120kWh/m</w:t>
      </w:r>
      <w:r w:rsidRPr="00166A3B">
        <w:rPr>
          <w:rFonts w:cstheme="majorBidi"/>
          <w:vertAlign w:val="superscript"/>
        </w:rPr>
        <w:t>2</w:t>
      </w:r>
      <w:r w:rsidRPr="00166A3B">
        <w:rPr>
          <w:rFonts w:cstheme="majorBidi"/>
        </w:rPr>
        <w:t xml:space="preserve">rok. </w:t>
      </w:r>
      <w:r w:rsidR="00C542D1" w:rsidRPr="00166A3B">
        <w:rPr>
          <w:rFonts w:cstheme="majorBidi"/>
          <w:b/>
          <w:bCs/>
        </w:rPr>
        <w:t xml:space="preserve">Uczestnik Przedsięwzięcia uczestniczący w Strumieniu 1 ma obowiązek opracować oba </w:t>
      </w:r>
      <w:r w:rsidR="005815DA" w:rsidRPr="00166A3B">
        <w:rPr>
          <w:rFonts w:cstheme="majorBidi"/>
          <w:b/>
          <w:bCs/>
        </w:rPr>
        <w:t xml:space="preserve">wskazane </w:t>
      </w:r>
      <w:r w:rsidR="00C542D1" w:rsidRPr="00166A3B">
        <w:rPr>
          <w:rFonts w:cstheme="majorBidi"/>
          <w:b/>
          <w:bCs/>
        </w:rPr>
        <w:t>Systemy.</w:t>
      </w:r>
    </w:p>
    <w:p w14:paraId="1A6CF876" w14:textId="77777777" w:rsidR="00D6305A" w:rsidRPr="00166A3B" w:rsidRDefault="00D6305A" w:rsidP="00D6305A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66A3B">
        <w:rPr>
          <w:rFonts w:cstheme="majorBidi"/>
        </w:rPr>
        <w:t xml:space="preserve">W ramach Strumienia 2 opracowany zostanie jeden System (System 3) przeznaczony dla Modelu Budynku Biurowego. </w:t>
      </w:r>
    </w:p>
    <w:p w14:paraId="18B20271" w14:textId="36E55F23" w:rsidR="00D6305A" w:rsidRPr="00166A3B" w:rsidRDefault="00D6305A" w:rsidP="00D6305A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66A3B">
        <w:rPr>
          <w:rFonts w:cstheme="majorBidi"/>
        </w:rPr>
        <w:t xml:space="preserve">Jeden Uczestnik Przedsięwzięcia może złożyć Wnioski o udział (ofertę) wedle swojego wyboru w jednym albo w obu Strumieniach, przy czym, poza wyraźnie wskazanymi w dokumentacji Przedsięwzięcia wyjątkami, każdy Strumień stanowi odrębną część zamówienia. Jeden Uczestnik Przedsięwzięcia może być dopuszczony do zawarcia Umowy w obu Strumieniach. </w:t>
      </w:r>
    </w:p>
    <w:bookmarkEnd w:id="48"/>
    <w:p w14:paraId="7B1CC530" w14:textId="77777777" w:rsidR="00845D0D" w:rsidRPr="00166A3B" w:rsidRDefault="000F2D7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66A3B">
        <w:t>[</w:t>
      </w:r>
      <w:r w:rsidRPr="00166A3B">
        <w:rPr>
          <w:b/>
        </w:rPr>
        <w:t>Wynagrodzenie</w:t>
      </w:r>
      <w:r w:rsidRPr="00166A3B">
        <w:t xml:space="preserve">] Uczestnicy Przedsięwzięcia wykonują określone Umową usługi i świadczenia za wynagrodzeniem, które obejmuje również wynagrodzenie za udzielenie </w:t>
      </w:r>
      <w:r w:rsidR="00A46C56" w:rsidRPr="00166A3B">
        <w:rPr>
          <w:rFonts w:cstheme="majorHAnsi"/>
        </w:rPr>
        <w:t xml:space="preserve">niewyłącznej </w:t>
      </w:r>
      <w:r w:rsidRPr="00166A3B">
        <w:t xml:space="preserve">licencji na korzystanie z </w:t>
      </w:r>
      <w:r w:rsidR="00EF1F78" w:rsidRPr="00166A3B">
        <w:t xml:space="preserve">Rozwiązania w </w:t>
      </w:r>
      <w:r w:rsidRPr="00166A3B">
        <w:t>ograniczonym zakresie przez NCBR</w:t>
      </w:r>
      <w:bookmarkStart w:id="50" w:name="_Hlk53778513"/>
      <w:r w:rsidR="006763C2" w:rsidRPr="00166A3B">
        <w:t xml:space="preserve">, z zastrzeżeniem tzw. </w:t>
      </w:r>
      <w:r w:rsidR="006763C2" w:rsidRPr="00166A3B">
        <w:rPr>
          <w:rFonts w:cstheme="majorHAnsi"/>
        </w:rPr>
        <w:t>Wariantu B</w:t>
      </w:r>
      <w:bookmarkEnd w:id="50"/>
      <w:r w:rsidR="00ED474D" w:rsidRPr="00166A3B">
        <w:rPr>
          <w:rFonts w:cstheme="majorHAnsi"/>
        </w:rPr>
        <w:t>, a</w:t>
      </w:r>
      <w:r w:rsidR="00C9470A" w:rsidRPr="00166A3B">
        <w:rPr>
          <w:rFonts w:cstheme="majorHAnsi"/>
        </w:rPr>
        <w:t xml:space="preserve"> także </w:t>
      </w:r>
      <w:r w:rsidR="00ED474D" w:rsidRPr="00166A3B">
        <w:rPr>
          <w:rFonts w:cstheme="majorHAnsi"/>
        </w:rPr>
        <w:t>świadczenia poboczne mające</w:t>
      </w:r>
      <w:r w:rsidR="00C947E2" w:rsidRPr="00166A3B">
        <w:rPr>
          <w:rFonts w:cstheme="majorHAnsi"/>
        </w:rPr>
        <w:t xml:space="preserve"> </w:t>
      </w:r>
      <w:r w:rsidR="00C9470A" w:rsidRPr="00166A3B">
        <w:rPr>
          <w:rFonts w:cstheme="majorHAnsi"/>
        </w:rPr>
        <w:t>miejsce po zakończeniu prac badawczo-rozwojowych</w:t>
      </w:r>
      <w:r w:rsidRPr="00166A3B">
        <w:rPr>
          <w:rFonts w:cstheme="majorHAnsi"/>
        </w:rPr>
        <w:t>.</w:t>
      </w:r>
      <w:r w:rsidRPr="00166A3B">
        <w:t xml:space="preserve"> Wysokość wynagrodzenia jest ograniczona w przypadku danego Uczestnika Przedsięwzięcia limitami określonymi w ramach budżetu Przedsięwzięcia oraz wysokością określoną przez Uczestnika Przedsięwzięcia w jego ofercie</w:t>
      </w:r>
      <w:r w:rsidRPr="00166A3B">
        <w:rPr>
          <w:rFonts w:cstheme="majorHAnsi"/>
        </w:rPr>
        <w:t>.</w:t>
      </w:r>
      <w:r w:rsidR="00F84C9D" w:rsidRPr="00166A3B">
        <w:t xml:space="preserve"> </w:t>
      </w:r>
    </w:p>
    <w:p w14:paraId="1E5747A0" w14:textId="1B63AD13" w:rsidR="000F2D70" w:rsidRPr="00166A3B" w:rsidRDefault="00F84C9D" w:rsidP="00845D0D">
      <w:pPr>
        <w:pStyle w:val="Akapitzlist"/>
        <w:spacing w:after="0" w:line="240" w:lineRule="auto"/>
        <w:ind w:left="567"/>
        <w:jc w:val="both"/>
      </w:pPr>
      <w:r w:rsidRPr="00166A3B">
        <w:t>NCBR oczekuje, że wynagrodzenie wskazane przez Uczestników Przedsięwzięcia odpowiada nie tylko ich świadczeniom w ramach Umowy, ale również uwzględnia wskazany powyżej podział korzyści związanych z Rozwiązaniem</w:t>
      </w:r>
      <w:r w:rsidR="00330F36" w:rsidRPr="00166A3B">
        <w:t xml:space="preserve"> jak również to, że </w:t>
      </w:r>
      <w:r w:rsidR="00C9470A" w:rsidRPr="00166A3B">
        <w:rPr>
          <w:rFonts w:cstheme="majorBidi"/>
        </w:rPr>
        <w:t xml:space="preserve">NCBR </w:t>
      </w:r>
      <w:r w:rsidR="00330F36" w:rsidRPr="00166A3B">
        <w:t xml:space="preserve">nie nabywa </w:t>
      </w:r>
      <w:r w:rsidR="00330F36" w:rsidRPr="00166A3B">
        <w:rPr>
          <w:rFonts w:cstheme="majorBidi"/>
        </w:rPr>
        <w:t>praw</w:t>
      </w:r>
      <w:r w:rsidR="00C9470A" w:rsidRPr="00166A3B">
        <w:rPr>
          <w:rFonts w:cstheme="majorBidi"/>
        </w:rPr>
        <w:t xml:space="preserve">a własności ani obligacyjnych </w:t>
      </w:r>
      <w:r w:rsidR="00C9470A" w:rsidRPr="00166A3B">
        <w:t>praw do</w:t>
      </w:r>
      <w:r w:rsidR="00C9470A" w:rsidRPr="00166A3B">
        <w:rPr>
          <w:rFonts w:cstheme="majorBidi"/>
        </w:rPr>
        <w:t xml:space="preserve"> korzystania z</w:t>
      </w:r>
      <w:r w:rsidR="00330F36" w:rsidRPr="00166A3B">
        <w:t xml:space="preserve"> </w:t>
      </w:r>
      <w:r w:rsidR="00131DAA" w:rsidRPr="00166A3B">
        <w:t>Prototypu</w:t>
      </w:r>
      <w:r w:rsidR="00BD053D" w:rsidRPr="00166A3B">
        <w:t xml:space="preserve"> A (Prototypu dla</w:t>
      </w:r>
      <w:r w:rsidR="0044467B" w:rsidRPr="00166A3B">
        <w:t xml:space="preserve"> </w:t>
      </w:r>
      <w:r w:rsidR="00210FF2" w:rsidRPr="00166A3B">
        <w:t>Systemu 1</w:t>
      </w:r>
      <w:r w:rsidR="00BD053D" w:rsidRPr="00166A3B">
        <w:t>) oraz Prototypu B</w:t>
      </w:r>
      <w:r w:rsidR="00210FF2" w:rsidRPr="00166A3B">
        <w:t xml:space="preserve"> </w:t>
      </w:r>
      <w:r w:rsidR="00BD053D" w:rsidRPr="00166A3B">
        <w:t>(</w:t>
      </w:r>
      <w:r w:rsidR="0044467B" w:rsidRPr="00166A3B">
        <w:t xml:space="preserve">Prototypu </w:t>
      </w:r>
      <w:r w:rsidR="00BD053D" w:rsidRPr="00166A3B">
        <w:t xml:space="preserve">dla </w:t>
      </w:r>
      <w:r w:rsidR="00210FF2" w:rsidRPr="00166A3B">
        <w:t>Systemu 3</w:t>
      </w:r>
      <w:r w:rsidR="00BD053D" w:rsidRPr="00166A3B">
        <w:t>)</w:t>
      </w:r>
      <w:r w:rsidR="0044467B" w:rsidRPr="00166A3B">
        <w:t>,</w:t>
      </w:r>
      <w:r w:rsidR="00131DAA" w:rsidRPr="00166A3B">
        <w:t xml:space="preserve"> </w:t>
      </w:r>
      <w:r w:rsidR="004472A6" w:rsidRPr="00166A3B">
        <w:t>z wyłączeniem przeprowadzenia na nich testów</w:t>
      </w:r>
      <w:r w:rsidR="0044467B" w:rsidRPr="00166A3B">
        <w:t xml:space="preserve"> (zasady dot. Demonstratorów opisano poniżej)</w:t>
      </w:r>
      <w:r w:rsidR="00CA2DB7" w:rsidRPr="00166A3B">
        <w:t xml:space="preserve"> w zapewnianym przez NCBR </w:t>
      </w:r>
      <w:r w:rsidR="00BE3385" w:rsidRPr="00166A3B">
        <w:t>ś</w:t>
      </w:r>
      <w:r w:rsidR="00CA2DB7" w:rsidRPr="00166A3B">
        <w:t xml:space="preserve">rodowisku </w:t>
      </w:r>
      <w:r w:rsidR="00BE3385" w:rsidRPr="00166A3B">
        <w:t>t</w:t>
      </w:r>
      <w:r w:rsidR="00CA2DB7" w:rsidRPr="00166A3B">
        <w:t>estowym</w:t>
      </w:r>
      <w:r w:rsidR="00927606" w:rsidRPr="00166A3B">
        <w:t>, przy czym po testach Uczestnicy Przedsięwzięcia odbierają wskazane Prototypy</w:t>
      </w:r>
      <w:r w:rsidR="00EC72FC" w:rsidRPr="00166A3B">
        <w:t xml:space="preserve">. Prawa </w:t>
      </w:r>
      <w:r w:rsidR="007A5A95" w:rsidRPr="00166A3B">
        <w:t xml:space="preserve">do Prototypów </w:t>
      </w:r>
      <w:r w:rsidR="002A4E35" w:rsidRPr="00166A3B">
        <w:t>zachowują Uczestnicy Przedsięwzięcia</w:t>
      </w:r>
      <w:r w:rsidR="007A5A95" w:rsidRPr="00166A3B">
        <w:t>, którzy je wytworzyli</w:t>
      </w:r>
      <w:r w:rsidR="0044467B" w:rsidRPr="00166A3B">
        <w:t xml:space="preserve">. </w:t>
      </w:r>
      <w:r w:rsidR="009931EC" w:rsidRPr="00166A3B">
        <w:rPr>
          <w:rFonts w:cstheme="majorBidi"/>
        </w:rPr>
        <w:t xml:space="preserve">Okoliczność ta </w:t>
      </w:r>
      <w:r w:rsidR="0044467B" w:rsidRPr="00166A3B">
        <w:rPr>
          <w:rFonts w:cstheme="majorBidi"/>
        </w:rPr>
        <w:t xml:space="preserve">powinna być </w:t>
      </w:r>
      <w:r w:rsidR="009931EC" w:rsidRPr="00166A3B">
        <w:rPr>
          <w:rFonts w:cstheme="majorBidi"/>
        </w:rPr>
        <w:t>uwzględniona w wysokości oferowanego przez Uczestników Przedsięwzięcia wynagrodzenia</w:t>
      </w:r>
      <w:r w:rsidRPr="00166A3B">
        <w:t>.</w:t>
      </w:r>
    </w:p>
    <w:p w14:paraId="524A6504" w14:textId="6A4F61DA" w:rsidR="00845D0D" w:rsidRPr="00166A3B" w:rsidRDefault="00845D0D" w:rsidP="00845D0D">
      <w:pPr>
        <w:pStyle w:val="Akapitzlist"/>
        <w:spacing w:after="0" w:line="240" w:lineRule="auto"/>
        <w:ind w:left="567"/>
        <w:jc w:val="both"/>
      </w:pPr>
      <w:r w:rsidRPr="00166A3B">
        <w:t>NCBR zakłada, że wskutek wprowadzonej konkurencji i otwartego trybu postępowania warunki Przedsięwzięcia pozwalają na rynkowe ustalenie wynagrodzenia (w tym marży</w:t>
      </w:r>
      <w:r w:rsidR="00923633" w:rsidRPr="00166A3B">
        <w:t xml:space="preserve"> za usługi</w:t>
      </w:r>
      <w:r w:rsidRPr="00166A3B">
        <w:t>) i innych korzyści Uczestników Przedsięwzięcia</w:t>
      </w:r>
      <w:r w:rsidR="00AF2A46" w:rsidRPr="00166A3B">
        <w:t>,</w:t>
      </w:r>
      <w:r w:rsidR="00FC4AB6" w:rsidRPr="00166A3B">
        <w:t xml:space="preserve"> odpowiednio</w:t>
      </w:r>
      <w:r w:rsidRPr="00166A3B">
        <w:t xml:space="preserve"> do ich świadczeń i ryzyka.</w:t>
      </w:r>
    </w:p>
    <w:p w14:paraId="583333C6" w14:textId="638FE1C8" w:rsidR="00674B07" w:rsidRPr="00166A3B" w:rsidRDefault="00674B07" w:rsidP="00674B0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166A3B">
        <w:rPr>
          <w:rFonts w:cstheme="majorHAnsi"/>
        </w:rPr>
        <w:t>[</w:t>
      </w:r>
      <w:r w:rsidRPr="00166A3B">
        <w:rPr>
          <w:rFonts w:cstheme="majorHAnsi"/>
          <w:b/>
          <w:bCs/>
        </w:rPr>
        <w:t>Rozwiązanie</w:t>
      </w:r>
      <w:r w:rsidRPr="00166A3B">
        <w:rPr>
          <w:rFonts w:cstheme="majorHAnsi"/>
        </w:rPr>
        <w:t xml:space="preserve">] Technologia opracowana przez Uczestników Przedsięwzięcia, jest wynikiem w całości lub w części (tj. z uwzględnieniem posiadanego przez nich Background IP) przeprowadzonych przez nich prac badawczo-rozwojowych. Rozwiązanie ma mieć charakter uniwersalny, tj. pomimo tego, że ma być zaprezentowane docelowo w ramach Przedsięwzięcia w postaci </w:t>
      </w:r>
      <w:r w:rsidR="00FC4AB6" w:rsidRPr="00166A3B">
        <w:rPr>
          <w:rFonts w:cstheme="majorHAnsi"/>
        </w:rPr>
        <w:t xml:space="preserve">Prototypu i następnie </w:t>
      </w:r>
      <w:r w:rsidRPr="00166A3B">
        <w:rPr>
          <w:rFonts w:cstheme="majorHAnsi"/>
        </w:rPr>
        <w:t xml:space="preserve">Demonstratora, to stawiane są przed nim oczekiwania co do jego powtarzalności i skalowalności dalszego jego wykorzystania, już poza Przedsięwzięciem. Rozwiązanie służy wprowadzeniu do obrotu rynkowego rozwiązań pozwalających na tworzenie efektywnych i konkurencyjnych kosztowo kompletnych systemów </w:t>
      </w:r>
      <w:r w:rsidR="00BE3385" w:rsidRPr="00166A3B">
        <w:rPr>
          <w:rFonts w:cstheme="majorHAnsi"/>
        </w:rPr>
        <w:t xml:space="preserve">magazynowania </w:t>
      </w:r>
      <w:r w:rsidR="00D25AB4" w:rsidRPr="00166A3B">
        <w:rPr>
          <w:rFonts w:cstheme="majorHAnsi"/>
        </w:rPr>
        <w:t>ciepła i chłodu</w:t>
      </w:r>
      <w:r w:rsidRPr="00166A3B">
        <w:rPr>
          <w:rFonts w:cstheme="majorHAnsi"/>
        </w:rPr>
        <w:t xml:space="preserve">. </w:t>
      </w:r>
      <w:r w:rsidRPr="00166A3B">
        <w:t xml:space="preserve">Każde Rozwiązanie opracowywane w ramach Przedsięwzięcia jest środkiem osiągnięcia jego celów wskazanych w punkcie </w:t>
      </w:r>
      <w:r w:rsidRPr="00166A3B">
        <w:fldChar w:fldCharType="begin"/>
      </w:r>
      <w:r w:rsidRPr="00166A3B">
        <w:instrText xml:space="preserve"> REF _Ref52631855 \n \h  \* MERGEFORMAT </w:instrText>
      </w:r>
      <w:r w:rsidRPr="00166A3B">
        <w:fldChar w:fldCharType="separate"/>
      </w:r>
      <w:r w:rsidR="004A22D1" w:rsidRPr="00166A3B">
        <w:t>1.1</w:t>
      </w:r>
      <w:r w:rsidRPr="00166A3B">
        <w:fldChar w:fldCharType="end"/>
      </w:r>
      <w:r w:rsidRPr="00166A3B">
        <w:t xml:space="preserve"> Regulaminu.</w:t>
      </w:r>
    </w:p>
    <w:p w14:paraId="268D04EF" w14:textId="5E749A5D" w:rsidR="00D63371" w:rsidRPr="00166A3B" w:rsidRDefault="004D4A1F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66A3B">
        <w:rPr>
          <w:rFonts w:cstheme="majorBidi"/>
        </w:rPr>
        <w:t>[</w:t>
      </w:r>
      <w:r w:rsidRPr="00166A3B">
        <w:rPr>
          <w:rFonts w:cstheme="majorBidi"/>
          <w:b/>
          <w:bCs/>
        </w:rPr>
        <w:t>Innowacyjność</w:t>
      </w:r>
      <w:r w:rsidRPr="00166A3B">
        <w:rPr>
          <w:rFonts w:cstheme="majorBidi"/>
        </w:rPr>
        <w:t xml:space="preserve">] NCBR z jednej strony dąży do uzyskania jak największego stopnia innowacyjności Rozwiązania, dzięki motywowaniu Uczestników Przedsięwzięcia </w:t>
      </w:r>
      <w:r w:rsidR="009C6723" w:rsidRPr="00166A3B">
        <w:rPr>
          <w:rFonts w:cstheme="majorBidi"/>
        </w:rPr>
        <w:t>wprowadz</w:t>
      </w:r>
      <w:r w:rsidR="006E595A" w:rsidRPr="00166A3B">
        <w:rPr>
          <w:rFonts w:cstheme="majorBidi"/>
        </w:rPr>
        <w:t>oną</w:t>
      </w:r>
      <w:r w:rsidR="009C6723" w:rsidRPr="00166A3B">
        <w:rPr>
          <w:rFonts w:cstheme="majorBidi"/>
        </w:rPr>
        <w:t xml:space="preserve"> pomiędzy nimi konkurencj</w:t>
      </w:r>
      <w:r w:rsidR="006E595A" w:rsidRPr="00166A3B">
        <w:rPr>
          <w:rFonts w:cstheme="majorBidi"/>
        </w:rPr>
        <w:t>ą</w:t>
      </w:r>
      <w:r w:rsidR="00D21F7C" w:rsidRPr="00166A3B">
        <w:rPr>
          <w:rFonts w:cstheme="majorBidi"/>
        </w:rPr>
        <w:t xml:space="preserve"> oraz</w:t>
      </w:r>
      <w:r w:rsidR="009C6723" w:rsidRPr="00166A3B">
        <w:rPr>
          <w:rFonts w:cstheme="majorBidi"/>
        </w:rPr>
        <w:t xml:space="preserve"> przez punkty za </w:t>
      </w:r>
      <w:r w:rsidR="6FA4B80B" w:rsidRPr="00166A3B">
        <w:rPr>
          <w:rFonts w:cstheme="majorBidi"/>
        </w:rPr>
        <w:t>Wymagania</w:t>
      </w:r>
      <w:r w:rsidR="00391EA0" w:rsidRPr="00166A3B">
        <w:rPr>
          <w:rFonts w:cstheme="majorBidi"/>
        </w:rPr>
        <w:t xml:space="preserve"> </w:t>
      </w:r>
      <w:r w:rsidRPr="00166A3B">
        <w:rPr>
          <w:rFonts w:cstheme="majorBidi"/>
        </w:rPr>
        <w:t>Konkursow</w:t>
      </w:r>
      <w:r w:rsidR="009C6723" w:rsidRPr="00166A3B">
        <w:rPr>
          <w:rFonts w:cstheme="majorBidi"/>
        </w:rPr>
        <w:t>e</w:t>
      </w:r>
      <w:r w:rsidRPr="00166A3B">
        <w:rPr>
          <w:rFonts w:cstheme="majorBidi"/>
        </w:rPr>
        <w:t>.</w:t>
      </w:r>
      <w:r w:rsidR="00EF1F78" w:rsidRPr="00166A3B">
        <w:t xml:space="preserve"> Z drugiej strony NCBR dba o to, by proponowane Rozwiązania mieściły się w granicach racjonalności wytyczonej ramami czasowymi Przedsięwzięcia i uwarunkowaniami operacyjnymi, fizycznymi i rynkowymi, przez co elementem oceny Wniosków i Wyników Prac Etapu jest ich ocena zgodnie z Wymaganiami Jakościowymi i – ewentualnie – testem racjonalności przez zestawienie z innymi Wnioskami/Wynikami Prac Etapu i stanem wiedzy i techniki (tj. NCBR premiuje „racjonalnych marzycieli”).</w:t>
      </w:r>
      <w:bookmarkStart w:id="51" w:name="_Hlk53779552"/>
      <w:bookmarkEnd w:id="51"/>
    </w:p>
    <w:p w14:paraId="100FE4B4" w14:textId="1C3CDB30" w:rsidR="00A532B4" w:rsidRPr="00166A3B" w:rsidRDefault="00AC62D6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166A3B">
        <w:rPr>
          <w:rFonts w:cstheme="majorHAnsi"/>
        </w:rPr>
        <w:t>[</w:t>
      </w:r>
      <w:r w:rsidRPr="00166A3B">
        <w:rPr>
          <w:rFonts w:cstheme="majorHAnsi"/>
          <w:b/>
          <w:bCs/>
        </w:rPr>
        <w:t>Ogólny przebieg Przedsięwzięcia</w:t>
      </w:r>
      <w:r w:rsidRPr="00166A3B">
        <w:rPr>
          <w:rFonts w:cstheme="majorHAnsi"/>
        </w:rPr>
        <w:t xml:space="preserve">] </w:t>
      </w:r>
      <w:r w:rsidR="00EB7226" w:rsidRPr="00166A3B">
        <w:rPr>
          <w:rFonts w:cstheme="majorHAnsi"/>
        </w:rPr>
        <w:t xml:space="preserve">Jak wskazano, </w:t>
      </w:r>
      <w:r w:rsidRPr="00166A3B">
        <w:rPr>
          <w:rFonts w:cstheme="majorHAnsi"/>
        </w:rPr>
        <w:t xml:space="preserve">Przedsięwzięcie pod względem szczególnego </w:t>
      </w:r>
      <w:r w:rsidR="00FF2229" w:rsidRPr="00166A3B">
        <w:rPr>
          <w:rFonts w:cstheme="majorHAnsi"/>
        </w:rPr>
        <w:t>zastosowania</w:t>
      </w:r>
      <w:r w:rsidRPr="00166A3B">
        <w:rPr>
          <w:rFonts w:cstheme="majorHAnsi"/>
        </w:rPr>
        <w:t xml:space="preserve"> </w:t>
      </w:r>
      <w:r w:rsidR="00207521" w:rsidRPr="00166A3B">
        <w:rPr>
          <w:rFonts w:cstheme="majorHAnsi"/>
        </w:rPr>
        <w:t>Rozwiązania</w:t>
      </w:r>
      <w:r w:rsidRPr="00166A3B">
        <w:rPr>
          <w:rFonts w:cstheme="majorHAnsi"/>
        </w:rPr>
        <w:t xml:space="preserve"> jest podzielone na </w:t>
      </w:r>
      <w:r w:rsidR="006028E5" w:rsidRPr="00166A3B">
        <w:rPr>
          <w:rFonts w:cstheme="majorHAnsi"/>
        </w:rPr>
        <w:t>dw</w:t>
      </w:r>
      <w:r w:rsidR="00FC4AB6" w:rsidRPr="00166A3B">
        <w:rPr>
          <w:rFonts w:cstheme="majorHAnsi"/>
        </w:rPr>
        <w:t>ie</w:t>
      </w:r>
      <w:r w:rsidR="006028E5" w:rsidRPr="00166A3B">
        <w:rPr>
          <w:rFonts w:cstheme="majorHAnsi"/>
        </w:rPr>
        <w:t xml:space="preserve"> </w:t>
      </w:r>
      <w:r w:rsidRPr="00166A3B">
        <w:rPr>
          <w:rFonts w:cstheme="majorHAnsi"/>
        </w:rPr>
        <w:t xml:space="preserve">równoległe – i </w:t>
      </w:r>
      <w:r w:rsidR="00ED1581" w:rsidRPr="00166A3B">
        <w:rPr>
          <w:rFonts w:cstheme="majorHAnsi"/>
        </w:rPr>
        <w:t>niezależne</w:t>
      </w:r>
      <w:r w:rsidRPr="00166A3B">
        <w:rPr>
          <w:rFonts w:cstheme="majorHAnsi"/>
        </w:rPr>
        <w:t xml:space="preserve"> – </w:t>
      </w:r>
      <w:r w:rsidR="006803E1" w:rsidRPr="00166A3B">
        <w:rPr>
          <w:rFonts w:cstheme="majorHAnsi"/>
        </w:rPr>
        <w:t xml:space="preserve">części zamówienia, zwane </w:t>
      </w:r>
      <w:r w:rsidR="00BE3385" w:rsidRPr="00166A3B">
        <w:rPr>
          <w:rFonts w:cstheme="majorHAnsi"/>
        </w:rPr>
        <w:t>Strumieniami</w:t>
      </w:r>
      <w:r w:rsidR="00D21F7C" w:rsidRPr="00166A3B">
        <w:rPr>
          <w:rFonts w:cstheme="majorHAnsi"/>
        </w:rPr>
        <w:t xml:space="preserve"> (zamówienie jest podzielone na części)</w:t>
      </w:r>
      <w:r w:rsidRPr="00166A3B">
        <w:rPr>
          <w:rFonts w:cstheme="majorHAnsi"/>
        </w:rPr>
        <w:t>.</w:t>
      </w:r>
    </w:p>
    <w:p w14:paraId="564D436B" w14:textId="7F5F5EA2" w:rsidR="00A532B4" w:rsidRPr="00166A3B" w:rsidRDefault="00AC62D6" w:rsidP="00A30373">
      <w:pPr>
        <w:pStyle w:val="Akapitzlist"/>
        <w:spacing w:after="0" w:line="240" w:lineRule="auto"/>
        <w:ind w:left="567"/>
        <w:jc w:val="both"/>
      </w:pPr>
      <w:r w:rsidRPr="00166A3B">
        <w:t xml:space="preserve">W ramach </w:t>
      </w:r>
      <w:r w:rsidR="00815E55" w:rsidRPr="00166A3B">
        <w:t xml:space="preserve">Postępowania </w:t>
      </w:r>
      <w:r w:rsidRPr="00166A3B">
        <w:t>w oparciu o uzyskane Wnioski</w:t>
      </w:r>
      <w:r w:rsidR="00815E55" w:rsidRPr="00166A3B">
        <w:t xml:space="preserve"> i w celu zawarcia umów z Uczestnikami Przedsięwzięcia, NCBR przeprowadzi wybór </w:t>
      </w:r>
      <w:r w:rsidRPr="00166A3B">
        <w:t xml:space="preserve">poprawnych formalnie </w:t>
      </w:r>
      <w:r w:rsidR="00EF1F78" w:rsidRPr="00166A3B">
        <w:t>ofert</w:t>
      </w:r>
      <w:r w:rsidRPr="00166A3B">
        <w:t xml:space="preserve"> Wnioskodawców, które spełniają </w:t>
      </w:r>
      <w:r w:rsidR="00A532B4" w:rsidRPr="00166A3B">
        <w:t>wymagane</w:t>
      </w:r>
      <w:r w:rsidRPr="00166A3B">
        <w:t xml:space="preserve"> w poniższej dokumentacji </w:t>
      </w:r>
      <w:r w:rsidR="6FA4B80B" w:rsidRPr="00166A3B">
        <w:t>Wymagania</w:t>
      </w:r>
      <w:r w:rsidR="00391EA0" w:rsidRPr="00166A3B">
        <w:t xml:space="preserve"> </w:t>
      </w:r>
      <w:r w:rsidR="00FF2229" w:rsidRPr="00166A3B">
        <w:t>Obligatoryjne</w:t>
      </w:r>
      <w:r w:rsidRPr="00166A3B">
        <w:t xml:space="preserve">, a w przypadku </w:t>
      </w:r>
      <w:r w:rsidRPr="00166A3B">
        <w:lastRenderedPageBreak/>
        <w:t xml:space="preserve">większej niż </w:t>
      </w:r>
      <w:r w:rsidR="00D21F7C" w:rsidRPr="00166A3B">
        <w:t xml:space="preserve">dopuszczana do zawarcia Umowy liczby Wnioskodawców </w:t>
      </w:r>
      <w:r w:rsidR="00D21F7C" w:rsidRPr="00166A3B">
        <w:rPr>
          <w:rFonts w:cstheme="majorBidi"/>
        </w:rPr>
        <w:t xml:space="preserve">w danym </w:t>
      </w:r>
      <w:r w:rsidR="007456F6" w:rsidRPr="00166A3B">
        <w:rPr>
          <w:rFonts w:cstheme="majorBidi"/>
        </w:rPr>
        <w:t>Strumieniu</w:t>
      </w:r>
      <w:r w:rsidR="00D21F7C" w:rsidRPr="00166A3B">
        <w:rPr>
          <w:rFonts w:cstheme="majorBidi"/>
        </w:rPr>
        <w:t xml:space="preserve"> </w:t>
      </w:r>
      <w:r w:rsidRPr="00166A3B">
        <w:t xml:space="preserve">– </w:t>
      </w:r>
      <w:r w:rsidR="00964799" w:rsidRPr="00166A3B">
        <w:t>dokona wyboru takich Wniosków</w:t>
      </w:r>
      <w:r w:rsidR="00A532B4" w:rsidRPr="00166A3B">
        <w:t>,</w:t>
      </w:r>
      <w:r w:rsidR="00964799" w:rsidRPr="00166A3B">
        <w:t xml:space="preserve"> które </w:t>
      </w:r>
      <w:r w:rsidRPr="00166A3B">
        <w:t xml:space="preserve">w najlepszy sposób spełniają </w:t>
      </w:r>
      <w:r w:rsidR="6FA4B80B" w:rsidRPr="00166A3B">
        <w:t>Wymagania</w:t>
      </w:r>
      <w:r w:rsidR="00391EA0" w:rsidRPr="00166A3B">
        <w:t xml:space="preserve"> Konkursowe</w:t>
      </w:r>
      <w:r w:rsidR="0044467B" w:rsidRPr="00166A3B">
        <w:rPr>
          <w:rFonts w:cstheme="majorBidi"/>
        </w:rPr>
        <w:t xml:space="preserve"> i</w:t>
      </w:r>
      <w:r w:rsidR="00391EA0" w:rsidRPr="00166A3B">
        <w:rPr>
          <w:rFonts w:cstheme="majorBidi"/>
        </w:rPr>
        <w:t xml:space="preserve"> </w:t>
      </w:r>
      <w:r w:rsidR="6FA4B80B" w:rsidRPr="00166A3B">
        <w:rPr>
          <w:rFonts w:cstheme="majorBidi"/>
        </w:rPr>
        <w:t>Wymagania</w:t>
      </w:r>
      <w:r w:rsidR="00391EA0" w:rsidRPr="00166A3B">
        <w:rPr>
          <w:rFonts w:cstheme="majorBidi"/>
        </w:rPr>
        <w:t xml:space="preserve"> Jakościowe</w:t>
      </w:r>
      <w:r w:rsidRPr="00166A3B">
        <w:t>. Następnie NCBR zawrze z wybranymi Wnioskodawcami</w:t>
      </w:r>
      <w:r w:rsidR="00A85651" w:rsidRPr="00166A3B">
        <w:t xml:space="preserve"> </w:t>
      </w:r>
      <w:r w:rsidRPr="00166A3B">
        <w:t>umowy na realizację przedmiotu zamówienia</w:t>
      </w:r>
      <w:r w:rsidR="00A85651" w:rsidRPr="00166A3B">
        <w:t xml:space="preserve"> w zakresie danego </w:t>
      </w:r>
      <w:r w:rsidR="0009384D" w:rsidRPr="00166A3B">
        <w:t>Strumieni</w:t>
      </w:r>
      <w:r w:rsidR="00EB7226" w:rsidRPr="00166A3B">
        <w:t>a</w:t>
      </w:r>
      <w:r w:rsidRPr="00166A3B">
        <w:t xml:space="preserve">, z uwzględnieniem </w:t>
      </w:r>
      <w:r w:rsidRPr="00166A3B">
        <w:rPr>
          <w:rFonts w:cstheme="majorBidi"/>
        </w:rPr>
        <w:t xml:space="preserve">limitu </w:t>
      </w:r>
      <w:r w:rsidR="00890233" w:rsidRPr="00166A3B">
        <w:rPr>
          <w:rFonts w:cstheme="majorBidi"/>
        </w:rPr>
        <w:t>trzech</w:t>
      </w:r>
      <w:r w:rsidR="00C61B92" w:rsidRPr="00166A3B">
        <w:rPr>
          <w:rFonts w:cstheme="majorBidi"/>
        </w:rPr>
        <w:t xml:space="preserve"> </w:t>
      </w:r>
      <w:r w:rsidR="00D21F7C" w:rsidRPr="00166A3B">
        <w:rPr>
          <w:rFonts w:cstheme="majorBidi"/>
        </w:rPr>
        <w:t xml:space="preserve">Wnioskodawców </w:t>
      </w:r>
      <w:r w:rsidRPr="00166A3B">
        <w:rPr>
          <w:rFonts w:cstheme="majorBidi"/>
        </w:rPr>
        <w:t xml:space="preserve">w każdym </w:t>
      </w:r>
      <w:r w:rsidR="007456F6" w:rsidRPr="00166A3B">
        <w:rPr>
          <w:rFonts w:cstheme="majorBidi"/>
        </w:rPr>
        <w:t>Strumieniu</w:t>
      </w:r>
      <w:r w:rsidR="00883867" w:rsidRPr="00166A3B">
        <w:rPr>
          <w:rFonts w:cstheme="majorBidi"/>
        </w:rPr>
        <w:t xml:space="preserve"> i z uwzględnieniem </w:t>
      </w:r>
      <w:r w:rsidR="00883867" w:rsidRPr="00166A3B">
        <w:t xml:space="preserve">zasad dot. oceny Wniosków określonych w </w:t>
      </w:r>
      <w:r w:rsidR="216A9310" w:rsidRPr="00166A3B">
        <w:t>Z</w:t>
      </w:r>
      <w:r w:rsidR="00A65A55" w:rsidRPr="00166A3B">
        <w:t>ałączni</w:t>
      </w:r>
      <w:r w:rsidR="00883867" w:rsidRPr="00166A3B">
        <w:t>ku nr 5 do Regulaminu</w:t>
      </w:r>
      <w:r w:rsidRPr="00166A3B">
        <w:t xml:space="preserve">. </w:t>
      </w:r>
      <w:bookmarkStart w:id="52" w:name="_Hlk53779771"/>
      <w:bookmarkEnd w:id="52"/>
    </w:p>
    <w:p w14:paraId="5C762462" w14:textId="36D726E7" w:rsidR="004A301B" w:rsidRPr="00166A3B" w:rsidRDefault="30A7F7A3" w:rsidP="79370A0B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66A3B">
        <w:t xml:space="preserve">Na podstawie umów Uczestnicy Przedsięwzięcia będą przygotowywać </w:t>
      </w:r>
      <w:r w:rsidRPr="00166A3B">
        <w:rPr>
          <w:rFonts w:cstheme="majorBidi"/>
        </w:rPr>
        <w:t xml:space="preserve">w </w:t>
      </w:r>
      <w:r w:rsidR="48471F0B" w:rsidRPr="00166A3B">
        <w:rPr>
          <w:rFonts w:cstheme="majorBidi"/>
        </w:rPr>
        <w:t xml:space="preserve">dwóch </w:t>
      </w:r>
      <w:r w:rsidRPr="00166A3B">
        <w:rPr>
          <w:rFonts w:cstheme="majorBidi"/>
        </w:rPr>
        <w:t xml:space="preserve">etapach </w:t>
      </w:r>
      <w:r w:rsidR="61E3DDC4" w:rsidRPr="00166A3B">
        <w:rPr>
          <w:rFonts w:cstheme="majorBidi"/>
        </w:rPr>
        <w:t xml:space="preserve">w ramach odrębnych </w:t>
      </w:r>
      <w:r w:rsidR="007456F6" w:rsidRPr="00166A3B">
        <w:rPr>
          <w:rFonts w:cstheme="majorBidi"/>
        </w:rPr>
        <w:t>Strumieni</w:t>
      </w:r>
      <w:r w:rsidR="0FE7282D" w:rsidRPr="00166A3B">
        <w:rPr>
          <w:rFonts w:cstheme="majorBidi"/>
        </w:rPr>
        <w:t xml:space="preserve"> </w:t>
      </w:r>
      <w:r w:rsidR="5CCB4530" w:rsidRPr="00166A3B">
        <w:rPr>
          <w:rFonts w:cstheme="majorBidi"/>
        </w:rPr>
        <w:t xml:space="preserve">(tzn. </w:t>
      </w:r>
      <w:r w:rsidR="0009384D" w:rsidRPr="00166A3B">
        <w:rPr>
          <w:rFonts w:cstheme="majorBidi"/>
        </w:rPr>
        <w:t>Strumie</w:t>
      </w:r>
      <w:r w:rsidR="006B1306" w:rsidRPr="00166A3B">
        <w:rPr>
          <w:rFonts w:cstheme="majorBidi"/>
        </w:rPr>
        <w:t>nia</w:t>
      </w:r>
      <w:r w:rsidR="00890233" w:rsidRPr="00166A3B">
        <w:rPr>
          <w:rFonts w:cstheme="majorBidi"/>
        </w:rPr>
        <w:t xml:space="preserve"> 1 </w:t>
      </w:r>
      <w:r w:rsidR="5CCB4530" w:rsidRPr="00166A3B">
        <w:rPr>
          <w:rFonts w:cstheme="majorBidi"/>
        </w:rPr>
        <w:t xml:space="preserve">oraz </w:t>
      </w:r>
      <w:r w:rsidR="006B1306" w:rsidRPr="00166A3B">
        <w:rPr>
          <w:rFonts w:cstheme="majorBidi"/>
        </w:rPr>
        <w:t xml:space="preserve">Strumienia </w:t>
      </w:r>
      <w:r w:rsidR="00890233" w:rsidRPr="00166A3B">
        <w:rPr>
          <w:rFonts w:cstheme="majorBidi"/>
        </w:rPr>
        <w:t>2</w:t>
      </w:r>
      <w:r w:rsidR="5CCB4530" w:rsidRPr="00166A3B">
        <w:rPr>
          <w:rFonts w:cstheme="majorBidi"/>
        </w:rPr>
        <w:t xml:space="preserve">) </w:t>
      </w:r>
      <w:r w:rsidRPr="00166A3B">
        <w:t xml:space="preserve">konkurencyjne jakościowo rozwiązania </w:t>
      </w:r>
      <w:r w:rsidR="0FE7282D" w:rsidRPr="00166A3B">
        <w:t xml:space="preserve">dla </w:t>
      </w:r>
      <w:r w:rsidRPr="00166A3B">
        <w:t xml:space="preserve">przedstawionego </w:t>
      </w:r>
      <w:r w:rsidR="55FFD5D7" w:rsidRPr="00166A3B">
        <w:t xml:space="preserve">w dokumentacji Przedsięwzięcia </w:t>
      </w:r>
      <w:r w:rsidRPr="00166A3B">
        <w:t xml:space="preserve">problemu badawczego, przy czym po wykonaniu </w:t>
      </w:r>
      <w:r w:rsidR="0FE7282D" w:rsidRPr="00166A3B">
        <w:t xml:space="preserve">Etapu I </w:t>
      </w:r>
      <w:r w:rsidR="55FFD5D7" w:rsidRPr="00166A3B">
        <w:t>Prac B+R</w:t>
      </w:r>
      <w:r w:rsidR="5CCB4530" w:rsidRPr="00166A3B">
        <w:t xml:space="preserve"> obejmującego przygotowanie </w:t>
      </w:r>
      <w:r w:rsidR="00EB7226" w:rsidRPr="00166A3B">
        <w:t>w każdym Strumieniu jednego Prototypu przez każdego Uczestnika Przedsięwzięcia</w:t>
      </w:r>
      <w:r w:rsidRPr="00166A3B">
        <w:t xml:space="preserve">, </w:t>
      </w:r>
      <w:r w:rsidR="55FFD5D7" w:rsidRPr="00166A3B">
        <w:t xml:space="preserve">wskutek prowadzonej przez NCBR Selekcji, </w:t>
      </w:r>
      <w:r w:rsidRPr="00166A3B">
        <w:t>liczba Uczestników Przedsięwzięcia będzie redukowana</w:t>
      </w:r>
      <w:r w:rsidR="657C3B4B" w:rsidRPr="00166A3B">
        <w:t xml:space="preserve"> </w:t>
      </w:r>
      <w:r w:rsidRPr="00166A3B">
        <w:t xml:space="preserve">w oparciu o </w:t>
      </w:r>
      <w:r w:rsidR="1C5C79F7" w:rsidRPr="00166A3B">
        <w:t xml:space="preserve">stosowane przez NCBR </w:t>
      </w:r>
      <w:r w:rsidR="0684D6FE" w:rsidRPr="00166A3B">
        <w:t>K</w:t>
      </w:r>
      <w:r w:rsidRPr="00166A3B">
        <w:t xml:space="preserve">ryteria </w:t>
      </w:r>
      <w:r w:rsidR="665BEB33" w:rsidRPr="00166A3B">
        <w:t>merytoryczne</w:t>
      </w:r>
      <w:r w:rsidR="1C5C79F7" w:rsidRPr="00166A3B">
        <w:t>,</w:t>
      </w:r>
      <w:r w:rsidRPr="00166A3B">
        <w:t xml:space="preserve"> wskutek zestawienia ich Wyników Prac B+R z </w:t>
      </w:r>
      <w:r w:rsidR="10253662" w:rsidRPr="00166A3B">
        <w:t>Wymaganiami</w:t>
      </w:r>
      <w:r w:rsidRPr="00166A3B">
        <w:t xml:space="preserve"> dokumentacji i sobą nawzajem. </w:t>
      </w:r>
      <w:r w:rsidRPr="00166A3B">
        <w:rPr>
          <w:rFonts w:cstheme="majorBidi"/>
        </w:rPr>
        <w:t xml:space="preserve">W </w:t>
      </w:r>
      <w:r w:rsidR="5CCB4530" w:rsidRPr="00166A3B">
        <w:rPr>
          <w:rFonts w:cstheme="majorBidi"/>
        </w:rPr>
        <w:t xml:space="preserve">Etapie II nie </w:t>
      </w:r>
      <w:r w:rsidRPr="00166A3B">
        <w:rPr>
          <w:rFonts w:cstheme="majorBidi"/>
        </w:rPr>
        <w:t xml:space="preserve">więcej niż </w:t>
      </w:r>
      <w:r w:rsidR="00EB7226" w:rsidRPr="00166A3B">
        <w:rPr>
          <w:rFonts w:cstheme="majorBidi"/>
        </w:rPr>
        <w:t>jeden</w:t>
      </w:r>
      <w:r w:rsidR="58ED30F2" w:rsidRPr="00166A3B">
        <w:rPr>
          <w:rFonts w:cstheme="majorBidi"/>
        </w:rPr>
        <w:t xml:space="preserve"> </w:t>
      </w:r>
      <w:r w:rsidRPr="00166A3B">
        <w:rPr>
          <w:rFonts w:cstheme="majorBidi"/>
        </w:rPr>
        <w:t>Uczestnik Przedsięwzięcia</w:t>
      </w:r>
      <w:r w:rsidR="17535A21" w:rsidRPr="00166A3B">
        <w:rPr>
          <w:rFonts w:cstheme="majorBidi"/>
        </w:rPr>
        <w:t xml:space="preserve"> (z zastrzeżeniem postanowień dot. możliwości zwiększenia budżetu przez NCBR)</w:t>
      </w:r>
      <w:r w:rsidR="5CCB4530" w:rsidRPr="00166A3B">
        <w:rPr>
          <w:rFonts w:cstheme="majorBidi"/>
        </w:rPr>
        <w:t xml:space="preserve"> w każdym </w:t>
      </w:r>
      <w:r w:rsidR="007456F6" w:rsidRPr="00166A3B">
        <w:rPr>
          <w:rFonts w:cstheme="majorBidi"/>
        </w:rPr>
        <w:t>Strumieniu</w:t>
      </w:r>
      <w:r w:rsidRPr="00166A3B">
        <w:rPr>
          <w:rFonts w:cstheme="majorBidi"/>
        </w:rPr>
        <w:t xml:space="preserve"> przedstawi </w:t>
      </w:r>
      <w:r w:rsidR="424A80F3" w:rsidRPr="00166A3B">
        <w:rPr>
          <w:rFonts w:cstheme="majorBidi"/>
        </w:rPr>
        <w:t xml:space="preserve">demonstracje </w:t>
      </w:r>
      <w:r w:rsidR="1C5C79F7" w:rsidRPr="00166A3B">
        <w:rPr>
          <w:rFonts w:cstheme="majorBidi"/>
        </w:rPr>
        <w:t xml:space="preserve">opracowywanego w ramach Przedsięwzięcia </w:t>
      </w:r>
      <w:r w:rsidR="10A30D9F" w:rsidRPr="00166A3B">
        <w:rPr>
          <w:rFonts w:cstheme="majorBidi"/>
        </w:rPr>
        <w:t>Rozwiązania</w:t>
      </w:r>
      <w:r w:rsidR="1CDEE19F" w:rsidRPr="00166A3B">
        <w:rPr>
          <w:rFonts w:cstheme="majorBidi"/>
        </w:rPr>
        <w:t xml:space="preserve"> w postaci</w:t>
      </w:r>
      <w:r w:rsidR="5CCB4530" w:rsidRPr="00166A3B">
        <w:rPr>
          <w:rFonts w:cstheme="majorBidi"/>
        </w:rPr>
        <w:t xml:space="preserve"> odpowiednio dla danego </w:t>
      </w:r>
      <w:r w:rsidR="0009384D" w:rsidRPr="00166A3B">
        <w:rPr>
          <w:rFonts w:cstheme="majorBidi"/>
        </w:rPr>
        <w:t>Strumieni</w:t>
      </w:r>
      <w:r w:rsidR="00EB7226" w:rsidRPr="00166A3B">
        <w:rPr>
          <w:rFonts w:cstheme="majorBidi"/>
        </w:rPr>
        <w:t>a</w:t>
      </w:r>
      <w:r w:rsidR="5CCB4530" w:rsidRPr="00166A3B">
        <w:rPr>
          <w:rFonts w:cstheme="majorBidi"/>
        </w:rPr>
        <w:t xml:space="preserve">: </w:t>
      </w:r>
      <w:r w:rsidR="00890233" w:rsidRPr="00166A3B">
        <w:rPr>
          <w:rFonts w:cstheme="majorBidi"/>
        </w:rPr>
        <w:t xml:space="preserve">Demonstratora A </w:t>
      </w:r>
      <w:r w:rsidR="00EB7226" w:rsidRPr="00166A3B">
        <w:rPr>
          <w:rFonts w:cstheme="majorBidi"/>
        </w:rPr>
        <w:t xml:space="preserve">i Demonstratora A’ w Strumieniu 1 </w:t>
      </w:r>
      <w:r w:rsidR="5CCB4530" w:rsidRPr="00166A3B">
        <w:rPr>
          <w:rFonts w:cstheme="majorBidi"/>
        </w:rPr>
        <w:t xml:space="preserve">albo Demonstratora </w:t>
      </w:r>
      <w:r w:rsidR="00890233" w:rsidRPr="00166A3B">
        <w:rPr>
          <w:rFonts w:cstheme="majorBidi"/>
        </w:rPr>
        <w:t>B</w:t>
      </w:r>
      <w:r w:rsidR="00EB7226" w:rsidRPr="00166A3B">
        <w:rPr>
          <w:rFonts w:cstheme="majorBidi"/>
        </w:rPr>
        <w:t xml:space="preserve"> w Strumieniu 2</w:t>
      </w:r>
      <w:r w:rsidR="424A80F3" w:rsidRPr="00166A3B">
        <w:rPr>
          <w:rFonts w:cstheme="majorBidi"/>
        </w:rPr>
        <w:t xml:space="preserve">, które posłużą do </w:t>
      </w:r>
      <w:r w:rsidR="748ACDE9" w:rsidRPr="00166A3B">
        <w:rPr>
          <w:rFonts w:cstheme="majorBidi"/>
        </w:rPr>
        <w:t xml:space="preserve">weryfikacji </w:t>
      </w:r>
      <w:r w:rsidR="424A80F3" w:rsidRPr="00166A3B">
        <w:rPr>
          <w:rFonts w:cstheme="majorBidi"/>
        </w:rPr>
        <w:t xml:space="preserve">stawianych we Wniosku </w:t>
      </w:r>
      <w:r w:rsidR="55FFD5D7" w:rsidRPr="00166A3B">
        <w:rPr>
          <w:rFonts w:cstheme="majorBidi"/>
        </w:rPr>
        <w:t xml:space="preserve">przez </w:t>
      </w:r>
      <w:r w:rsidR="424A80F3" w:rsidRPr="00166A3B">
        <w:rPr>
          <w:rFonts w:cstheme="majorBidi"/>
        </w:rPr>
        <w:t>Uczestników Przedsięwzięcia deklaracji i prowadzonych przez nich badań</w:t>
      </w:r>
      <w:r w:rsidR="748ACDE9" w:rsidRPr="00166A3B">
        <w:rPr>
          <w:rFonts w:cstheme="majorBidi"/>
        </w:rPr>
        <w:t xml:space="preserve"> oraz do przeniesienia założeń dot. Rozwiązania do skali 1:1 w ramach Prac B+R Etapu II</w:t>
      </w:r>
      <w:r w:rsidR="424A80F3" w:rsidRPr="00166A3B">
        <w:rPr>
          <w:rFonts w:cstheme="majorBidi"/>
        </w:rPr>
        <w:t>.</w:t>
      </w:r>
      <w:r w:rsidRPr="00166A3B">
        <w:rPr>
          <w:rFonts w:cstheme="majorBidi"/>
        </w:rPr>
        <w:t xml:space="preserve"> </w:t>
      </w:r>
    </w:p>
    <w:p w14:paraId="656E048C" w14:textId="4D9807F5" w:rsidR="009C6723" w:rsidRPr="00166A3B" w:rsidRDefault="00440422" w:rsidP="00A30373">
      <w:pPr>
        <w:pStyle w:val="Akapitzlist"/>
        <w:spacing w:after="0" w:line="240" w:lineRule="auto"/>
        <w:ind w:left="567"/>
        <w:jc w:val="both"/>
      </w:pPr>
      <w:r w:rsidRPr="00166A3B">
        <w:rPr>
          <w:rFonts w:cstheme="majorHAnsi"/>
        </w:rPr>
        <w:t>Po</w:t>
      </w:r>
      <w:r w:rsidRPr="00166A3B">
        <w:t xml:space="preserve"> zakończeniu badawczo-rozwojowej części Przedsięwzięcia</w:t>
      </w:r>
      <w:r w:rsidR="007C567A" w:rsidRPr="00166A3B">
        <w:t>,</w:t>
      </w:r>
      <w:r w:rsidR="00AC62D6" w:rsidRPr="00166A3B">
        <w:t xml:space="preserve"> </w:t>
      </w:r>
      <w:r w:rsidRPr="00166A3B">
        <w:t xml:space="preserve">w </w:t>
      </w:r>
      <w:r w:rsidR="007C567A" w:rsidRPr="00166A3B">
        <w:t xml:space="preserve">odniesieniu do </w:t>
      </w:r>
      <w:r w:rsidRPr="00166A3B">
        <w:t xml:space="preserve">danego Uczestnika Przedsięwzięcia, on i NCBR będą realizować obowiązki i prawa dotyczące </w:t>
      </w:r>
      <w:r w:rsidR="00D21F7C" w:rsidRPr="00166A3B">
        <w:t>komercjalizacji</w:t>
      </w:r>
      <w:r w:rsidRPr="00166A3B">
        <w:t xml:space="preserve"> opracowane</w:t>
      </w:r>
      <w:r w:rsidR="001066B4" w:rsidRPr="00166A3B">
        <w:t>go</w:t>
      </w:r>
      <w:r w:rsidRPr="00166A3B">
        <w:t xml:space="preserve"> w jego ramach </w:t>
      </w:r>
      <w:r w:rsidR="001066B4" w:rsidRPr="00166A3B">
        <w:t>Rozwiązania</w:t>
      </w:r>
      <w:r w:rsidR="007C567A" w:rsidRPr="00166A3B">
        <w:t>, niezależnie od tego, na jakim etapie Przedsięwzięcia zakończył się udział danego Uczestnika Przedsięwzięcia</w:t>
      </w:r>
      <w:r w:rsidRPr="00166A3B">
        <w:t>.</w:t>
      </w:r>
    </w:p>
    <w:p w14:paraId="1726932C" w14:textId="578599A1" w:rsidR="004A301B" w:rsidRPr="00166A3B" w:rsidRDefault="001066B4" w:rsidP="00A30373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66A3B">
        <w:rPr>
          <w:rFonts w:cstheme="majorBidi"/>
        </w:rPr>
        <w:t>Dodatkowo, p</w:t>
      </w:r>
      <w:r w:rsidR="00440422" w:rsidRPr="00166A3B">
        <w:rPr>
          <w:rFonts w:cstheme="majorBidi"/>
        </w:rPr>
        <w:t xml:space="preserve">o zakończeniu przez Uczestników Przedsięwzięcia </w:t>
      </w:r>
      <w:r w:rsidR="004A301B" w:rsidRPr="00166A3B">
        <w:rPr>
          <w:rFonts w:cstheme="majorBidi"/>
        </w:rPr>
        <w:t xml:space="preserve">uczestniczących w Etapie II </w:t>
      </w:r>
      <w:r w:rsidR="00440422" w:rsidRPr="00166A3B">
        <w:rPr>
          <w:rFonts w:cstheme="majorBidi"/>
        </w:rPr>
        <w:t xml:space="preserve">prac badawczo-rozwojowych </w:t>
      </w:r>
      <w:r w:rsidR="00246D93" w:rsidRPr="00166A3B">
        <w:rPr>
          <w:rFonts w:cstheme="majorBidi"/>
        </w:rPr>
        <w:t>stworzone</w:t>
      </w:r>
      <w:r w:rsidR="3A92A32F" w:rsidRPr="00166A3B">
        <w:rPr>
          <w:rFonts w:cstheme="majorBidi"/>
        </w:rPr>
        <w:t xml:space="preserve"> </w:t>
      </w:r>
      <w:r w:rsidR="007C567A" w:rsidRPr="00166A3B">
        <w:rPr>
          <w:rFonts w:cstheme="majorBidi"/>
        </w:rPr>
        <w:t xml:space="preserve">przez nich </w:t>
      </w:r>
      <w:r w:rsidR="00FF2229" w:rsidRPr="00166A3B">
        <w:rPr>
          <w:rFonts w:cstheme="majorBidi"/>
        </w:rPr>
        <w:t>D</w:t>
      </w:r>
      <w:r w:rsidR="00440422" w:rsidRPr="00166A3B">
        <w:rPr>
          <w:rFonts w:cstheme="majorBidi"/>
        </w:rPr>
        <w:t>emonstratory</w:t>
      </w:r>
      <w:r w:rsidR="009C6723" w:rsidRPr="00166A3B">
        <w:rPr>
          <w:rFonts w:cstheme="majorBidi"/>
        </w:rPr>
        <w:t xml:space="preserve">, </w:t>
      </w:r>
      <w:r w:rsidR="004A301B" w:rsidRPr="00166A3B">
        <w:rPr>
          <w:rFonts w:cstheme="majorBidi"/>
        </w:rPr>
        <w:t xml:space="preserve">przy współdziałaniu </w:t>
      </w:r>
      <w:r w:rsidR="009C6723" w:rsidRPr="00166A3B">
        <w:rPr>
          <w:rFonts w:cstheme="majorBidi"/>
        </w:rPr>
        <w:t>Partnera Strategicznego,</w:t>
      </w:r>
      <w:r w:rsidR="00440422" w:rsidRPr="00166A3B">
        <w:rPr>
          <w:rFonts w:cstheme="majorBidi"/>
        </w:rPr>
        <w:t xml:space="preserve"> będą wykorzystane jako źródło danych (</w:t>
      </w:r>
      <w:r w:rsidR="002740D7" w:rsidRPr="00166A3B">
        <w:t xml:space="preserve">w zakresie </w:t>
      </w:r>
      <w:r w:rsidR="00440422" w:rsidRPr="00166A3B">
        <w:rPr>
          <w:rFonts w:cstheme="majorBidi"/>
        </w:rPr>
        <w:t xml:space="preserve">nie objętym ochroną jako prawa własności intelektualnej) dotyczących zastosowania stworzonych </w:t>
      </w:r>
      <w:r w:rsidRPr="00166A3B">
        <w:rPr>
          <w:rFonts w:cstheme="majorBidi"/>
        </w:rPr>
        <w:t>Rozwiązań</w:t>
      </w:r>
      <w:r w:rsidR="002740D7" w:rsidRPr="00166A3B">
        <w:t xml:space="preserve"> dla potrzeb dalszego rozwoju obszaru objętego Przedsięwzięciem przez NCBR</w:t>
      </w:r>
      <w:r w:rsidR="0082368B" w:rsidRPr="00166A3B">
        <w:rPr>
          <w:rFonts w:cstheme="majorBidi"/>
        </w:rPr>
        <w:t xml:space="preserve"> i </w:t>
      </w:r>
      <w:r w:rsidR="00440422" w:rsidRPr="00166A3B">
        <w:rPr>
          <w:rFonts w:cstheme="majorBidi"/>
        </w:rPr>
        <w:t>w domenie publicznej.</w:t>
      </w:r>
    </w:p>
    <w:p w14:paraId="10DC83F1" w14:textId="74B2445E" w:rsidR="00847350" w:rsidRPr="00166A3B" w:rsidRDefault="009C6723" w:rsidP="00A30373">
      <w:pPr>
        <w:pStyle w:val="Akapitzlist"/>
        <w:spacing w:after="0" w:line="240" w:lineRule="auto"/>
        <w:ind w:left="567"/>
        <w:jc w:val="both"/>
      </w:pPr>
      <w:r w:rsidRPr="00166A3B">
        <w:rPr>
          <w:rFonts w:cstheme="majorBidi"/>
        </w:rPr>
        <w:t xml:space="preserve">Po zakończeniu Prac B+R Uczestnik Przedsięwzięcia, który </w:t>
      </w:r>
      <w:r w:rsidR="00246D93" w:rsidRPr="00166A3B">
        <w:rPr>
          <w:rFonts w:cstheme="majorBidi"/>
        </w:rPr>
        <w:t>stworzył</w:t>
      </w:r>
      <w:r w:rsidR="5114392F" w:rsidRPr="00166A3B">
        <w:rPr>
          <w:rFonts w:cstheme="majorBidi"/>
        </w:rPr>
        <w:t xml:space="preserve"> </w:t>
      </w:r>
      <w:r w:rsidRPr="00166A3B">
        <w:rPr>
          <w:rFonts w:cstheme="majorBidi"/>
        </w:rPr>
        <w:t xml:space="preserve">dany Demonstrator, </w:t>
      </w:r>
      <w:r w:rsidR="004E0559" w:rsidRPr="00166A3B">
        <w:rPr>
          <w:rFonts w:cstheme="majorBidi"/>
        </w:rPr>
        <w:t xml:space="preserve">będzie </w:t>
      </w:r>
      <w:r w:rsidRPr="00166A3B">
        <w:rPr>
          <w:rFonts w:cstheme="majorBidi"/>
        </w:rPr>
        <w:t xml:space="preserve">w ramach wynagrodzenia uzyskanego na podstawie Umowy </w:t>
      </w:r>
      <w:r w:rsidR="002740D7" w:rsidRPr="00166A3B">
        <w:t xml:space="preserve">i w zakresie w </w:t>
      </w:r>
      <w:r w:rsidR="00D21F7C" w:rsidRPr="00166A3B">
        <w:rPr>
          <w:rFonts w:cstheme="majorBidi"/>
        </w:rPr>
        <w:t xml:space="preserve">niej określonym </w:t>
      </w:r>
      <w:r w:rsidRPr="00166A3B">
        <w:rPr>
          <w:rFonts w:cstheme="majorBidi"/>
        </w:rPr>
        <w:t>wykonywać</w:t>
      </w:r>
      <w:bookmarkStart w:id="53" w:name="_Hlk53752720"/>
      <w:r w:rsidR="00847350" w:rsidRPr="00166A3B">
        <w:t xml:space="preserve"> na </w:t>
      </w:r>
      <w:r w:rsidRPr="00166A3B">
        <w:rPr>
          <w:rFonts w:cstheme="majorBidi"/>
        </w:rPr>
        <w:t xml:space="preserve">Demonstratorze czynności </w:t>
      </w:r>
      <w:r w:rsidR="0080763E" w:rsidRPr="00166A3B">
        <w:rPr>
          <w:rFonts w:cstheme="majorBidi"/>
        </w:rPr>
        <w:t>w ramach demonstracji technologicznej i testów</w:t>
      </w:r>
      <w:r w:rsidR="00AF7DC3" w:rsidRPr="00166A3B">
        <w:rPr>
          <w:rFonts w:cstheme="majorBidi"/>
        </w:rPr>
        <w:t xml:space="preserve"> opisane </w:t>
      </w:r>
      <w:bookmarkEnd w:id="53"/>
      <w:r w:rsidR="00EB7226" w:rsidRPr="00166A3B">
        <w:rPr>
          <w:rFonts w:cstheme="majorBidi"/>
        </w:rPr>
        <w:t xml:space="preserve">w </w:t>
      </w:r>
      <w:r w:rsidR="00803202" w:rsidRPr="00166A3B">
        <w:rPr>
          <w:rFonts w:cstheme="majorBidi"/>
        </w:rPr>
        <w:t>Umowie</w:t>
      </w:r>
      <w:r w:rsidR="0080763E" w:rsidRPr="00166A3B">
        <w:rPr>
          <w:rFonts w:cstheme="majorBidi"/>
        </w:rPr>
        <w:t>.</w:t>
      </w:r>
      <w:r w:rsidRPr="00166A3B">
        <w:rPr>
          <w:rFonts w:cstheme="majorBidi"/>
        </w:rPr>
        <w:t xml:space="preserve"> </w:t>
      </w:r>
      <w:bookmarkStart w:id="54" w:name="_Hlk53780741"/>
      <w:bookmarkEnd w:id="54"/>
    </w:p>
    <w:p w14:paraId="21714A06" w14:textId="34688D05" w:rsidR="00153DF5" w:rsidRPr="00166A3B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66A3B">
        <w:t>[</w:t>
      </w:r>
      <w:r w:rsidRPr="00166A3B">
        <w:rPr>
          <w:b/>
          <w:bCs/>
        </w:rPr>
        <w:t>Ocena</w:t>
      </w:r>
      <w:r w:rsidRPr="00166A3B">
        <w:t xml:space="preserve">] Ocena propozycji Wnioskodawców/Uczestników Przedsięwzięcia jest dokonywana </w:t>
      </w:r>
      <w:r w:rsidR="009D2D77" w:rsidRPr="00166A3B">
        <w:t xml:space="preserve">na etapie oceny Wniosków, a następnie </w:t>
      </w:r>
      <w:r w:rsidR="009B175B" w:rsidRPr="00166A3B">
        <w:t>w ramach Selekcji</w:t>
      </w:r>
      <w:r w:rsidR="003F27B8" w:rsidRPr="00166A3B">
        <w:t>,</w:t>
      </w:r>
      <w:r w:rsidR="009B175B" w:rsidRPr="00166A3B">
        <w:t xml:space="preserve"> </w:t>
      </w:r>
      <w:r w:rsidR="00C07695" w:rsidRPr="00166A3B">
        <w:t xml:space="preserve">przez ocenę poniższych </w:t>
      </w:r>
      <w:r w:rsidR="005CF5CF" w:rsidRPr="00166A3B">
        <w:t>Wymagań</w:t>
      </w:r>
      <w:r w:rsidR="00C07695" w:rsidRPr="00166A3B">
        <w:t xml:space="preserve"> zgodnie z zasadami </w:t>
      </w:r>
      <w:r w:rsidR="004E09D7" w:rsidRPr="00166A3B">
        <w:t xml:space="preserve">i według punktacji </w:t>
      </w:r>
      <w:r w:rsidR="009B175B" w:rsidRPr="00166A3B">
        <w:t xml:space="preserve">określonych w </w:t>
      </w:r>
      <w:r w:rsidR="00A65A55" w:rsidRPr="00166A3B">
        <w:t>Załączni</w:t>
      </w:r>
      <w:r w:rsidR="009B175B" w:rsidRPr="00166A3B">
        <w:t xml:space="preserve">ku nr </w:t>
      </w:r>
      <w:r w:rsidR="007C6AED" w:rsidRPr="00166A3B">
        <w:rPr>
          <w:rFonts w:cstheme="majorBidi"/>
        </w:rPr>
        <w:t xml:space="preserve">4 i nr </w:t>
      </w:r>
      <w:r w:rsidR="009B175B" w:rsidRPr="00166A3B">
        <w:t>5 do Regulaminu</w:t>
      </w:r>
      <w:r w:rsidRPr="00166A3B">
        <w:t>:</w:t>
      </w:r>
      <w:bookmarkStart w:id="55" w:name="_Hlk53780793"/>
    </w:p>
    <w:p w14:paraId="6928A71A" w14:textId="789A2BA5" w:rsidR="00545F11" w:rsidRPr="00166A3B" w:rsidRDefault="005CF5CF" w:rsidP="00E467D7">
      <w:pPr>
        <w:pStyle w:val="Akapitzlist"/>
        <w:numPr>
          <w:ilvl w:val="1"/>
          <w:numId w:val="32"/>
        </w:numPr>
        <w:ind w:left="993"/>
        <w:jc w:val="both"/>
      </w:pPr>
      <w:r w:rsidRPr="00166A3B">
        <w:t>Wymagań</w:t>
      </w:r>
      <w:r w:rsidR="008545BC" w:rsidRPr="00166A3B">
        <w:t xml:space="preserve"> Formalnych</w:t>
      </w:r>
      <w:r w:rsidR="00153DF5" w:rsidRPr="00166A3B">
        <w:t>, czyli weryfikacji</w:t>
      </w:r>
      <w:r w:rsidR="00A65A55" w:rsidRPr="00166A3B">
        <w:t xml:space="preserve"> w </w:t>
      </w:r>
      <w:r w:rsidR="00545F11" w:rsidRPr="00166A3B">
        <w:t xml:space="preserve">zakresie ich formy, kompletności, </w:t>
      </w:r>
      <w:bookmarkStart w:id="56" w:name="_Hlk59575385"/>
      <w:r w:rsidR="00977E1A" w:rsidRPr="00166A3B">
        <w:t xml:space="preserve">wystąpienia </w:t>
      </w:r>
      <w:bookmarkEnd w:id="56"/>
      <w:r w:rsidR="00545F11" w:rsidRPr="00166A3B">
        <w:t>podstaw wykluczenia Uczestnika Przedsięwzięcia</w:t>
      </w:r>
      <w:r w:rsidR="00977E1A" w:rsidRPr="00166A3B">
        <w:t xml:space="preserve"> (tylko na etapie Postępowania)</w:t>
      </w:r>
      <w:r w:rsidR="00545F11" w:rsidRPr="00166A3B">
        <w:t xml:space="preserve">, a także zgodności ich przedstawienia z określoną w Regulaminie lub Umowie procedurą; </w:t>
      </w:r>
    </w:p>
    <w:p w14:paraId="081E9F48" w14:textId="1B990975" w:rsidR="00153DF5" w:rsidRPr="00166A3B" w:rsidRDefault="005CF5CF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166A3B">
        <w:t>Wymagań</w:t>
      </w:r>
      <w:r w:rsidR="00391EA0" w:rsidRPr="00166A3B">
        <w:t xml:space="preserve"> </w:t>
      </w:r>
      <w:r w:rsidR="001066B4" w:rsidRPr="00166A3B">
        <w:t>Obligatoryjnych</w:t>
      </w:r>
      <w:r w:rsidR="00391EA0" w:rsidRPr="00166A3B">
        <w:t xml:space="preserve"> określonych w </w:t>
      </w:r>
      <w:r w:rsidR="00A65A55" w:rsidRPr="00166A3B">
        <w:t>Załączni</w:t>
      </w:r>
      <w:r w:rsidR="00391EA0" w:rsidRPr="00166A3B">
        <w:t>ku nr 1 do Regulaminu</w:t>
      </w:r>
      <w:r w:rsidR="00153DF5" w:rsidRPr="00166A3B">
        <w:t>, czyli weryfikacji czy dan</w:t>
      </w:r>
      <w:r w:rsidR="001066B4" w:rsidRPr="00166A3B">
        <w:t xml:space="preserve">e Rozwiązanie </w:t>
      </w:r>
      <w:r w:rsidR="00153DF5" w:rsidRPr="00166A3B">
        <w:t xml:space="preserve">spełnia konieczne (minimalne) </w:t>
      </w:r>
      <w:r w:rsidR="6FA4B80B" w:rsidRPr="00166A3B">
        <w:t>Wymagania</w:t>
      </w:r>
      <w:r w:rsidR="00153DF5" w:rsidRPr="00166A3B">
        <w:t xml:space="preserve"> </w:t>
      </w:r>
      <w:r w:rsidR="009D2D77" w:rsidRPr="00166A3B">
        <w:t xml:space="preserve">techniczne </w:t>
      </w:r>
      <w:r w:rsidR="00153DF5" w:rsidRPr="00166A3B">
        <w:t>stawiane przed ni</w:t>
      </w:r>
      <w:r w:rsidR="001066B4" w:rsidRPr="00166A3B">
        <w:t>m</w:t>
      </w:r>
      <w:r w:rsidR="00153DF5" w:rsidRPr="00166A3B">
        <w:t xml:space="preserve"> w ramach Przedsięwzięcia,</w:t>
      </w:r>
      <w:r w:rsidR="005A6AE4" w:rsidRPr="00166A3B">
        <w:rPr>
          <w:rFonts w:cstheme="majorBidi"/>
        </w:rPr>
        <w:t xml:space="preserve"> przy czym Załącznik nr 4 do Regulaminu określa na jakim Etapie dane Wymaganie ma być spełnione,</w:t>
      </w:r>
    </w:p>
    <w:p w14:paraId="589FDAB4" w14:textId="6F2A69FE" w:rsidR="00153DF5" w:rsidRPr="00166A3B" w:rsidRDefault="00153DF5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166A3B">
        <w:t>merytoryczn</w:t>
      </w:r>
      <w:r w:rsidR="001066B4" w:rsidRPr="00166A3B">
        <w:t>ych</w:t>
      </w:r>
      <w:r w:rsidRPr="00166A3B">
        <w:t xml:space="preserve"> </w:t>
      </w:r>
      <w:r w:rsidR="005CF5CF" w:rsidRPr="00166A3B">
        <w:t>Wymagań</w:t>
      </w:r>
      <w:r w:rsidR="00391EA0" w:rsidRPr="00166A3B">
        <w:t xml:space="preserve"> </w:t>
      </w:r>
      <w:r w:rsidR="001066B4" w:rsidRPr="00166A3B">
        <w:t>Konkursowych</w:t>
      </w:r>
      <w:r w:rsidR="00391EA0" w:rsidRPr="00166A3B">
        <w:t xml:space="preserve"> określonych w </w:t>
      </w:r>
      <w:r w:rsidR="00A65A55" w:rsidRPr="00166A3B">
        <w:t>Załączni</w:t>
      </w:r>
      <w:r w:rsidR="00391EA0" w:rsidRPr="00166A3B">
        <w:t>ku nr 1 do Regulaminu</w:t>
      </w:r>
      <w:r w:rsidRPr="00166A3B">
        <w:t>, czyli w</w:t>
      </w:r>
      <w:r w:rsidR="007C20AA" w:rsidRPr="00166A3B">
        <w:t xml:space="preserve">eryfikacji w jakim stopniu </w:t>
      </w:r>
      <w:r w:rsidR="001066B4" w:rsidRPr="00166A3B">
        <w:t>dane Rozwiązanie</w:t>
      </w:r>
      <w:r w:rsidR="007C20AA" w:rsidRPr="00166A3B">
        <w:t xml:space="preserve"> wypada w </w:t>
      </w:r>
      <w:r w:rsidR="00FC1427" w:rsidRPr="00166A3B">
        <w:t xml:space="preserve">zestawieniu </w:t>
      </w:r>
      <w:r w:rsidR="001066B4" w:rsidRPr="00166A3B">
        <w:t xml:space="preserve">z </w:t>
      </w:r>
      <w:r w:rsidR="6C4BA7F2" w:rsidRPr="00166A3B">
        <w:t>K</w:t>
      </w:r>
      <w:r w:rsidR="001066B4" w:rsidRPr="00166A3B">
        <w:t>ryteriami stawianymi przez NCBR</w:t>
      </w:r>
      <w:r w:rsidR="007C20AA" w:rsidRPr="00166A3B">
        <w:t xml:space="preserve"> </w:t>
      </w:r>
      <w:r w:rsidR="00293233" w:rsidRPr="00166A3B">
        <w:t xml:space="preserve">oraz w </w:t>
      </w:r>
      <w:r w:rsidR="007C20AA" w:rsidRPr="00166A3B">
        <w:t xml:space="preserve">porównaniu z innymi </w:t>
      </w:r>
      <w:r w:rsidR="001066B4" w:rsidRPr="00166A3B">
        <w:t xml:space="preserve">Rozwiązaniami </w:t>
      </w:r>
      <w:r w:rsidR="007C20AA" w:rsidRPr="00166A3B">
        <w:t xml:space="preserve">tworzonymi w ramach </w:t>
      </w:r>
      <w:r w:rsidR="00873EB6" w:rsidRPr="00166A3B">
        <w:rPr>
          <w:rFonts w:cstheme="majorBidi"/>
        </w:rPr>
        <w:t xml:space="preserve">danego </w:t>
      </w:r>
      <w:r w:rsidR="0009384D" w:rsidRPr="00166A3B">
        <w:rPr>
          <w:rFonts w:cstheme="majorBidi"/>
        </w:rPr>
        <w:t>Strumieni</w:t>
      </w:r>
      <w:r w:rsidR="00EB7226" w:rsidRPr="00166A3B">
        <w:rPr>
          <w:rFonts w:cstheme="majorBidi"/>
        </w:rPr>
        <w:t>a</w:t>
      </w:r>
      <w:r w:rsidR="00873EB6" w:rsidRPr="00166A3B">
        <w:rPr>
          <w:rFonts w:cstheme="majorBidi"/>
        </w:rPr>
        <w:t xml:space="preserve"> </w:t>
      </w:r>
      <w:r w:rsidR="007C20AA" w:rsidRPr="00166A3B">
        <w:t xml:space="preserve">Przedsięwzięcia, w sposób umożliwiający selekcję na kolejnych etapach najlepiej rokujących </w:t>
      </w:r>
      <w:r w:rsidR="008D45B0" w:rsidRPr="00166A3B">
        <w:t>Rozwiązań</w:t>
      </w:r>
      <w:r w:rsidR="007C20AA" w:rsidRPr="00166A3B">
        <w:t>,</w:t>
      </w:r>
    </w:p>
    <w:p w14:paraId="339F3634" w14:textId="7D147B23" w:rsidR="007C20AA" w:rsidRPr="00166A3B" w:rsidRDefault="00391EA0" w:rsidP="001036B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166A3B">
        <w:t>merytorycznych</w:t>
      </w:r>
      <w:r w:rsidR="004E09D7" w:rsidRPr="00166A3B">
        <w:t xml:space="preserve"> </w:t>
      </w:r>
      <w:r w:rsidR="005CF5CF" w:rsidRPr="00166A3B">
        <w:t>Wymagań</w:t>
      </w:r>
      <w:r w:rsidR="004E09D7" w:rsidRPr="00166A3B">
        <w:t xml:space="preserve"> Jakościowych </w:t>
      </w:r>
      <w:r w:rsidRPr="00166A3B">
        <w:t xml:space="preserve">określonych w </w:t>
      </w:r>
      <w:r w:rsidR="00A65A55" w:rsidRPr="00166A3B">
        <w:t>Załączni</w:t>
      </w:r>
      <w:r w:rsidRPr="00166A3B">
        <w:t xml:space="preserve">ku nr 1 do Regulaminu, </w:t>
      </w:r>
      <w:r w:rsidR="00042A14" w:rsidRPr="00166A3B">
        <w:t xml:space="preserve">służących weryfikacji jakości proponowanego przez Uczestnika Przedsięwzięcia </w:t>
      </w:r>
      <w:r w:rsidR="00042A14" w:rsidRPr="00166A3B">
        <w:lastRenderedPageBreak/>
        <w:t xml:space="preserve">Rozwiązania i weryfikowanych w porównaniu z innymi Rozwiązaniami tworzonymi w ramach </w:t>
      </w:r>
      <w:r w:rsidR="00042A14" w:rsidRPr="00166A3B">
        <w:rPr>
          <w:rFonts w:cstheme="majorBidi"/>
        </w:rPr>
        <w:t xml:space="preserve">danego </w:t>
      </w:r>
      <w:r w:rsidR="0009384D" w:rsidRPr="00166A3B">
        <w:rPr>
          <w:rFonts w:cstheme="majorBidi"/>
        </w:rPr>
        <w:t>Strumieni</w:t>
      </w:r>
      <w:r w:rsidR="00EB7226" w:rsidRPr="00166A3B">
        <w:rPr>
          <w:rFonts w:cstheme="majorBidi"/>
        </w:rPr>
        <w:t>a</w:t>
      </w:r>
      <w:r w:rsidR="00042A14" w:rsidRPr="00166A3B">
        <w:rPr>
          <w:rFonts w:cstheme="majorBidi"/>
        </w:rPr>
        <w:t xml:space="preserve"> </w:t>
      </w:r>
      <w:r w:rsidR="00042A14" w:rsidRPr="00166A3B">
        <w:t>Przedsięwzięcia</w:t>
      </w:r>
      <w:r w:rsidR="007C20AA" w:rsidRPr="00166A3B">
        <w:rPr>
          <w:rFonts w:cstheme="majorBidi"/>
        </w:rPr>
        <w:t>.</w:t>
      </w:r>
    </w:p>
    <w:p w14:paraId="24D39065" w14:textId="6D9363B2" w:rsidR="00D96404" w:rsidRPr="00166A3B" w:rsidRDefault="00D96404" w:rsidP="04AB98BD">
      <w:pPr>
        <w:spacing w:after="0" w:line="240" w:lineRule="auto"/>
        <w:ind w:left="567"/>
        <w:jc w:val="both"/>
      </w:pPr>
      <w:r w:rsidRPr="00166A3B">
        <w:t xml:space="preserve">W wyniku </w:t>
      </w:r>
      <w:r w:rsidR="00672B95" w:rsidRPr="00166A3B">
        <w:t xml:space="preserve">ww. </w:t>
      </w:r>
      <w:r w:rsidRPr="00166A3B">
        <w:t>oceny Uczestnik Przedsięwzięcia może uzyskać:</w:t>
      </w:r>
    </w:p>
    <w:p w14:paraId="2972D01E" w14:textId="77777777" w:rsidR="00D96404" w:rsidRPr="00166A3B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166A3B">
        <w:t>Wynik Negatywny:</w:t>
      </w:r>
    </w:p>
    <w:p w14:paraId="56367DE4" w14:textId="55D7F707" w:rsidR="00D96404" w:rsidRPr="00166A3B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166A3B">
        <w:t>w ramach Postępowania skutkujący niedopuszczeniem Wnioskodawcy do zawarcia Umowy</w:t>
      </w:r>
      <w:r w:rsidRPr="00166A3B">
        <w:rPr>
          <w:rFonts w:cstheme="majorHAnsi"/>
        </w:rPr>
        <w:t xml:space="preserve"> w danym </w:t>
      </w:r>
      <w:r w:rsidR="007456F6" w:rsidRPr="00166A3B">
        <w:rPr>
          <w:rFonts w:cstheme="majorHAnsi"/>
        </w:rPr>
        <w:t>Strumieniu</w:t>
      </w:r>
      <w:r w:rsidRPr="00166A3B">
        <w:t>,</w:t>
      </w:r>
    </w:p>
    <w:p w14:paraId="625FEB09" w14:textId="184CFE35" w:rsidR="00D96404" w:rsidRPr="00166A3B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166A3B">
        <w:t xml:space="preserve">w ramach Umowy skutkujący </w:t>
      </w:r>
      <w:r w:rsidR="00DE278F" w:rsidRPr="00166A3B">
        <w:t xml:space="preserve">– co do zasady – </w:t>
      </w:r>
      <w:r w:rsidRPr="00166A3B">
        <w:t xml:space="preserve">uznaniem przedmiotu danego Etapu za niewykonany i skutkujący wygaśnięciem </w:t>
      </w:r>
      <w:r w:rsidR="7666427C" w:rsidRPr="00166A3B">
        <w:t>U</w:t>
      </w:r>
      <w:r w:rsidRPr="00166A3B">
        <w:t>mowy z danym Uczestnikiem Przedsięwzięcia,</w:t>
      </w:r>
    </w:p>
    <w:p w14:paraId="3F2E6D99" w14:textId="2E20A35A" w:rsidR="00D96404" w:rsidRPr="00166A3B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166A3B">
        <w:t>Wynik Pozytywny:</w:t>
      </w:r>
    </w:p>
    <w:p w14:paraId="0877160E" w14:textId="2276E469" w:rsidR="00D96404" w:rsidRPr="00166A3B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166A3B">
        <w:t>w ramach Postępowania skutkujący dopuszczeniem Wnioskodawcy do zawarcia Umowy</w:t>
      </w:r>
      <w:r w:rsidRPr="00166A3B">
        <w:rPr>
          <w:rFonts w:cstheme="majorHAnsi"/>
        </w:rPr>
        <w:t xml:space="preserve"> w danym </w:t>
      </w:r>
      <w:r w:rsidR="007456F6" w:rsidRPr="00166A3B">
        <w:rPr>
          <w:rFonts w:cstheme="majorHAnsi"/>
        </w:rPr>
        <w:t>Strumieniu</w:t>
      </w:r>
      <w:r w:rsidRPr="00166A3B">
        <w:t>,</w:t>
      </w:r>
    </w:p>
    <w:p w14:paraId="5B95C7F0" w14:textId="15C4E6A7" w:rsidR="00D96404" w:rsidRPr="00166A3B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166A3B">
        <w:t>w ramach Umowy skutkujący uznaniem przedmiotu danego Etapu, z uwzględnieniem dopuszczalnej</w:t>
      </w:r>
      <w:r w:rsidRPr="00166A3B">
        <w:rPr>
          <w:rFonts w:cstheme="majorBidi"/>
        </w:rPr>
        <w:t xml:space="preserve"> </w:t>
      </w:r>
      <w:r w:rsidRPr="00166A3B">
        <w:t xml:space="preserve">Granicy Błędu, za wykonany zgodnie z Umową i skutkujący wygaśnięciem </w:t>
      </w:r>
      <w:r w:rsidR="55B8B515" w:rsidRPr="00166A3B">
        <w:t>U</w:t>
      </w:r>
      <w:r w:rsidRPr="00166A3B">
        <w:t xml:space="preserve">mowy z danym Uczestnikiem Przedsięwzięcia wskutek </w:t>
      </w:r>
      <w:r w:rsidR="3ED66F97" w:rsidRPr="00166A3B">
        <w:t xml:space="preserve">tego, że pomimo Wyniku Pozytywnego nie był wśród </w:t>
      </w:r>
      <w:r w:rsidR="3962D3FF" w:rsidRPr="00166A3B">
        <w:t xml:space="preserve">najlepszych Uczestników Przedsięwzięcia i przez to nie uzyskał </w:t>
      </w:r>
      <w:r w:rsidR="3ED66F97" w:rsidRPr="00166A3B">
        <w:t xml:space="preserve">dopuszczenia go </w:t>
      </w:r>
      <w:r w:rsidR="00DB7EAB" w:rsidRPr="00166A3B">
        <w:t xml:space="preserve">do kolejnego Etapu </w:t>
      </w:r>
      <w:r w:rsidR="00DB7EAB" w:rsidRPr="00166A3B">
        <w:rPr>
          <w:rFonts w:cstheme="majorBidi"/>
        </w:rPr>
        <w:t xml:space="preserve">w danym </w:t>
      </w:r>
      <w:r w:rsidR="007456F6" w:rsidRPr="00166A3B">
        <w:rPr>
          <w:rFonts w:cstheme="majorBidi"/>
        </w:rPr>
        <w:t>Strumieniu</w:t>
      </w:r>
      <w:r w:rsidR="003B070C" w:rsidRPr="00166A3B">
        <w:rPr>
          <w:rFonts w:cstheme="majorBidi"/>
        </w:rPr>
        <w:t xml:space="preserve"> </w:t>
      </w:r>
      <w:r w:rsidR="003B070C" w:rsidRPr="00166A3B">
        <w:t>albo w ramach Etapu II - zakończenia Prac B+R w ramach Etapu II bez uprawnienia do Wynagrodzenia Uzupełniającego za Etap II</w:t>
      </w:r>
      <w:r w:rsidRPr="00166A3B">
        <w:t>,</w:t>
      </w:r>
    </w:p>
    <w:p w14:paraId="35277A21" w14:textId="3DD14EBD" w:rsidR="00D96404" w:rsidRPr="00166A3B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166A3B">
        <w:t xml:space="preserve">Wynikiem Pozytywnym z Dopuszczeniem do Etapu </w:t>
      </w:r>
      <w:r w:rsidR="00467E37" w:rsidRPr="00166A3B">
        <w:t xml:space="preserve">II </w:t>
      </w:r>
      <w:r w:rsidRPr="00166A3B">
        <w:t xml:space="preserve">- skutkujący uznaniem </w:t>
      </w:r>
      <w:r w:rsidR="00467E37" w:rsidRPr="00166A3B">
        <w:t>Wyników Prac Etapu I</w:t>
      </w:r>
      <w:r w:rsidRPr="00166A3B">
        <w:t>, z uwzględnieniem dopuszczalnej Granicy Błędu, za wykonan</w:t>
      </w:r>
      <w:r w:rsidR="00467E37" w:rsidRPr="00166A3B">
        <w:t>e</w:t>
      </w:r>
      <w:r w:rsidRPr="00166A3B">
        <w:t xml:space="preserve"> zgodnie z Umową i skutkujący dopuszczeniem Uczestnika Przedsięwzięcia do Etapu</w:t>
      </w:r>
      <w:r w:rsidRPr="00166A3B">
        <w:rPr>
          <w:rFonts w:cstheme="majorHAnsi"/>
        </w:rPr>
        <w:t xml:space="preserve"> </w:t>
      </w:r>
      <w:r w:rsidR="00467E37" w:rsidRPr="00166A3B">
        <w:rPr>
          <w:rFonts w:cstheme="majorHAnsi"/>
        </w:rPr>
        <w:t xml:space="preserve">II </w:t>
      </w:r>
      <w:r w:rsidRPr="00166A3B">
        <w:rPr>
          <w:rFonts w:cstheme="majorHAnsi"/>
        </w:rPr>
        <w:t xml:space="preserve">w danym </w:t>
      </w:r>
      <w:r w:rsidR="007456F6" w:rsidRPr="00166A3B">
        <w:rPr>
          <w:rFonts w:cstheme="majorHAnsi"/>
        </w:rPr>
        <w:t>Strumieniu</w:t>
      </w:r>
      <w:r w:rsidRPr="00166A3B">
        <w:t>,</w:t>
      </w:r>
    </w:p>
    <w:p w14:paraId="33B9555B" w14:textId="43423CE3" w:rsidR="00DB7EAB" w:rsidRPr="00166A3B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166A3B">
        <w:t>Wynik Końcowy Pozytywny – w przypadku, gdy Demonstrator</w:t>
      </w:r>
      <w:r w:rsidR="00EB7226" w:rsidRPr="00166A3B">
        <w:t xml:space="preserve"> </w:t>
      </w:r>
      <w:r w:rsidRPr="00166A3B">
        <w:t>wykonany</w:t>
      </w:r>
      <w:r w:rsidR="00EB7226" w:rsidRPr="00166A3B">
        <w:t xml:space="preserve"> (w Strumieniu 1: Demonstratory wykonane) </w:t>
      </w:r>
      <w:r w:rsidRPr="00166A3B">
        <w:t>przez Uczestnika Przedsięwzięcia</w:t>
      </w:r>
      <w:r w:rsidR="00EC1BE1" w:rsidRPr="00166A3B">
        <w:t xml:space="preserve"> w </w:t>
      </w:r>
      <w:r w:rsidRPr="00166A3B">
        <w:rPr>
          <w:rFonts w:cstheme="majorHAnsi"/>
        </w:rPr>
        <w:t xml:space="preserve">danym </w:t>
      </w:r>
      <w:r w:rsidR="007456F6" w:rsidRPr="00166A3B">
        <w:rPr>
          <w:rFonts w:cstheme="majorHAnsi"/>
        </w:rPr>
        <w:t>Strumieniu</w:t>
      </w:r>
      <w:r w:rsidRPr="00166A3B">
        <w:t xml:space="preserve"> przeszedł pomyślnie </w:t>
      </w:r>
      <w:r w:rsidRPr="00166A3B">
        <w:rPr>
          <w:rFonts w:cstheme="majorHAnsi"/>
        </w:rPr>
        <w:t>testy</w:t>
      </w:r>
      <w:r w:rsidR="00913902" w:rsidRPr="00166A3B">
        <w:t xml:space="preserve"> </w:t>
      </w:r>
      <w:r w:rsidR="003B070C" w:rsidRPr="00166A3B">
        <w:t xml:space="preserve">i </w:t>
      </w:r>
      <w:r w:rsidR="0039764F" w:rsidRPr="00166A3B">
        <w:t xml:space="preserve">Uczestnik Przedsięwzięcia </w:t>
      </w:r>
      <w:r w:rsidR="003B070C" w:rsidRPr="00166A3B">
        <w:t>jest uprawniony do Wynagrodzenia Uzupełniającego za Etap II</w:t>
      </w:r>
      <w:r w:rsidRPr="00166A3B">
        <w:t>.</w:t>
      </w:r>
    </w:p>
    <w:p w14:paraId="32AED751" w14:textId="5F26B5EB" w:rsidR="00E52F1E" w:rsidRPr="00166A3B" w:rsidRDefault="00E52F1E" w:rsidP="544C7337">
      <w:pPr>
        <w:spacing w:after="0" w:line="240" w:lineRule="auto"/>
        <w:ind w:left="567"/>
        <w:jc w:val="both"/>
      </w:pPr>
      <w:r w:rsidRPr="00166A3B">
        <w:t xml:space="preserve">W toku realizacji </w:t>
      </w:r>
      <w:r w:rsidR="00C03C84" w:rsidRPr="00166A3B">
        <w:t xml:space="preserve">Umowy </w:t>
      </w:r>
      <w:r w:rsidRPr="00166A3B">
        <w:t>Uczestnik Przedsięwzięcia ma możliwość – w celu uzyskania lepszego wyniku w ramach Selekcji</w:t>
      </w:r>
      <w:r w:rsidR="00174128" w:rsidRPr="00166A3B">
        <w:t xml:space="preserve"> Etapu I</w:t>
      </w:r>
      <w:r w:rsidRPr="00166A3B">
        <w:t xml:space="preserve"> – oferowania NCBR lepszych warunków realizacji zamówienia, </w:t>
      </w:r>
      <w:r w:rsidR="0052269F" w:rsidRPr="00166A3B">
        <w:t>w ramach Postąpienia</w:t>
      </w:r>
      <w:r w:rsidRPr="00166A3B">
        <w:t xml:space="preserve">. W toku realizacji Przedsięwzięcia, poza </w:t>
      </w:r>
      <w:r w:rsidR="0052269F" w:rsidRPr="00166A3B">
        <w:t xml:space="preserve">jednoznacznie </w:t>
      </w:r>
      <w:r w:rsidR="00581301" w:rsidRPr="00166A3B">
        <w:rPr>
          <w:rFonts w:cstheme="majorBidi"/>
        </w:rPr>
        <w:t xml:space="preserve">określoną w Umowie </w:t>
      </w:r>
      <w:r w:rsidR="00E810FE" w:rsidRPr="00166A3B">
        <w:t>(art. 10 §3</w:t>
      </w:r>
      <w:r w:rsidR="00E810FE" w:rsidRPr="00166A3B">
        <w:rPr>
          <w:rFonts w:cstheme="majorBidi"/>
        </w:rPr>
        <w:t>)</w:t>
      </w:r>
      <w:r w:rsidR="006B62F9" w:rsidRPr="00166A3B">
        <w:rPr>
          <w:rFonts w:cstheme="majorBidi"/>
        </w:rPr>
        <w:t xml:space="preserve"> i Załączniku nr 1 do Regulaminu </w:t>
      </w:r>
      <w:r w:rsidR="006B62F9" w:rsidRPr="00166A3B">
        <w:t>Granicą Błędu</w:t>
      </w:r>
      <w:r w:rsidRPr="00166A3B">
        <w:rPr>
          <w:rFonts w:cstheme="majorBidi"/>
        </w:rPr>
        <w:t>,</w:t>
      </w:r>
      <w:r w:rsidRPr="00166A3B">
        <w:t xml:space="preserve"> Wykonawca nie może pogarszać</w:t>
      </w:r>
      <w:r w:rsidR="00A90917" w:rsidRPr="00166A3B">
        <w:t xml:space="preserve">, </w:t>
      </w:r>
      <w:r w:rsidR="00675C9A" w:rsidRPr="00166A3B">
        <w:t xml:space="preserve">z </w:t>
      </w:r>
      <w:r w:rsidR="00A90917" w:rsidRPr="00166A3B">
        <w:t>perspektyw</w:t>
      </w:r>
      <w:r w:rsidR="00675C9A" w:rsidRPr="00166A3B">
        <w:t>y</w:t>
      </w:r>
      <w:r w:rsidR="00A90917" w:rsidRPr="00166A3B">
        <w:t xml:space="preserve"> NCBR, </w:t>
      </w:r>
      <w:r w:rsidRPr="00166A3B">
        <w:t>wskazanych we Wniosku</w:t>
      </w:r>
      <w:r w:rsidR="00A90917" w:rsidRPr="00166A3B">
        <w:t xml:space="preserve"> warunków zamówienia</w:t>
      </w:r>
      <w:r w:rsidR="005D4D93" w:rsidRPr="00166A3B">
        <w:t>,</w:t>
      </w:r>
      <w:r w:rsidRPr="00166A3B">
        <w:t xml:space="preserve"> pod rygorem </w:t>
      </w:r>
      <w:r w:rsidR="005D4D93" w:rsidRPr="00166A3B">
        <w:t xml:space="preserve">jego </w:t>
      </w:r>
      <w:r w:rsidRPr="00166A3B">
        <w:t>wykluczenia z dalszego udziału w Przedsięwzięciu</w:t>
      </w:r>
      <w:r w:rsidR="005E4FFB" w:rsidRPr="00166A3B">
        <w:t>.</w:t>
      </w:r>
    </w:p>
    <w:bookmarkEnd w:id="55"/>
    <w:p w14:paraId="2E48E05B" w14:textId="0D898234" w:rsidR="005E17C1" w:rsidRPr="00166A3B" w:rsidRDefault="00355D32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166A3B">
        <w:rPr>
          <w:rFonts w:cstheme="majorHAnsi"/>
        </w:rPr>
        <w:t>[</w:t>
      </w:r>
      <w:r w:rsidR="003A0CFA" w:rsidRPr="00166A3B">
        <w:rPr>
          <w:rFonts w:cstheme="majorHAnsi"/>
          <w:b/>
          <w:bCs/>
        </w:rPr>
        <w:t>Komercjalizacja</w:t>
      </w:r>
      <w:r w:rsidRPr="00166A3B">
        <w:rPr>
          <w:rFonts w:cstheme="majorHAnsi"/>
          <w:b/>
          <w:bCs/>
        </w:rPr>
        <w:t xml:space="preserve"> </w:t>
      </w:r>
      <w:r w:rsidR="00022552" w:rsidRPr="00166A3B">
        <w:rPr>
          <w:rFonts w:cstheme="majorHAnsi"/>
          <w:b/>
          <w:bCs/>
        </w:rPr>
        <w:t>Rozwiązania</w:t>
      </w:r>
      <w:r w:rsidR="00C22C29" w:rsidRPr="00166A3B">
        <w:rPr>
          <w:rFonts w:cstheme="majorHAnsi"/>
          <w:b/>
          <w:bCs/>
        </w:rPr>
        <w:t xml:space="preserve"> oraz „</w:t>
      </w:r>
      <w:r w:rsidR="00C22C29" w:rsidRPr="00166A3B">
        <w:rPr>
          <w:b/>
          <w:bCs/>
          <w:color w:val="000000" w:themeColor="text1"/>
        </w:rPr>
        <w:t xml:space="preserve">Rekomendacja Wykonawcy – </w:t>
      </w:r>
      <w:r w:rsidR="007518D0" w:rsidRPr="00166A3B">
        <w:rPr>
          <w:b/>
          <w:bCs/>
          <w:color w:val="000000" w:themeColor="text1"/>
        </w:rPr>
        <w:t>dobre praktyki dostarczania i magazynowania ciepła i chłodu</w:t>
      </w:r>
      <w:r w:rsidR="00C22C29" w:rsidRPr="00166A3B">
        <w:rPr>
          <w:b/>
          <w:bCs/>
          <w:color w:val="000000" w:themeColor="text1"/>
        </w:rPr>
        <w:t>”</w:t>
      </w:r>
      <w:r w:rsidRPr="00166A3B">
        <w:rPr>
          <w:rFonts w:cstheme="majorHAnsi"/>
        </w:rPr>
        <w:t xml:space="preserve">] Podstawowym założeniem Przedsięwzięcia jest możliwość </w:t>
      </w:r>
      <w:r w:rsidR="002B231B" w:rsidRPr="00166A3B">
        <w:rPr>
          <w:rFonts w:cstheme="majorHAnsi"/>
        </w:rPr>
        <w:t>późniejszego</w:t>
      </w:r>
      <w:r w:rsidRPr="00166A3B">
        <w:rPr>
          <w:rFonts w:cstheme="majorHAnsi"/>
        </w:rPr>
        <w:t xml:space="preserve"> wykorzystania </w:t>
      </w:r>
      <w:r w:rsidR="00022552" w:rsidRPr="00166A3B">
        <w:rPr>
          <w:rFonts w:cstheme="majorHAnsi"/>
        </w:rPr>
        <w:t>Rozwiązania</w:t>
      </w:r>
      <w:r w:rsidR="003F0A99" w:rsidRPr="00166A3B">
        <w:rPr>
          <w:rFonts w:cstheme="majorHAnsi"/>
        </w:rPr>
        <w:t xml:space="preserve"> opracowanego w każdym </w:t>
      </w:r>
      <w:r w:rsidR="007456F6" w:rsidRPr="00166A3B">
        <w:rPr>
          <w:rFonts w:cstheme="majorHAnsi"/>
        </w:rPr>
        <w:t>Strumieniu</w:t>
      </w:r>
      <w:r w:rsidR="00EB7226" w:rsidRPr="00166A3B">
        <w:rPr>
          <w:rFonts w:cstheme="majorHAnsi"/>
        </w:rPr>
        <w:t xml:space="preserve"> przez jego twórcę – Uczestnika Przedsięwzięcia</w:t>
      </w:r>
      <w:r w:rsidRPr="00166A3B">
        <w:rPr>
          <w:rFonts w:cstheme="majorHAnsi"/>
        </w:rPr>
        <w:t>, z uwzględnieniem je</w:t>
      </w:r>
      <w:r w:rsidR="00022552" w:rsidRPr="00166A3B">
        <w:rPr>
          <w:rFonts w:cstheme="majorHAnsi"/>
        </w:rPr>
        <w:t>go przyszłych</w:t>
      </w:r>
      <w:r w:rsidRPr="00166A3B">
        <w:rPr>
          <w:rFonts w:cstheme="majorHAnsi"/>
        </w:rPr>
        <w:t xml:space="preserve"> modyfikacji, w obrocie gospodarczym</w:t>
      </w:r>
      <w:r w:rsidR="002B231B" w:rsidRPr="00166A3B">
        <w:rPr>
          <w:rFonts w:cstheme="majorHAnsi"/>
        </w:rPr>
        <w:t>,</w:t>
      </w:r>
      <w:r w:rsidRPr="00166A3B">
        <w:rPr>
          <w:rFonts w:cstheme="majorHAnsi"/>
        </w:rPr>
        <w:t xml:space="preserve"> poza </w:t>
      </w:r>
      <w:r w:rsidR="00B73961" w:rsidRPr="00166A3B">
        <w:rPr>
          <w:rFonts w:cstheme="majorHAnsi"/>
        </w:rPr>
        <w:t xml:space="preserve">Przedsięwzięciem. </w:t>
      </w:r>
      <w:r w:rsidR="003F0A99" w:rsidRPr="00166A3B">
        <w:rPr>
          <w:rFonts w:cstheme="majorHAnsi"/>
        </w:rPr>
        <w:t>Z</w:t>
      </w:r>
      <w:r w:rsidR="00B73961" w:rsidRPr="00166A3B">
        <w:rPr>
          <w:rFonts w:cstheme="majorHAnsi"/>
        </w:rPr>
        <w:t xml:space="preserve">asady </w:t>
      </w:r>
      <w:r w:rsidR="003F0A99" w:rsidRPr="00166A3B">
        <w:rPr>
          <w:rFonts w:cstheme="majorHAnsi"/>
        </w:rPr>
        <w:t xml:space="preserve">Przedsięwzięcia </w:t>
      </w:r>
      <w:r w:rsidR="00B73961" w:rsidRPr="00166A3B">
        <w:rPr>
          <w:rFonts w:cstheme="majorHAnsi"/>
        </w:rPr>
        <w:t xml:space="preserve">nakładają na Uczestników Przedsięwzięcia zobowiązanie do późniejszej komercjalizacji </w:t>
      </w:r>
      <w:r w:rsidR="00022552" w:rsidRPr="00166A3B">
        <w:rPr>
          <w:rFonts w:cstheme="majorHAnsi"/>
        </w:rPr>
        <w:t>Rozwiązania</w:t>
      </w:r>
      <w:r w:rsidR="00830F38" w:rsidRPr="00166A3B">
        <w:rPr>
          <w:rFonts w:cstheme="majorHAnsi"/>
        </w:rPr>
        <w:t>, zasadniczo o charakterze pasywnym</w:t>
      </w:r>
      <w:r w:rsidR="00B73961" w:rsidRPr="00166A3B">
        <w:rPr>
          <w:rFonts w:cstheme="majorHAnsi"/>
        </w:rPr>
        <w:t>.</w:t>
      </w:r>
    </w:p>
    <w:p w14:paraId="3CD3C406" w14:textId="564DADB3" w:rsidR="00D30AD7" w:rsidRPr="00166A3B" w:rsidRDefault="00B73961" w:rsidP="005E17C1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166A3B">
        <w:rPr>
          <w:rFonts w:cstheme="majorHAnsi"/>
        </w:rPr>
        <w:t>Jednocześnie Przedsięwzięcie</w:t>
      </w:r>
      <w:r w:rsidR="00E213C7" w:rsidRPr="00166A3B">
        <w:rPr>
          <w:rFonts w:cstheme="majorHAnsi"/>
        </w:rPr>
        <w:t>, z zastrzeżeniem Wariantu B,</w:t>
      </w:r>
      <w:r w:rsidRPr="00166A3B">
        <w:rPr>
          <w:rFonts w:cstheme="majorHAnsi"/>
        </w:rPr>
        <w:t xml:space="preserve"> przewiduje uprawnienie NCBR do niezależnej, przy ograniczeniu </w:t>
      </w:r>
      <w:r w:rsidR="00455D70" w:rsidRPr="00166A3B">
        <w:rPr>
          <w:rFonts w:cstheme="majorHAnsi"/>
        </w:rPr>
        <w:t>w Umowie</w:t>
      </w:r>
      <w:r w:rsidR="003A0CFA" w:rsidRPr="00166A3B">
        <w:rPr>
          <w:rFonts w:cstheme="majorHAnsi"/>
        </w:rPr>
        <w:t xml:space="preserve"> </w:t>
      </w:r>
      <w:r w:rsidRPr="00166A3B">
        <w:rPr>
          <w:rFonts w:cstheme="majorHAnsi"/>
        </w:rPr>
        <w:t>przypadków i zakresu działania NCBR,</w:t>
      </w:r>
      <w:r w:rsidR="003A0CFA" w:rsidRPr="00166A3B">
        <w:rPr>
          <w:rFonts w:cstheme="majorHAnsi"/>
        </w:rPr>
        <w:t xml:space="preserve"> komercjalizacji </w:t>
      </w:r>
      <w:r w:rsidR="00022552" w:rsidRPr="00166A3B">
        <w:rPr>
          <w:rFonts w:cstheme="majorHAnsi"/>
        </w:rPr>
        <w:t>Rozwiązania</w:t>
      </w:r>
      <w:r w:rsidR="003A0CFA" w:rsidRPr="00166A3B">
        <w:rPr>
          <w:rFonts w:cstheme="majorHAnsi"/>
        </w:rPr>
        <w:t xml:space="preserve"> bez bezpośredniego udziału Uczestnika Przedsięwzięcia, który </w:t>
      </w:r>
      <w:r w:rsidR="00022552" w:rsidRPr="00166A3B">
        <w:rPr>
          <w:rFonts w:cstheme="majorHAnsi"/>
        </w:rPr>
        <w:t>je</w:t>
      </w:r>
      <w:r w:rsidR="003A0CFA" w:rsidRPr="00166A3B">
        <w:rPr>
          <w:rFonts w:cstheme="majorHAnsi"/>
        </w:rPr>
        <w:t xml:space="preserve"> opracował</w:t>
      </w:r>
      <w:r w:rsidR="00977E1A" w:rsidRPr="00166A3B">
        <w:rPr>
          <w:rFonts w:cstheme="majorBidi"/>
        </w:rPr>
        <w:t>. Uprawnienie to ma na</w:t>
      </w:r>
      <w:r w:rsidR="003A0CFA" w:rsidRPr="00166A3B">
        <w:rPr>
          <w:rFonts w:cstheme="majorHAnsi"/>
        </w:rPr>
        <w:t xml:space="preserve"> celu zabezpieczenia </w:t>
      </w:r>
      <w:r w:rsidR="00022552" w:rsidRPr="00166A3B">
        <w:rPr>
          <w:rFonts w:cstheme="majorHAnsi"/>
        </w:rPr>
        <w:t>NCBR</w:t>
      </w:r>
      <w:r w:rsidR="00921044" w:rsidRPr="00166A3B">
        <w:rPr>
          <w:rFonts w:cstheme="majorHAnsi"/>
        </w:rPr>
        <w:t>, ale i</w:t>
      </w:r>
      <w:r w:rsidR="003A0CFA" w:rsidRPr="00166A3B">
        <w:rPr>
          <w:rFonts w:cstheme="majorHAnsi"/>
        </w:rPr>
        <w:t xml:space="preserve"> </w:t>
      </w:r>
      <w:r w:rsidR="002B231B" w:rsidRPr="00166A3B">
        <w:rPr>
          <w:rFonts w:cstheme="majorHAnsi"/>
        </w:rPr>
        <w:t>potencjalnych interesariuszy Rozwiązania</w:t>
      </w:r>
      <w:r w:rsidR="005E17C1" w:rsidRPr="00166A3B">
        <w:rPr>
          <w:rFonts w:cstheme="majorHAnsi"/>
        </w:rPr>
        <w:t>,</w:t>
      </w:r>
      <w:r w:rsidR="002B231B" w:rsidRPr="00166A3B">
        <w:rPr>
          <w:rFonts w:cstheme="majorHAnsi"/>
        </w:rPr>
        <w:t xml:space="preserve"> przed </w:t>
      </w:r>
      <w:r w:rsidR="003A0CFA" w:rsidRPr="00166A3B">
        <w:rPr>
          <w:rFonts w:cstheme="majorHAnsi"/>
        </w:rPr>
        <w:t>niedochow</w:t>
      </w:r>
      <w:r w:rsidR="002B231B" w:rsidRPr="00166A3B">
        <w:rPr>
          <w:rFonts w:cstheme="majorHAnsi"/>
        </w:rPr>
        <w:t>ywaniem</w:t>
      </w:r>
      <w:r w:rsidR="003A0CFA" w:rsidRPr="00166A3B">
        <w:rPr>
          <w:rFonts w:cstheme="majorHAnsi"/>
        </w:rPr>
        <w:t xml:space="preserve"> przez Uczestnika Przedsięwzięcia określonych ram komercjalizacji </w:t>
      </w:r>
      <w:r w:rsidR="00022552" w:rsidRPr="00166A3B">
        <w:rPr>
          <w:rFonts w:cstheme="majorHAnsi"/>
        </w:rPr>
        <w:t xml:space="preserve">Rozwiązania </w:t>
      </w:r>
      <w:r w:rsidR="003A0CFA" w:rsidRPr="00166A3B">
        <w:rPr>
          <w:rFonts w:cstheme="majorHAnsi"/>
        </w:rPr>
        <w:t>za</w:t>
      </w:r>
      <w:r w:rsidR="00022552" w:rsidRPr="00166A3B">
        <w:rPr>
          <w:rFonts w:cstheme="majorHAnsi"/>
        </w:rPr>
        <w:t xml:space="preserve"> </w:t>
      </w:r>
      <w:r w:rsidR="003A0CFA" w:rsidRPr="00166A3B">
        <w:rPr>
          <w:rFonts w:cstheme="majorHAnsi"/>
        </w:rPr>
        <w:t>pośrednictwem</w:t>
      </w:r>
      <w:r w:rsidR="00022552" w:rsidRPr="00166A3B">
        <w:rPr>
          <w:rFonts w:cstheme="majorHAnsi"/>
        </w:rPr>
        <w:t xml:space="preserve"> Uczestnika Przedsięwzięcia</w:t>
      </w:r>
      <w:r w:rsidR="003A0CFA" w:rsidRPr="00166A3B">
        <w:rPr>
          <w:rFonts w:cstheme="majorHAnsi"/>
        </w:rPr>
        <w:t>.</w:t>
      </w:r>
    </w:p>
    <w:p w14:paraId="7D0D88C9" w14:textId="5810209E" w:rsidR="00927606" w:rsidRPr="00166A3B" w:rsidRDefault="00927606" w:rsidP="005E17C1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166A3B">
        <w:rPr>
          <w:rFonts w:cstheme="majorHAnsi"/>
        </w:rPr>
        <w:t xml:space="preserve">Dodatkowo, dla realizacji celów Przedsięwzięcia Uczestnik Przedsięwzięcia, </w:t>
      </w:r>
      <w:r w:rsidRPr="00166A3B">
        <w:rPr>
          <w:color w:val="000000" w:themeColor="text1"/>
        </w:rPr>
        <w:t xml:space="preserve">pod warunkiem uzyskania Wyniku Pozytywnego w Etapie I oraz w ramach Wynagrodzenia Podstawowego, jest zobowiązany do publikacji „Rekomendacji Wykonawcy – </w:t>
      </w:r>
      <w:r w:rsidR="007518D0" w:rsidRPr="00166A3B">
        <w:t>dobre praktyki dostarczania i magazynowania ciepła i chłodu</w:t>
      </w:r>
      <w:r w:rsidRPr="00166A3B">
        <w:rPr>
          <w:color w:val="000000" w:themeColor="text1"/>
        </w:rPr>
        <w:t xml:space="preserve">” – jest to materiał popularyzatorski oparty o konkluzje powstałe w trakcie prac nad </w:t>
      </w:r>
      <w:r w:rsidR="00C22C29" w:rsidRPr="00166A3B">
        <w:rPr>
          <w:color w:val="000000" w:themeColor="text1"/>
        </w:rPr>
        <w:t>Rozwiązaniem</w:t>
      </w:r>
      <w:r w:rsidRPr="00166A3B">
        <w:rPr>
          <w:color w:val="000000" w:themeColor="text1"/>
        </w:rPr>
        <w:t xml:space="preserve">, służący edukacji całego rynku w obszarze objętym Przedsięwzięciem. </w:t>
      </w:r>
    </w:p>
    <w:p w14:paraId="5318139E" w14:textId="55E20803" w:rsidR="00246D93" w:rsidRPr="00166A3B" w:rsidRDefault="002510BB" w:rsidP="7E8C02BE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166A3B">
        <w:rPr>
          <w:rFonts w:cstheme="majorBidi"/>
        </w:rPr>
        <w:lastRenderedPageBreak/>
        <w:t>[</w:t>
      </w:r>
      <w:r w:rsidR="00C654E5" w:rsidRPr="00166A3B">
        <w:rPr>
          <w:rFonts w:cstheme="majorBidi"/>
          <w:b/>
          <w:bCs/>
        </w:rPr>
        <w:t>Prototyp i</w:t>
      </w:r>
      <w:r w:rsidR="00C654E5" w:rsidRPr="00166A3B">
        <w:rPr>
          <w:rFonts w:cstheme="majorBidi"/>
        </w:rPr>
        <w:t xml:space="preserve"> </w:t>
      </w:r>
      <w:r w:rsidRPr="00166A3B">
        <w:rPr>
          <w:rFonts w:cstheme="majorBidi"/>
          <w:b/>
          <w:bCs/>
        </w:rPr>
        <w:t>Demonstrator</w:t>
      </w:r>
      <w:r w:rsidRPr="00166A3B">
        <w:rPr>
          <w:rFonts w:cstheme="majorBidi"/>
        </w:rPr>
        <w:t>]</w:t>
      </w:r>
      <w:r w:rsidR="007A5C62" w:rsidRPr="00166A3B">
        <w:rPr>
          <w:rFonts w:cstheme="majorBidi"/>
        </w:rPr>
        <w:t xml:space="preserve"> </w:t>
      </w:r>
      <w:r w:rsidR="00C654E5" w:rsidRPr="00166A3B">
        <w:rPr>
          <w:rFonts w:cstheme="majorBidi"/>
        </w:rPr>
        <w:t>Elementem Wyniku Prac Etapu I jest przygotowanie przez Uczestników Przedsięwzięcia</w:t>
      </w:r>
      <w:r w:rsidR="003F0A99" w:rsidRPr="00166A3B">
        <w:rPr>
          <w:rFonts w:cstheme="majorBidi"/>
        </w:rPr>
        <w:t xml:space="preserve"> </w:t>
      </w:r>
      <w:r w:rsidR="008249A5" w:rsidRPr="00166A3B">
        <w:rPr>
          <w:rFonts w:cstheme="majorBidi"/>
        </w:rPr>
        <w:t>Prototyp</w:t>
      </w:r>
      <w:r w:rsidR="00830F38" w:rsidRPr="00166A3B">
        <w:rPr>
          <w:rFonts w:cstheme="majorBidi"/>
        </w:rPr>
        <w:t>ów</w:t>
      </w:r>
      <w:r w:rsidR="008249A5" w:rsidRPr="00166A3B">
        <w:rPr>
          <w:rFonts w:cstheme="majorBidi"/>
        </w:rPr>
        <w:t xml:space="preserve"> Systemu</w:t>
      </w:r>
      <w:r w:rsidR="003F0A99" w:rsidRPr="00166A3B">
        <w:rPr>
          <w:rFonts w:cstheme="majorBidi"/>
        </w:rPr>
        <w:t xml:space="preserve">, których właścicielami pozostaną Uczestnicy Przedsięwzięcia, jednak </w:t>
      </w:r>
      <w:r w:rsidR="00246D93" w:rsidRPr="00166A3B">
        <w:rPr>
          <w:rFonts w:cstheme="majorBidi"/>
        </w:rPr>
        <w:t xml:space="preserve">prototypy te </w:t>
      </w:r>
      <w:r w:rsidR="003F0A99" w:rsidRPr="00166A3B">
        <w:rPr>
          <w:rFonts w:cstheme="majorBidi"/>
        </w:rPr>
        <w:t>zostaną udostępnione NCBR do przeprowadzenia testów</w:t>
      </w:r>
      <w:r w:rsidR="00C654E5" w:rsidRPr="00166A3B">
        <w:rPr>
          <w:rFonts w:cstheme="majorBidi"/>
        </w:rPr>
        <w:t xml:space="preserve">. </w:t>
      </w:r>
      <w:r w:rsidR="007A5C62" w:rsidRPr="00166A3B">
        <w:rPr>
          <w:rFonts w:cstheme="majorBidi"/>
        </w:rPr>
        <w:t xml:space="preserve">Zwieńczeniem prac badawczo-rozwojowych jest </w:t>
      </w:r>
      <w:r w:rsidR="003F0A99" w:rsidRPr="00166A3B">
        <w:rPr>
          <w:rFonts w:cstheme="majorBidi"/>
        </w:rPr>
        <w:t xml:space="preserve">rozwinięcie </w:t>
      </w:r>
      <w:r w:rsidR="00543184" w:rsidRPr="00166A3B">
        <w:rPr>
          <w:rFonts w:cstheme="majorBidi"/>
        </w:rPr>
        <w:t xml:space="preserve">założeń dot. Rozwiązania do skali 1:1 w ramach Prac B+R Etapu II oraz </w:t>
      </w:r>
      <w:r w:rsidR="004728C6" w:rsidRPr="00166A3B">
        <w:rPr>
          <w:rFonts w:cstheme="majorBidi"/>
        </w:rPr>
        <w:t xml:space="preserve">stworzenie przez </w:t>
      </w:r>
      <w:r w:rsidR="007A5C62" w:rsidRPr="00166A3B">
        <w:rPr>
          <w:rFonts w:cstheme="majorBidi"/>
        </w:rPr>
        <w:t>Uczestnik</w:t>
      </w:r>
      <w:r w:rsidR="008249A5" w:rsidRPr="00166A3B">
        <w:rPr>
          <w:rFonts w:cstheme="majorBidi"/>
        </w:rPr>
        <w:t>ów</w:t>
      </w:r>
      <w:r w:rsidR="007A5C62" w:rsidRPr="00166A3B">
        <w:rPr>
          <w:rFonts w:cstheme="majorBidi"/>
        </w:rPr>
        <w:t xml:space="preserve"> Przedsięwzięcia</w:t>
      </w:r>
      <w:r w:rsidR="006E41C2" w:rsidRPr="00166A3B">
        <w:rPr>
          <w:rFonts w:cstheme="majorBidi"/>
        </w:rPr>
        <w:t xml:space="preserve"> </w:t>
      </w:r>
      <w:r w:rsidR="007A5C62" w:rsidRPr="00166A3B">
        <w:rPr>
          <w:rFonts w:cstheme="majorBidi"/>
        </w:rPr>
        <w:t>dopuszczon</w:t>
      </w:r>
      <w:r w:rsidR="008249A5" w:rsidRPr="00166A3B">
        <w:rPr>
          <w:rFonts w:cstheme="majorBidi"/>
        </w:rPr>
        <w:t>ych</w:t>
      </w:r>
      <w:r w:rsidR="007A5C62" w:rsidRPr="00166A3B">
        <w:rPr>
          <w:rFonts w:cstheme="majorBidi"/>
        </w:rPr>
        <w:t xml:space="preserve"> do Etapu II </w:t>
      </w:r>
      <w:r w:rsidR="008C0B49" w:rsidRPr="00166A3B">
        <w:rPr>
          <w:rFonts w:cstheme="majorBidi"/>
        </w:rPr>
        <w:t xml:space="preserve">w ramach danego </w:t>
      </w:r>
      <w:r w:rsidR="0009384D" w:rsidRPr="00166A3B">
        <w:rPr>
          <w:rFonts w:cstheme="majorBidi"/>
        </w:rPr>
        <w:t>Strumienie</w:t>
      </w:r>
      <w:r w:rsidR="008249A5" w:rsidRPr="00166A3B">
        <w:rPr>
          <w:rFonts w:cstheme="majorBidi"/>
        </w:rPr>
        <w:t xml:space="preserve"> </w:t>
      </w:r>
      <w:r w:rsidR="00F31EE4" w:rsidRPr="00166A3B">
        <w:rPr>
          <w:rFonts w:cstheme="majorBidi"/>
        </w:rPr>
        <w:t>D</w:t>
      </w:r>
      <w:r w:rsidR="004728C6" w:rsidRPr="00166A3B">
        <w:rPr>
          <w:rFonts w:cstheme="majorBidi"/>
        </w:rPr>
        <w:t xml:space="preserve">emonstratora </w:t>
      </w:r>
      <w:r w:rsidR="00EB7226" w:rsidRPr="00166A3B">
        <w:rPr>
          <w:rFonts w:cstheme="majorBidi"/>
        </w:rPr>
        <w:t xml:space="preserve">(w Strumieniu 1: </w:t>
      </w:r>
      <w:r w:rsidR="003A2CB1" w:rsidRPr="00166A3B">
        <w:rPr>
          <w:rFonts w:cstheme="majorBidi"/>
        </w:rPr>
        <w:t xml:space="preserve">dwóch </w:t>
      </w:r>
      <w:r w:rsidR="00EB7226" w:rsidRPr="00166A3B">
        <w:rPr>
          <w:rFonts w:cstheme="majorBidi"/>
        </w:rPr>
        <w:t>Demonstratorów)</w:t>
      </w:r>
      <w:r w:rsidR="006E41C2" w:rsidRPr="00166A3B">
        <w:rPr>
          <w:rFonts w:cstheme="majorBidi"/>
        </w:rPr>
        <w:t>.</w:t>
      </w:r>
      <w:r w:rsidR="003F0A99" w:rsidRPr="00166A3B">
        <w:rPr>
          <w:rFonts w:cstheme="majorBidi"/>
        </w:rPr>
        <w:t xml:space="preserve"> </w:t>
      </w:r>
    </w:p>
    <w:p w14:paraId="2313E02A" w14:textId="69D3A226" w:rsidR="00AF2930" w:rsidRPr="00166A3B" w:rsidRDefault="006E41C2" w:rsidP="003F0A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66A3B">
        <w:rPr>
          <w:rFonts w:cstheme="majorBidi"/>
        </w:rPr>
        <w:t xml:space="preserve">Analiza i </w:t>
      </w:r>
      <w:r w:rsidR="00DE429D" w:rsidRPr="00166A3B">
        <w:rPr>
          <w:rFonts w:cstheme="majorBidi"/>
        </w:rPr>
        <w:t>wstępne konsultacje rynkowe</w:t>
      </w:r>
      <w:r w:rsidRPr="00166A3B">
        <w:rPr>
          <w:rFonts w:cstheme="majorBidi"/>
        </w:rPr>
        <w:t xml:space="preserve"> przeprowadzone przez NCBR wskazują na to, że </w:t>
      </w:r>
      <w:r w:rsidR="005D3C26" w:rsidRPr="00166A3B">
        <w:rPr>
          <w:rFonts w:cstheme="majorBidi"/>
        </w:rPr>
        <w:t xml:space="preserve">Prototypy oraz </w:t>
      </w:r>
      <w:r w:rsidR="00977E1A" w:rsidRPr="00166A3B">
        <w:t>Demonstratory</w:t>
      </w:r>
      <w:r w:rsidR="00806174" w:rsidRPr="00166A3B">
        <w:t xml:space="preserve"> </w:t>
      </w:r>
      <w:r w:rsidR="00977E1A" w:rsidRPr="00166A3B">
        <w:t>są niezbędne do przeprowadzenia walidacji prawdziwości wyników prac badawczo-rozwojowych, prowadzonych przez Uczestnika Przedsięwzięcia oraz potwierdzenia, że opracowana technologia nadaje się do późniejszego wykorzystywania komercyjnego. Instalacje te nie mogą być również zastąpione w zakresie praktycznej demonstracji Rozwiązania oraz jego propagowania</w:t>
      </w:r>
      <w:r w:rsidR="007A5C62" w:rsidRPr="00166A3B">
        <w:rPr>
          <w:rFonts w:cstheme="majorBidi"/>
        </w:rPr>
        <w:t>.</w:t>
      </w:r>
      <w:r w:rsidR="004728C6" w:rsidRPr="00166A3B">
        <w:rPr>
          <w:rFonts w:cstheme="majorBidi"/>
        </w:rPr>
        <w:t xml:space="preserve"> </w:t>
      </w:r>
      <w:r w:rsidR="005D3C26" w:rsidRPr="00166A3B">
        <w:rPr>
          <w:rFonts w:cstheme="majorBidi"/>
        </w:rPr>
        <w:t xml:space="preserve">Prototyp i </w:t>
      </w:r>
      <w:r w:rsidR="004728C6" w:rsidRPr="00166A3B">
        <w:rPr>
          <w:rFonts w:cstheme="majorBidi"/>
        </w:rPr>
        <w:t xml:space="preserve">Demonstrator </w:t>
      </w:r>
      <w:r w:rsidR="005D3C26" w:rsidRPr="00166A3B">
        <w:rPr>
          <w:rFonts w:cstheme="majorBidi"/>
        </w:rPr>
        <w:t xml:space="preserve">są odpowiednio ograniczonym i </w:t>
      </w:r>
      <w:r w:rsidR="004728C6" w:rsidRPr="00166A3B">
        <w:rPr>
          <w:rFonts w:cstheme="majorBidi"/>
        </w:rPr>
        <w:t xml:space="preserve">jednostkowym przykładem zastosowania technologii o wysokim potencjale skalowalności </w:t>
      </w:r>
      <w:r w:rsidR="002279E3" w:rsidRPr="00166A3B">
        <w:rPr>
          <w:rFonts w:cstheme="majorBidi"/>
        </w:rPr>
        <w:t>oraz</w:t>
      </w:r>
      <w:r w:rsidR="004728C6" w:rsidRPr="00166A3B">
        <w:rPr>
          <w:rFonts w:cstheme="majorBidi"/>
        </w:rPr>
        <w:t xml:space="preserve"> powtarzalności i nie służy osiągnięciu rentowności rynkowej ani pokryciu kosztów badań lub rozwoju technologii w ramach Przedsięwzięcia. </w:t>
      </w:r>
      <w:r w:rsidR="000B041F" w:rsidRPr="00166A3B">
        <w:t xml:space="preserve">Stworzenie </w:t>
      </w:r>
      <w:r w:rsidR="005D3C26" w:rsidRPr="00166A3B">
        <w:t xml:space="preserve">Prototypu i </w:t>
      </w:r>
      <w:r w:rsidR="000B041F" w:rsidRPr="00166A3B">
        <w:t>Demonstratora jest niezbędne do realizacji celów Przedsięwzięcia jednak wtórne wobec prac badawczo-rozwojowych, co oznacza, że nie jest samo w sobie podstawowym celem ani prac B+R ani Przedsięwzięcia</w:t>
      </w:r>
      <w:r w:rsidR="004728C6" w:rsidRPr="00166A3B">
        <w:rPr>
          <w:rFonts w:cstheme="majorBidi"/>
        </w:rPr>
        <w:t xml:space="preserve">. Ze względu na charakter Przedsięwzięcia nie jest </w:t>
      </w:r>
      <w:r w:rsidR="0090370B" w:rsidRPr="00166A3B">
        <w:rPr>
          <w:rFonts w:cstheme="majorBidi"/>
        </w:rPr>
        <w:t xml:space="preserve">możliwe ze względów </w:t>
      </w:r>
      <w:r w:rsidR="0090370B" w:rsidRPr="00166A3B">
        <w:t>technicznych, organizacyjnych, ekonomicznych i celowościowych</w:t>
      </w:r>
      <w:r w:rsidR="0090370B" w:rsidRPr="00166A3B">
        <w:rPr>
          <w:rFonts w:cstheme="majorBidi"/>
        </w:rPr>
        <w:t xml:space="preserve"> </w:t>
      </w:r>
      <w:r w:rsidR="004728C6" w:rsidRPr="00166A3B">
        <w:rPr>
          <w:rFonts w:cstheme="majorBidi"/>
        </w:rPr>
        <w:t xml:space="preserve">wydzielenie </w:t>
      </w:r>
      <w:r w:rsidR="00C52B9B" w:rsidRPr="00166A3B">
        <w:rPr>
          <w:rFonts w:cstheme="majorBidi"/>
        </w:rPr>
        <w:t xml:space="preserve">stworzenia </w:t>
      </w:r>
      <w:r w:rsidR="00DF0DFE" w:rsidRPr="00166A3B">
        <w:rPr>
          <w:rFonts w:cstheme="majorBidi"/>
        </w:rPr>
        <w:t xml:space="preserve">Prototypu lub </w:t>
      </w:r>
      <w:r w:rsidR="00C52B9B" w:rsidRPr="00166A3B">
        <w:rPr>
          <w:rFonts w:cstheme="majorBidi"/>
        </w:rPr>
        <w:t>D</w:t>
      </w:r>
      <w:r w:rsidR="004728C6" w:rsidRPr="00166A3B">
        <w:rPr>
          <w:rFonts w:cstheme="majorBidi"/>
        </w:rPr>
        <w:t>emonstratora do osobnego zamówienia.</w:t>
      </w:r>
      <w:r w:rsidR="00355D32" w:rsidRPr="00166A3B">
        <w:rPr>
          <w:rFonts w:cstheme="majorBidi"/>
        </w:rPr>
        <w:t xml:space="preserve"> </w:t>
      </w:r>
      <w:r w:rsidR="00DF0DFE" w:rsidRPr="00166A3B">
        <w:rPr>
          <w:rFonts w:cstheme="majorBidi"/>
        </w:rPr>
        <w:t xml:space="preserve">Prototyp i </w:t>
      </w:r>
      <w:r w:rsidR="00355D32" w:rsidRPr="00166A3B">
        <w:rPr>
          <w:rFonts w:cstheme="majorBidi"/>
        </w:rPr>
        <w:t xml:space="preserve">Demonstrator nie </w:t>
      </w:r>
      <w:r w:rsidR="00DF0DFE" w:rsidRPr="00166A3B">
        <w:rPr>
          <w:rFonts w:cstheme="majorBidi"/>
        </w:rPr>
        <w:t>są</w:t>
      </w:r>
      <w:r w:rsidR="00355D32" w:rsidRPr="00166A3B">
        <w:rPr>
          <w:rFonts w:cstheme="majorBidi"/>
        </w:rPr>
        <w:t xml:space="preserve"> docelowym</w:t>
      </w:r>
      <w:r w:rsidR="00DF0DFE" w:rsidRPr="00166A3B">
        <w:rPr>
          <w:rFonts w:cstheme="majorBidi"/>
        </w:rPr>
        <w:t>i</w:t>
      </w:r>
      <w:r w:rsidR="00C52B9B" w:rsidRPr="00166A3B">
        <w:rPr>
          <w:rFonts w:cstheme="majorBidi"/>
        </w:rPr>
        <w:t xml:space="preserve"> ani jedynym</w:t>
      </w:r>
      <w:r w:rsidR="00DF0DFE" w:rsidRPr="00166A3B">
        <w:rPr>
          <w:rFonts w:cstheme="majorBidi"/>
        </w:rPr>
        <w:t>i</w:t>
      </w:r>
      <w:r w:rsidR="00355D32" w:rsidRPr="00166A3B">
        <w:rPr>
          <w:rFonts w:cstheme="majorBidi"/>
        </w:rPr>
        <w:t>, lecz przykładowym</w:t>
      </w:r>
      <w:r w:rsidR="00DF0DFE" w:rsidRPr="00166A3B">
        <w:rPr>
          <w:rFonts w:cstheme="majorBidi"/>
        </w:rPr>
        <w:t>i</w:t>
      </w:r>
      <w:r w:rsidR="00355D32" w:rsidRPr="00166A3B">
        <w:rPr>
          <w:rFonts w:cstheme="majorBidi"/>
        </w:rPr>
        <w:t xml:space="preserve"> i materialnym</w:t>
      </w:r>
      <w:r w:rsidR="00DF0DFE" w:rsidRPr="00166A3B">
        <w:rPr>
          <w:rFonts w:cstheme="majorBidi"/>
        </w:rPr>
        <w:t>i</w:t>
      </w:r>
      <w:r w:rsidR="00355D32" w:rsidRPr="00166A3B">
        <w:rPr>
          <w:rFonts w:cstheme="majorBidi"/>
        </w:rPr>
        <w:t xml:space="preserve"> </w:t>
      </w:r>
      <w:r w:rsidR="00DF0DFE" w:rsidRPr="00166A3B">
        <w:rPr>
          <w:rFonts w:cstheme="majorBidi"/>
        </w:rPr>
        <w:t xml:space="preserve">wyrazami </w:t>
      </w:r>
      <w:r w:rsidR="00355D32" w:rsidRPr="00166A3B">
        <w:rPr>
          <w:rFonts w:cstheme="majorBidi"/>
        </w:rPr>
        <w:t>zastosowania stworzon</w:t>
      </w:r>
      <w:r w:rsidR="00256507" w:rsidRPr="00166A3B">
        <w:rPr>
          <w:rFonts w:cstheme="majorBidi"/>
        </w:rPr>
        <w:t xml:space="preserve">ego </w:t>
      </w:r>
      <w:r w:rsidR="00355D32" w:rsidRPr="00166A3B">
        <w:rPr>
          <w:rFonts w:cstheme="majorBidi"/>
        </w:rPr>
        <w:t xml:space="preserve">przez Uczestnika Przedsięwzięcia </w:t>
      </w:r>
      <w:r w:rsidR="00256507" w:rsidRPr="00166A3B">
        <w:rPr>
          <w:rFonts w:cstheme="majorBidi"/>
        </w:rPr>
        <w:t>Rozwiązania</w:t>
      </w:r>
      <w:r w:rsidR="00355D32" w:rsidRPr="00166A3B">
        <w:rPr>
          <w:rFonts w:cstheme="majorBidi"/>
        </w:rPr>
        <w:t>.</w:t>
      </w:r>
      <w:r w:rsidR="00153DF5" w:rsidRPr="00166A3B">
        <w:rPr>
          <w:rFonts w:cstheme="majorBidi"/>
        </w:rPr>
        <w:t xml:space="preserve"> </w:t>
      </w:r>
    </w:p>
    <w:p w14:paraId="0E54E1F8" w14:textId="75E50AEC" w:rsidR="00666BF2" w:rsidRPr="00166A3B" w:rsidRDefault="00AF2930" w:rsidP="00A30373">
      <w:pPr>
        <w:pStyle w:val="Akapitzlist"/>
        <w:spacing w:after="0" w:line="240" w:lineRule="auto"/>
        <w:ind w:left="567"/>
        <w:jc w:val="both"/>
      </w:pPr>
      <w:r w:rsidRPr="00166A3B">
        <w:rPr>
          <w:rFonts w:cstheme="majorBidi"/>
        </w:rPr>
        <w:t>Po zakończeniu Przedsięwzięcia p</w:t>
      </w:r>
      <w:r w:rsidR="00153DF5" w:rsidRPr="00166A3B">
        <w:rPr>
          <w:rFonts w:cstheme="majorBidi"/>
        </w:rPr>
        <w:t xml:space="preserve">rzewidywane jest </w:t>
      </w:r>
      <w:r w:rsidRPr="00166A3B">
        <w:rPr>
          <w:rFonts w:cstheme="majorBidi"/>
        </w:rPr>
        <w:t xml:space="preserve">oddanie </w:t>
      </w:r>
      <w:r w:rsidR="00153DF5" w:rsidRPr="00166A3B">
        <w:rPr>
          <w:rFonts w:cstheme="majorBidi"/>
        </w:rPr>
        <w:t xml:space="preserve">Demonstratorów </w:t>
      </w:r>
      <w:r w:rsidRPr="00166A3B">
        <w:rPr>
          <w:rFonts w:cstheme="majorBidi"/>
        </w:rPr>
        <w:t>do eksploatacji</w:t>
      </w:r>
      <w:r w:rsidR="2A4162AC" w:rsidRPr="00166A3B">
        <w:rPr>
          <w:rFonts w:cstheme="majorBidi"/>
        </w:rPr>
        <w:t xml:space="preserve"> przez Partnera Strategicznego</w:t>
      </w:r>
      <w:r w:rsidR="00CA5A12" w:rsidRPr="00166A3B">
        <w:rPr>
          <w:rFonts w:cstheme="majorBidi"/>
        </w:rPr>
        <w:t>,</w:t>
      </w:r>
      <w:r w:rsidRPr="00166A3B">
        <w:rPr>
          <w:rFonts w:cstheme="majorBidi"/>
        </w:rPr>
        <w:t xml:space="preserve"> w celu zapewnienia </w:t>
      </w:r>
      <w:r w:rsidR="000B041F" w:rsidRPr="00166A3B">
        <w:rPr>
          <w:rFonts w:cstheme="majorBidi"/>
        </w:rPr>
        <w:t xml:space="preserve">ich </w:t>
      </w:r>
      <w:r w:rsidRPr="00166A3B">
        <w:rPr>
          <w:rFonts w:cstheme="majorBidi"/>
        </w:rPr>
        <w:t>funkcjonowania na potrzeby testowe, pokazowe, szkoleniowe i</w:t>
      </w:r>
      <w:r w:rsidR="002F6392" w:rsidRPr="00166A3B">
        <w:rPr>
          <w:rFonts w:cstheme="majorBidi"/>
        </w:rPr>
        <w:t xml:space="preserve"> </w:t>
      </w:r>
      <w:r w:rsidRPr="00166A3B">
        <w:rPr>
          <w:rFonts w:cstheme="majorBidi"/>
        </w:rPr>
        <w:t>promocyjne</w:t>
      </w:r>
      <w:r w:rsidR="00153DF5" w:rsidRPr="00166A3B">
        <w:rPr>
          <w:rFonts w:cstheme="majorBidi"/>
        </w:rPr>
        <w:t xml:space="preserve">, z uwzględnieniem </w:t>
      </w:r>
      <w:r w:rsidR="007C20AA" w:rsidRPr="00166A3B">
        <w:rPr>
          <w:rFonts w:cstheme="majorBidi"/>
        </w:rPr>
        <w:t xml:space="preserve">informacji chronionych prawnie i przez </w:t>
      </w:r>
      <w:r w:rsidRPr="00166A3B">
        <w:rPr>
          <w:rFonts w:cstheme="majorBidi"/>
        </w:rPr>
        <w:t>U</w:t>
      </w:r>
      <w:r w:rsidR="007C20AA" w:rsidRPr="00166A3B">
        <w:rPr>
          <w:rFonts w:cstheme="majorBidi"/>
        </w:rPr>
        <w:t>mowę</w:t>
      </w:r>
      <w:r w:rsidRPr="00166A3B">
        <w:rPr>
          <w:rFonts w:cstheme="majorBidi"/>
        </w:rPr>
        <w:t>.</w:t>
      </w:r>
      <w:r w:rsidR="00666BF2" w:rsidRPr="00166A3B">
        <w:t xml:space="preserve"> Późniejsza eksploatacja Demonstratora jest nakierowana na pogłębioną weryfikację funkcjonowania Rozwiązania oraz jego propagowanie, dla potrzeb realizacji celu strategicznego Przedsięwzięcia.</w:t>
      </w:r>
    </w:p>
    <w:p w14:paraId="2C93476E" w14:textId="77777777" w:rsidR="00904679" w:rsidRPr="00166A3B" w:rsidRDefault="00666BF2" w:rsidP="29DA62CB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bookmarkStart w:id="57" w:name="_Hlk53781433"/>
      <w:r w:rsidRPr="00166A3B">
        <w:t xml:space="preserve">Umowa określa zobowiązania Uczestników Przedsięwzięcia związane z późniejszą eksploatacją Demonstratora, </w:t>
      </w:r>
      <w:r w:rsidR="192E9D66" w:rsidRPr="00166A3B">
        <w:rPr>
          <w:rFonts w:cstheme="majorBidi"/>
        </w:rPr>
        <w:t>w Okresie Demonstracji</w:t>
      </w:r>
      <w:r w:rsidR="00904679" w:rsidRPr="00166A3B">
        <w:rPr>
          <w:rFonts w:cstheme="majorBidi"/>
        </w:rPr>
        <w:t>.</w:t>
      </w:r>
    </w:p>
    <w:bookmarkEnd w:id="57"/>
    <w:p w14:paraId="388D829F" w14:textId="3D0E877D" w:rsidR="004A0888" w:rsidRPr="00166A3B" w:rsidRDefault="00A7346C" w:rsidP="544C733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166A3B">
        <w:rPr>
          <w:rFonts w:cstheme="majorBidi"/>
        </w:rPr>
        <w:t>[</w:t>
      </w:r>
      <w:r w:rsidR="00C22C29" w:rsidRPr="00166A3B">
        <w:rPr>
          <w:rFonts w:cstheme="majorBidi"/>
          <w:b/>
          <w:bCs/>
        </w:rPr>
        <w:t>Środowisko Testowe i</w:t>
      </w:r>
      <w:r w:rsidR="00C22C29" w:rsidRPr="00166A3B">
        <w:rPr>
          <w:rFonts w:cstheme="majorBidi"/>
        </w:rPr>
        <w:t xml:space="preserve"> </w:t>
      </w:r>
      <w:r w:rsidRPr="00166A3B">
        <w:rPr>
          <w:rFonts w:cstheme="majorBidi"/>
          <w:b/>
          <w:bCs/>
        </w:rPr>
        <w:t>Partner Strategiczny NCBR]</w:t>
      </w:r>
      <w:r w:rsidRPr="00166A3B">
        <w:rPr>
          <w:rFonts w:cstheme="majorBidi"/>
        </w:rPr>
        <w:t xml:space="preserve"> </w:t>
      </w:r>
      <w:r w:rsidR="00904679" w:rsidRPr="00166A3B">
        <w:rPr>
          <w:rFonts w:cstheme="majorBidi"/>
        </w:rPr>
        <w:t xml:space="preserve">Jak wskazano powyżej, dla przeprowadzenia walidacji i potwierdzenia prawdziwości wyników prac badawczo-rozwojowych prowadzonych przez Uczestnika Przedsięwzięcia oraz że opracowana technologia nadaje się do późniejszego wykorzystywania komercyjnego, konieczne jest </w:t>
      </w:r>
      <w:r w:rsidR="00014390" w:rsidRPr="00166A3B">
        <w:rPr>
          <w:rFonts w:cstheme="majorBidi"/>
        </w:rPr>
        <w:t>stworzenie</w:t>
      </w:r>
      <w:r w:rsidR="00C22C29" w:rsidRPr="00166A3B">
        <w:rPr>
          <w:rFonts w:cstheme="majorBidi"/>
        </w:rPr>
        <w:t xml:space="preserve"> Prototypów</w:t>
      </w:r>
      <w:r w:rsidR="6D388FE8" w:rsidRPr="00166A3B">
        <w:rPr>
          <w:rFonts w:cstheme="majorBidi"/>
        </w:rPr>
        <w:t xml:space="preserve"> </w:t>
      </w:r>
      <w:r w:rsidR="00904679" w:rsidRPr="00166A3B">
        <w:rPr>
          <w:rFonts w:cstheme="majorBidi"/>
        </w:rPr>
        <w:t>Demonstrator</w:t>
      </w:r>
      <w:r w:rsidR="008C0B49" w:rsidRPr="00166A3B">
        <w:rPr>
          <w:rFonts w:cstheme="majorBidi"/>
        </w:rPr>
        <w:t>ów</w:t>
      </w:r>
      <w:r w:rsidR="00904679" w:rsidRPr="00166A3B">
        <w:rPr>
          <w:rFonts w:cstheme="majorBidi"/>
        </w:rPr>
        <w:t xml:space="preserve">. </w:t>
      </w:r>
    </w:p>
    <w:p w14:paraId="72F90739" w14:textId="44F85878" w:rsidR="00641ED1" w:rsidRPr="00166A3B" w:rsidRDefault="00173232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66A3B">
        <w:rPr>
          <w:rFonts w:cstheme="majorBidi"/>
        </w:rPr>
        <w:t>W celu zapewnienia równej konkurencji</w:t>
      </w:r>
      <w:r w:rsidR="00C10228" w:rsidRPr="00166A3B">
        <w:rPr>
          <w:rFonts w:cstheme="majorBidi"/>
        </w:rPr>
        <w:t xml:space="preserve"> oraz dążeniu do realizacji celów Przedsięwzięcia</w:t>
      </w:r>
      <w:r w:rsidRPr="00166A3B">
        <w:rPr>
          <w:rFonts w:cstheme="majorBidi"/>
        </w:rPr>
        <w:t xml:space="preserve">, NCBR </w:t>
      </w:r>
      <w:r w:rsidR="00C22C29" w:rsidRPr="00166A3B">
        <w:rPr>
          <w:rFonts w:cstheme="majorBidi"/>
        </w:rPr>
        <w:t xml:space="preserve">w Etapie I </w:t>
      </w:r>
      <w:r w:rsidRPr="00166A3B">
        <w:rPr>
          <w:rFonts w:cstheme="majorBidi"/>
        </w:rPr>
        <w:t>zapewni</w:t>
      </w:r>
      <w:r w:rsidR="00C22C29" w:rsidRPr="00166A3B">
        <w:rPr>
          <w:rFonts w:cstheme="majorBidi"/>
        </w:rPr>
        <w:t xml:space="preserve"> Środowisko Testowe (warunki laboratoryjne) umożliwiające Testy Prototypu, zaś w Etapie II:</w:t>
      </w:r>
      <w:r w:rsidRPr="00166A3B">
        <w:rPr>
          <w:rFonts w:cstheme="majorBidi"/>
        </w:rPr>
        <w:t xml:space="preserve"> podmiot udostępniający nieruchomość na potrzeby stworzenia Demonstratorów przez Uczestników Przedsięwzięcia, a następnie wspierający NCBR w prowadzonej demonstracji, który będzie pełnił rolę Partnera Strategicznego</w:t>
      </w:r>
      <w:r w:rsidR="00641ED1" w:rsidRPr="00166A3B">
        <w:rPr>
          <w:rFonts w:cstheme="majorBidi"/>
        </w:rPr>
        <w:t>.</w:t>
      </w:r>
    </w:p>
    <w:p w14:paraId="0547257D" w14:textId="6FA61981" w:rsidR="004A0888" w:rsidRPr="00166A3B" w:rsidRDefault="00C26176" w:rsidP="29DA62CB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166A3B">
        <w:rPr>
          <w:rFonts w:cstheme="majorBidi"/>
        </w:rPr>
        <w:t>[</w:t>
      </w:r>
      <w:r w:rsidRPr="00166A3B">
        <w:rPr>
          <w:rFonts w:cstheme="majorBidi"/>
          <w:b/>
          <w:bCs/>
        </w:rPr>
        <w:t xml:space="preserve">Własność </w:t>
      </w:r>
      <w:r w:rsidR="004A0888" w:rsidRPr="00166A3B">
        <w:rPr>
          <w:rFonts w:cstheme="majorBidi"/>
          <w:b/>
          <w:bCs/>
        </w:rPr>
        <w:t xml:space="preserve">Prototypów i </w:t>
      </w:r>
      <w:r w:rsidR="0059535F" w:rsidRPr="00166A3B">
        <w:rPr>
          <w:rFonts w:cstheme="majorBidi"/>
          <w:b/>
          <w:bCs/>
        </w:rPr>
        <w:t>D</w:t>
      </w:r>
      <w:r w:rsidRPr="00166A3B">
        <w:rPr>
          <w:rFonts w:cstheme="majorBidi"/>
          <w:b/>
          <w:bCs/>
        </w:rPr>
        <w:t>emonstrator</w:t>
      </w:r>
      <w:r w:rsidR="004A0888" w:rsidRPr="00166A3B">
        <w:rPr>
          <w:rFonts w:cstheme="majorBidi"/>
          <w:b/>
          <w:bCs/>
        </w:rPr>
        <w:t>ów oraz</w:t>
      </w:r>
      <w:r w:rsidRPr="00166A3B">
        <w:rPr>
          <w:rFonts w:cstheme="majorBidi"/>
          <w:b/>
          <w:bCs/>
        </w:rPr>
        <w:t xml:space="preserve"> dalsze działania Uczestników Przedsięwzięcia względem Demonstratorów</w:t>
      </w:r>
      <w:r w:rsidRPr="00166A3B">
        <w:rPr>
          <w:rFonts w:cstheme="majorBidi"/>
        </w:rPr>
        <w:t xml:space="preserve">] </w:t>
      </w:r>
      <w:r w:rsidR="00DF0DFE" w:rsidRPr="00166A3B">
        <w:rPr>
          <w:rFonts w:cstheme="majorBidi"/>
        </w:rPr>
        <w:t xml:space="preserve">NCBR nie nabywa praw do Prototypów </w:t>
      </w:r>
      <w:r w:rsidR="00FC42F2" w:rsidRPr="00166A3B">
        <w:rPr>
          <w:rFonts w:cstheme="majorBidi"/>
        </w:rPr>
        <w:t>Systemów</w:t>
      </w:r>
      <w:r w:rsidR="00DF0DFE" w:rsidRPr="00166A3B">
        <w:rPr>
          <w:rFonts w:cstheme="majorBidi"/>
        </w:rPr>
        <w:t>, które po stworzeniu staną się własnością Uczestnik</w:t>
      </w:r>
      <w:r w:rsidR="002A4E35" w:rsidRPr="00166A3B">
        <w:rPr>
          <w:rFonts w:cstheme="majorBidi"/>
        </w:rPr>
        <w:t>ów</w:t>
      </w:r>
      <w:r w:rsidR="00DF0DFE" w:rsidRPr="00166A3B">
        <w:rPr>
          <w:rFonts w:cstheme="majorBidi"/>
        </w:rPr>
        <w:t xml:space="preserve"> Przedsięwzięcia</w:t>
      </w:r>
      <w:r w:rsidR="00641ED1" w:rsidRPr="00166A3B">
        <w:rPr>
          <w:rFonts w:cstheme="majorBidi"/>
        </w:rPr>
        <w:t xml:space="preserve">, lecz jedynie uprawnienie </w:t>
      </w:r>
      <w:r w:rsidR="006C1239" w:rsidRPr="00166A3B">
        <w:rPr>
          <w:rFonts w:cstheme="majorBidi"/>
        </w:rPr>
        <w:t xml:space="preserve">NCBR </w:t>
      </w:r>
      <w:r w:rsidR="00641ED1" w:rsidRPr="00166A3B">
        <w:rPr>
          <w:rFonts w:cstheme="majorBidi"/>
        </w:rPr>
        <w:t>do przeprowadzenia na nich testów, zgodnie z Załącznikiem nr 4 i nr 5 do Regulaminu.</w:t>
      </w:r>
    </w:p>
    <w:p w14:paraId="5DB832CB" w14:textId="58E690D4" w:rsidR="004A0888" w:rsidRPr="00166A3B" w:rsidRDefault="004A0888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66A3B">
        <w:rPr>
          <w:rFonts w:cstheme="majorBidi"/>
        </w:rPr>
        <w:t xml:space="preserve">Własność </w:t>
      </w:r>
      <w:r w:rsidR="005A07D8" w:rsidRPr="00166A3B">
        <w:rPr>
          <w:rFonts w:cstheme="majorBidi"/>
        </w:rPr>
        <w:t xml:space="preserve">Demonstratora </w:t>
      </w:r>
      <w:r w:rsidRPr="00166A3B">
        <w:rPr>
          <w:rFonts w:cstheme="majorBidi"/>
        </w:rPr>
        <w:t>Systemu docelowo nabywa Partner Strategiczny.</w:t>
      </w:r>
    </w:p>
    <w:p w14:paraId="1249BD01" w14:textId="21EB9E8B" w:rsidR="0026574C" w:rsidRPr="00166A3B" w:rsidRDefault="00DF0DFE" w:rsidP="00730910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66A3B">
        <w:rPr>
          <w:rFonts w:cstheme="majorBidi"/>
        </w:rPr>
        <w:t xml:space="preserve">NCBR oczekuje, że okoliczność dotycząca późniejszej własności Prototypów znajdzie swoje odzwierciedlenie w wynagrodzeniu </w:t>
      </w:r>
      <w:r w:rsidR="00465AF0" w:rsidRPr="00166A3B">
        <w:rPr>
          <w:rFonts w:cstheme="majorBidi"/>
        </w:rPr>
        <w:t xml:space="preserve">oczekiwanym </w:t>
      </w:r>
      <w:r w:rsidRPr="00166A3B">
        <w:rPr>
          <w:rFonts w:cstheme="majorBidi"/>
        </w:rPr>
        <w:t>Uczestników Przedsięwzięcia.</w:t>
      </w:r>
    </w:p>
    <w:p w14:paraId="02A27541" w14:textId="522D6F29" w:rsidR="00847350" w:rsidRPr="00166A3B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66A3B">
        <w:t>[</w:t>
      </w:r>
      <w:r w:rsidRPr="00166A3B">
        <w:rPr>
          <w:b/>
          <w:bCs/>
        </w:rPr>
        <w:t>Ryzyko</w:t>
      </w:r>
      <w:r w:rsidRPr="00166A3B">
        <w:t xml:space="preserve"> </w:t>
      </w:r>
      <w:r w:rsidRPr="00166A3B">
        <w:rPr>
          <w:b/>
          <w:bCs/>
        </w:rPr>
        <w:t>badawcze</w:t>
      </w:r>
      <w:r w:rsidRPr="00166A3B">
        <w:t xml:space="preserve"> </w:t>
      </w:r>
      <w:r w:rsidRPr="00166A3B">
        <w:rPr>
          <w:b/>
          <w:bCs/>
        </w:rPr>
        <w:t>i podział wynagrodzenia</w:t>
      </w:r>
      <w:r w:rsidRPr="00166A3B">
        <w:t>] Uwzględniając niepewność związaną z procesem badawczo-rozwojowym, wynagrodzenie należne Uczestnikowi Przedsięwzięcia jest podzielone na część należną</w:t>
      </w:r>
      <w:r w:rsidR="00B60EA4" w:rsidRPr="00166A3B">
        <w:t xml:space="preserve"> </w:t>
      </w:r>
      <w:r w:rsidRPr="00166A3B">
        <w:t xml:space="preserve">za wykonanie usług badawczo-rozwojowych zgodnie z Umową, w szczególności z </w:t>
      </w:r>
      <w:r w:rsidR="00844446" w:rsidRPr="00166A3B">
        <w:t xml:space="preserve">Harmonogramem </w:t>
      </w:r>
      <w:r w:rsidR="001D1933" w:rsidRPr="00166A3B">
        <w:t>Prac</w:t>
      </w:r>
      <w:r w:rsidRPr="00166A3B">
        <w:t xml:space="preserve"> (Wynagrodzenie Podstawowe) przy dopuszczalnej Umową (art. </w:t>
      </w:r>
      <w:r w:rsidR="00CC359D" w:rsidRPr="00166A3B">
        <w:rPr>
          <w:rFonts w:cstheme="majorBidi"/>
        </w:rPr>
        <w:t xml:space="preserve">10 </w:t>
      </w:r>
      <w:r w:rsidR="00CC359D" w:rsidRPr="00166A3B">
        <w:t>§</w:t>
      </w:r>
      <w:r w:rsidR="00CC359D" w:rsidRPr="00166A3B">
        <w:rPr>
          <w:rFonts w:cstheme="majorBidi"/>
        </w:rPr>
        <w:t xml:space="preserve">3) </w:t>
      </w:r>
      <w:r w:rsidR="004570B3" w:rsidRPr="00166A3B">
        <w:rPr>
          <w:rFonts w:cstheme="majorBidi"/>
        </w:rPr>
        <w:t xml:space="preserve">Granicy Błędu dot. </w:t>
      </w:r>
      <w:r w:rsidR="007A2960" w:rsidRPr="00166A3B">
        <w:rPr>
          <w:rFonts w:cstheme="majorBidi"/>
        </w:rPr>
        <w:t xml:space="preserve">niedopełnienia określonych Umową </w:t>
      </w:r>
      <w:r w:rsidR="005CF5CF" w:rsidRPr="00166A3B">
        <w:rPr>
          <w:rFonts w:cstheme="majorBidi"/>
        </w:rPr>
        <w:t>Wymagań</w:t>
      </w:r>
      <w:r w:rsidR="00164FE6" w:rsidRPr="00166A3B">
        <w:rPr>
          <w:rFonts w:cstheme="majorBidi"/>
        </w:rPr>
        <w:t>,</w:t>
      </w:r>
      <w:r w:rsidR="00C26176" w:rsidRPr="00166A3B">
        <w:rPr>
          <w:rFonts w:cstheme="majorBidi"/>
        </w:rPr>
        <w:t xml:space="preserve"> oraz na część uzależnioną </w:t>
      </w:r>
      <w:r w:rsidR="00BE3C7F" w:rsidRPr="00166A3B">
        <w:t xml:space="preserve">od </w:t>
      </w:r>
      <w:r w:rsidR="00BE3C7F" w:rsidRPr="00166A3B">
        <w:lastRenderedPageBreak/>
        <w:t>osiągnięcia przez niego w efekcie Prac B+R wszystkich, wskazanych we Wniosku i ewentualnym Postąpieniu w ramach Etapu I, parametrów dla Wymagań Konkursowych</w:t>
      </w:r>
      <w:r w:rsidR="008B2B56" w:rsidRPr="00166A3B">
        <w:t xml:space="preserve"> i</w:t>
      </w:r>
      <w:r w:rsidR="00BE3C7F" w:rsidRPr="00166A3B">
        <w:t xml:space="preserve"> Jakościowych (Wynagrodzenie Uzupełniające, tzw. </w:t>
      </w:r>
      <w:r w:rsidRPr="00166A3B">
        <w:t>success fee).</w:t>
      </w:r>
    </w:p>
    <w:p w14:paraId="1187E994" w14:textId="78435B93" w:rsidR="00C26176" w:rsidRPr="00166A3B" w:rsidRDefault="00C26176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166A3B">
        <w:rPr>
          <w:rFonts w:cstheme="majorHAnsi"/>
        </w:rPr>
        <w:t>[</w:t>
      </w:r>
      <w:r w:rsidRPr="00166A3B">
        <w:rPr>
          <w:rFonts w:cstheme="majorHAnsi"/>
          <w:b/>
          <w:bCs/>
        </w:rPr>
        <w:t>Własność intelektualna</w:t>
      </w:r>
      <w:r w:rsidRPr="00166A3B">
        <w:rPr>
          <w:rFonts w:cstheme="majorHAnsi"/>
        </w:rPr>
        <w:t xml:space="preserve">] Podmiotem </w:t>
      </w:r>
      <w:r w:rsidR="005C24A1" w:rsidRPr="00166A3B">
        <w:rPr>
          <w:rFonts w:cstheme="majorHAnsi"/>
        </w:rPr>
        <w:t xml:space="preserve">praw własności intelektualnej </w:t>
      </w:r>
      <w:r w:rsidRPr="00166A3B">
        <w:rPr>
          <w:rFonts w:cstheme="majorHAnsi"/>
        </w:rPr>
        <w:t xml:space="preserve">do Wyników Prac B+R </w:t>
      </w:r>
      <w:r w:rsidR="005C24A1" w:rsidRPr="00166A3B">
        <w:rPr>
          <w:rFonts w:cstheme="majorHAnsi"/>
        </w:rPr>
        <w:t xml:space="preserve">jest zasadniczo </w:t>
      </w:r>
      <w:r w:rsidRPr="00166A3B">
        <w:rPr>
          <w:rFonts w:cstheme="majorHAnsi"/>
        </w:rPr>
        <w:t>Uczestnik Przedsięwzięcia. Jednocześnie</w:t>
      </w:r>
      <w:bookmarkStart w:id="58" w:name="_Hlk53783928"/>
      <w:r w:rsidR="00677555" w:rsidRPr="00166A3B">
        <w:rPr>
          <w:rFonts w:cstheme="majorHAnsi"/>
        </w:rPr>
        <w:t>, z zastrzeżeniem możliwości zastosowania opisanego poniżej Wariantu B,</w:t>
      </w:r>
      <w:bookmarkEnd w:id="58"/>
      <w:r w:rsidRPr="00166A3B">
        <w:rPr>
          <w:rFonts w:cstheme="majorHAnsi"/>
        </w:rPr>
        <w:t xml:space="preserve"> Uczestnik Przedsięwzięcia na zasadach określonych udziela w Umowie na rzecz NCBR niewyłącznej licencji na korzystanie </w:t>
      </w:r>
      <w:r w:rsidR="0006588E" w:rsidRPr="00166A3B">
        <w:rPr>
          <w:rFonts w:cstheme="majorHAnsi"/>
        </w:rPr>
        <w:t xml:space="preserve">z </w:t>
      </w:r>
      <w:r w:rsidR="0006588E" w:rsidRPr="00166A3B">
        <w:rPr>
          <w:rFonts w:cstheme="majorBidi"/>
        </w:rPr>
        <w:t>Wyników Prac B+R (tj. z wyłączeniem przedmiotów Background IP, za wyjątkiem prawa do korzystania z nich na potrzeby oceny Wyników Prac Etapu)</w:t>
      </w:r>
      <w:r w:rsidRPr="00166A3B">
        <w:rPr>
          <w:rFonts w:cstheme="majorHAnsi"/>
        </w:rPr>
        <w:t xml:space="preserve"> oraz jest zobowiązany do udzielania, na zasadach rynkowych, niewyłącznych licencji podmiotom trzecim. </w:t>
      </w:r>
      <w:r w:rsidR="00C22C29" w:rsidRPr="00166A3B">
        <w:rPr>
          <w:rFonts w:cstheme="majorHAnsi"/>
        </w:rPr>
        <w:t>W przedmiocie „</w:t>
      </w:r>
      <w:r w:rsidR="00C22C29" w:rsidRPr="00166A3B">
        <w:rPr>
          <w:color w:val="000000" w:themeColor="text1"/>
        </w:rPr>
        <w:t xml:space="preserve">Rekomendacji Wykonawcy – </w:t>
      </w:r>
      <w:r w:rsidR="00936F4D" w:rsidRPr="00166A3B">
        <w:rPr>
          <w:color w:val="000000" w:themeColor="text1"/>
        </w:rPr>
        <w:t>dobre praktyki dostarczania i magazynowania ciepła i chłodu</w:t>
      </w:r>
      <w:r w:rsidR="00C22C29" w:rsidRPr="00166A3B">
        <w:rPr>
          <w:color w:val="000000" w:themeColor="text1"/>
        </w:rPr>
        <w:t>” Uczestnik Przedsięwzięcia jest zobowiązany udostępniać ją do nieodpłatnego korzystania wszelkim podmiotom zainteresowanym, za pośrednictwem swojej strony internetowej oraz strony internetowej wskazanej przez NCBR.</w:t>
      </w:r>
    </w:p>
    <w:p w14:paraId="63A4E8E8" w14:textId="2618983A" w:rsidR="007F6CE8" w:rsidRPr="00166A3B" w:rsidRDefault="0074568D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66A3B">
        <w:t>[</w:t>
      </w:r>
      <w:r w:rsidR="00311ED6" w:rsidRPr="00166A3B">
        <w:rPr>
          <w:b/>
          <w:bCs/>
        </w:rPr>
        <w:t>Brak p</w:t>
      </w:r>
      <w:r w:rsidRPr="00166A3B">
        <w:rPr>
          <w:b/>
          <w:bCs/>
        </w:rPr>
        <w:t>referencj</w:t>
      </w:r>
      <w:r w:rsidR="00355D32" w:rsidRPr="00166A3B">
        <w:rPr>
          <w:b/>
          <w:bCs/>
        </w:rPr>
        <w:t>i</w:t>
      </w:r>
      <w:r w:rsidRPr="00166A3B">
        <w:rPr>
          <w:b/>
          <w:bCs/>
        </w:rPr>
        <w:t xml:space="preserve"> w </w:t>
      </w:r>
      <w:r w:rsidR="000D7C5C" w:rsidRPr="00166A3B">
        <w:rPr>
          <w:b/>
          <w:bCs/>
        </w:rPr>
        <w:t>p</w:t>
      </w:r>
      <w:r w:rsidR="00CF6DDD" w:rsidRPr="00166A3B">
        <w:rPr>
          <w:b/>
          <w:bCs/>
        </w:rPr>
        <w:t>rzyszłości</w:t>
      </w:r>
      <w:r w:rsidRPr="00166A3B">
        <w:t>]</w:t>
      </w:r>
      <w:r w:rsidR="00311ED6" w:rsidRPr="00166A3B">
        <w:t xml:space="preserve"> </w:t>
      </w:r>
      <w:bookmarkStart w:id="59" w:name="_Hlk53783949"/>
      <w:r w:rsidR="00311ED6" w:rsidRPr="00166A3B">
        <w:t xml:space="preserve">Uczestnicy Przedsięwzięcia nie </w:t>
      </w:r>
      <w:r w:rsidR="00677555" w:rsidRPr="00166A3B">
        <w:t xml:space="preserve">uzyskują w wyniku Przedsięwzięcia preferencji względem </w:t>
      </w:r>
      <w:r w:rsidR="00311ED6" w:rsidRPr="00166A3B">
        <w:t>zamówie</w:t>
      </w:r>
      <w:r w:rsidR="00677555" w:rsidRPr="00166A3B">
        <w:t>ń</w:t>
      </w:r>
      <w:r w:rsidR="00311ED6" w:rsidRPr="00166A3B">
        <w:t xml:space="preserve"> dokonywanych </w:t>
      </w:r>
      <w:r w:rsidR="007F6CE8" w:rsidRPr="00166A3B">
        <w:t xml:space="preserve">w </w:t>
      </w:r>
      <w:r w:rsidR="000D7C5C" w:rsidRPr="00166A3B">
        <w:t>p</w:t>
      </w:r>
      <w:r w:rsidR="00CF6DDD" w:rsidRPr="00166A3B">
        <w:t>rzyszłości</w:t>
      </w:r>
      <w:r w:rsidR="007F6CE8" w:rsidRPr="00166A3B">
        <w:t xml:space="preserve"> przez NCBR</w:t>
      </w:r>
      <w:bookmarkEnd w:id="59"/>
      <w:r w:rsidR="00F400B9" w:rsidRPr="00166A3B">
        <w:t>.</w:t>
      </w:r>
      <w:r w:rsidR="00677555" w:rsidRPr="00166A3B">
        <w:rPr>
          <w:rFonts w:cstheme="majorHAnsi"/>
        </w:rPr>
        <w:t xml:space="preserve"> </w:t>
      </w:r>
    </w:p>
    <w:p w14:paraId="5A04F227" w14:textId="2D701A25" w:rsidR="007F6CE8" w:rsidRPr="00166A3B" w:rsidRDefault="00503FBC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bookmarkStart w:id="60" w:name="_Ref53784002"/>
      <w:r w:rsidRPr="00166A3B">
        <w:t>[</w:t>
      </w:r>
      <w:r w:rsidRPr="00166A3B">
        <w:rPr>
          <w:b/>
          <w:bCs/>
        </w:rPr>
        <w:t>Korzyści NCBR</w:t>
      </w:r>
      <w:r w:rsidRPr="00166A3B">
        <w:t>]</w:t>
      </w:r>
      <w:r w:rsidR="007F6CE8" w:rsidRPr="00166A3B">
        <w:t xml:space="preserve"> </w:t>
      </w:r>
      <w:r w:rsidR="00865A76" w:rsidRPr="00166A3B">
        <w:t xml:space="preserve">Korzyści </w:t>
      </w:r>
      <w:r w:rsidR="00E05DFF" w:rsidRPr="00166A3B">
        <w:t xml:space="preserve">zasadniczo </w:t>
      </w:r>
      <w:r w:rsidR="00865A76" w:rsidRPr="00166A3B">
        <w:t xml:space="preserve">uzyskiwane </w:t>
      </w:r>
      <w:r w:rsidR="007F6CE8" w:rsidRPr="00166A3B">
        <w:t>przez NCBR</w:t>
      </w:r>
      <w:r w:rsidR="00865A76" w:rsidRPr="00166A3B">
        <w:t xml:space="preserve"> w wyniku Przedsięwzięcia to</w:t>
      </w:r>
      <w:r w:rsidR="007F6CE8" w:rsidRPr="00166A3B">
        <w:t>:</w:t>
      </w:r>
      <w:bookmarkEnd w:id="60"/>
    </w:p>
    <w:p w14:paraId="24473641" w14:textId="19B7FB00" w:rsidR="007F6CE8" w:rsidRPr="00166A3B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bookmarkStart w:id="61" w:name="_Hlk52627907"/>
      <w:r w:rsidRPr="00166A3B">
        <w:t>usługi badawczo-rozwojowe</w:t>
      </w:r>
      <w:r w:rsidR="00C22379" w:rsidRPr="00166A3B">
        <w:t xml:space="preserve"> świadczone </w:t>
      </w:r>
      <w:r w:rsidR="00151D87" w:rsidRPr="00166A3B">
        <w:t xml:space="preserve">na jego rzecz </w:t>
      </w:r>
      <w:r w:rsidR="00C22379" w:rsidRPr="00166A3B">
        <w:t>przez Uczestników Przedsięwzięcia</w:t>
      </w:r>
      <w:bookmarkEnd w:id="61"/>
      <w:r w:rsidR="00C22379" w:rsidRPr="00166A3B">
        <w:rPr>
          <w:rFonts w:cstheme="majorHAnsi"/>
        </w:rPr>
        <w:t>,</w:t>
      </w:r>
    </w:p>
    <w:p w14:paraId="5398BFA9" w14:textId="26A55C6C" w:rsidR="007F6CE8" w:rsidRPr="00166A3B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166A3B">
        <w:t xml:space="preserve">licencja do korzystania z </w:t>
      </w:r>
      <w:r w:rsidR="0006588E" w:rsidRPr="00166A3B">
        <w:t>Wyników Prac B+R (tj. z wyłączeniem przedmiotów Background IP, za wyjątkiem prawa do korzystania z nich na potrzeby oceny Wyników Prac Etapu)</w:t>
      </w:r>
      <w:r w:rsidR="00D4247B" w:rsidRPr="00166A3B">
        <w:t xml:space="preserve"> </w:t>
      </w:r>
      <w:r w:rsidRPr="00166A3B">
        <w:t>z prawem do udzielania sublicencji,</w:t>
      </w:r>
      <w:r w:rsidR="00677555" w:rsidRPr="00166A3B">
        <w:t xml:space="preserve"> </w:t>
      </w:r>
      <w:bookmarkStart w:id="62" w:name="_Hlk53783974"/>
      <w:r w:rsidR="00677555" w:rsidRPr="00166A3B">
        <w:t>z uwzględnieniem Wariantu B</w:t>
      </w:r>
      <w:bookmarkEnd w:id="62"/>
      <w:r w:rsidR="008B2B56" w:rsidRPr="00166A3B">
        <w:t xml:space="preserve"> – co stanowi tzw. Wariant A,</w:t>
      </w:r>
    </w:p>
    <w:p w14:paraId="1A76FF51" w14:textId="66EE3EBE" w:rsidR="00865A76" w:rsidRPr="00166A3B" w:rsidRDefault="00865A76" w:rsidP="009A26C0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cstheme="majorHAnsi"/>
        </w:rPr>
      </w:pPr>
      <w:r w:rsidRPr="00166A3B">
        <w:t xml:space="preserve">udział w </w:t>
      </w:r>
      <w:r w:rsidR="00C22379" w:rsidRPr="00166A3B">
        <w:t>P</w:t>
      </w:r>
      <w:r w:rsidRPr="00166A3B">
        <w:t>rzychodach z Komercjalizacji Wyników Prac B+R</w:t>
      </w:r>
      <w:r w:rsidR="00005F4C" w:rsidRPr="00166A3B">
        <w:t xml:space="preserve"> i </w:t>
      </w:r>
      <w:r w:rsidR="00C22379" w:rsidRPr="00166A3B">
        <w:t xml:space="preserve">Przychodach z Komercjalizacji </w:t>
      </w:r>
      <w:r w:rsidR="00005F4C" w:rsidRPr="00166A3B">
        <w:t>Technologii Zależnych</w:t>
      </w:r>
      <w:r w:rsidRPr="00166A3B">
        <w:rPr>
          <w:rFonts w:cstheme="majorHAnsi"/>
        </w:rPr>
        <w:t>,</w:t>
      </w:r>
    </w:p>
    <w:p w14:paraId="71B48DE9" w14:textId="77777777" w:rsidR="00EB53FC" w:rsidRPr="00166A3B" w:rsidRDefault="003C180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166A3B">
        <w:t>dane</w:t>
      </w:r>
      <w:r w:rsidR="00865A76" w:rsidRPr="00166A3B">
        <w:t xml:space="preserve"> generowan</w:t>
      </w:r>
      <w:r w:rsidRPr="00166A3B">
        <w:t>e</w:t>
      </w:r>
      <w:r w:rsidR="00865A76" w:rsidRPr="00166A3B">
        <w:t xml:space="preserve"> w związku z pracą Demonstratorów</w:t>
      </w:r>
      <w:r w:rsidR="00EB53FC" w:rsidRPr="00166A3B">
        <w:t>,</w:t>
      </w:r>
    </w:p>
    <w:p w14:paraId="05E6C1E1" w14:textId="48D5F409" w:rsidR="00865A76" w:rsidRPr="00166A3B" w:rsidRDefault="00EB53FC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166A3B">
        <w:t>edukację rynku dzięki „</w:t>
      </w:r>
      <w:r w:rsidRPr="00166A3B">
        <w:rPr>
          <w:color w:val="000000" w:themeColor="text1"/>
        </w:rPr>
        <w:t xml:space="preserve">Rekomendacjom Wykonawcy – </w:t>
      </w:r>
      <w:r w:rsidR="00F8568B" w:rsidRPr="00166A3B">
        <w:rPr>
          <w:color w:val="000000" w:themeColor="text1"/>
        </w:rPr>
        <w:t>dobre praktyki dostarczania i magazynowania ciepła i chłodu</w:t>
      </w:r>
      <w:r w:rsidRPr="00166A3B">
        <w:rPr>
          <w:color w:val="000000" w:themeColor="text1"/>
        </w:rPr>
        <w:t>”</w:t>
      </w:r>
      <w:r w:rsidR="00865A76" w:rsidRPr="00166A3B">
        <w:t>.</w:t>
      </w:r>
    </w:p>
    <w:p w14:paraId="71A8CDD4" w14:textId="3D636260" w:rsidR="00E436FE" w:rsidRPr="00166A3B" w:rsidRDefault="00E436FE" w:rsidP="00E436FE">
      <w:pPr>
        <w:spacing w:after="0" w:line="240" w:lineRule="auto"/>
        <w:ind w:left="567"/>
        <w:jc w:val="both"/>
      </w:pPr>
      <w:r w:rsidRPr="00166A3B">
        <w:t>Ww. zasady w uproszczeniu przedstawia Schemat 1 poniżej.</w:t>
      </w:r>
    </w:p>
    <w:p w14:paraId="041A713A" w14:textId="1AF9F546" w:rsidR="00865A76" w:rsidRPr="00166A3B" w:rsidRDefault="001B58D4" w:rsidP="00A30373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66A3B">
        <w:rPr>
          <w:rFonts w:cstheme="majorHAnsi"/>
        </w:rPr>
        <w:t>[</w:t>
      </w:r>
      <w:r w:rsidRPr="00166A3B">
        <w:rPr>
          <w:rFonts w:cstheme="majorHAnsi"/>
          <w:b/>
          <w:bCs/>
        </w:rPr>
        <w:t>Wariant B podziału korzyści z Przedsięwzięcia</w:t>
      </w:r>
      <w:r w:rsidRPr="00166A3B">
        <w:rPr>
          <w:rFonts w:cstheme="majorHAnsi"/>
        </w:rPr>
        <w:t xml:space="preserve">] Podstawowy wariant podziału korzyści z Przedsięwzięcia </w:t>
      </w:r>
      <w:r w:rsidR="00677555" w:rsidRPr="00166A3B">
        <w:rPr>
          <w:rFonts w:cstheme="majorHAnsi"/>
        </w:rPr>
        <w:t xml:space="preserve">został określony </w:t>
      </w:r>
      <w:r w:rsidRPr="00166A3B">
        <w:rPr>
          <w:rFonts w:cstheme="majorHAnsi"/>
        </w:rPr>
        <w:t xml:space="preserve">zgodnie z ust. </w:t>
      </w:r>
      <w:r w:rsidR="009C3723" w:rsidRPr="00166A3B">
        <w:rPr>
          <w:rFonts w:cstheme="majorHAnsi"/>
        </w:rPr>
        <w:fldChar w:fldCharType="begin"/>
      </w:r>
      <w:r w:rsidR="009C3723" w:rsidRPr="00166A3B">
        <w:rPr>
          <w:rFonts w:cstheme="majorHAnsi"/>
        </w:rPr>
        <w:instrText xml:space="preserve"> REF _Ref53784002 \r \h </w:instrText>
      </w:r>
      <w:r w:rsidR="004E2D42" w:rsidRPr="00166A3B">
        <w:rPr>
          <w:rFonts w:cstheme="majorHAnsi"/>
        </w:rPr>
        <w:instrText xml:space="preserve"> \* MERGEFORMAT </w:instrText>
      </w:r>
      <w:r w:rsidR="009C3723" w:rsidRPr="00166A3B">
        <w:rPr>
          <w:rFonts w:cstheme="majorHAnsi"/>
        </w:rPr>
      </w:r>
      <w:r w:rsidR="009C3723"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16</w:t>
      </w:r>
      <w:r w:rsidR="009C3723" w:rsidRPr="00166A3B">
        <w:rPr>
          <w:rFonts w:cstheme="majorHAnsi"/>
        </w:rPr>
        <w:fldChar w:fldCharType="end"/>
      </w:r>
      <w:r w:rsidR="009C3723" w:rsidRPr="00166A3B">
        <w:rPr>
          <w:rFonts w:cstheme="majorHAnsi"/>
        </w:rPr>
        <w:t xml:space="preserve"> </w:t>
      </w:r>
      <w:r w:rsidRPr="00166A3B">
        <w:rPr>
          <w:rFonts w:cstheme="majorHAnsi"/>
        </w:rPr>
        <w:t xml:space="preserve">powyżej. Wnioskodawca może wystąpić w ramach Wniosku o </w:t>
      </w:r>
      <w:bookmarkStart w:id="63" w:name="_Hlk52827845"/>
      <w:r w:rsidRPr="00166A3B">
        <w:rPr>
          <w:rFonts w:cstheme="majorHAnsi"/>
        </w:rPr>
        <w:t xml:space="preserve">modyfikację podziału korzyści w taki sposób, że zapewni on NCBR wyższy minimalny próg udziału w Przychodach z Komercjalizacji Wyników Prac B+R i Przychodach z Komercjalizacji Technologii Zależnych, dodatkowe </w:t>
      </w:r>
      <w:r w:rsidR="00E436FE" w:rsidRPr="00166A3B">
        <w:rPr>
          <w:rFonts w:cstheme="majorHAnsi"/>
        </w:rPr>
        <w:t xml:space="preserve">(samodzielnie określone przez Uczestnika Przedsięwzięcia i zaproponowane NCBR) </w:t>
      </w:r>
      <w:r w:rsidRPr="00166A3B">
        <w:rPr>
          <w:rFonts w:cstheme="majorHAnsi"/>
        </w:rPr>
        <w:t>zobowiązania</w:t>
      </w:r>
      <w:r w:rsidR="00847350" w:rsidRPr="00166A3B">
        <w:t xml:space="preserve"> w zakresie </w:t>
      </w:r>
      <w:r w:rsidRPr="00166A3B">
        <w:rPr>
          <w:rFonts w:cstheme="majorHAnsi"/>
        </w:rPr>
        <w:t xml:space="preserve">przekazywania NCBR udziału w Przychodzie Komercjalizacji Wyników Prac B+R i Komercjalizacji Technologii Zależnych oraz zobowiązanie do podjęcia dodatkowych działań określonych w Planie Komercjalizacji, w zamian za odroczenie w czasie udzielenia NCBR licencji do korzystania z </w:t>
      </w:r>
      <w:r w:rsidR="00324423" w:rsidRPr="00166A3B">
        <w:rPr>
          <w:rFonts w:cstheme="majorHAnsi"/>
        </w:rPr>
        <w:t xml:space="preserve">Wyników Prac B+R </w:t>
      </w:r>
      <w:r w:rsidR="00EA5D1E" w:rsidRPr="00166A3B">
        <w:rPr>
          <w:rFonts w:cstheme="majorHAnsi"/>
        </w:rPr>
        <w:t xml:space="preserve">(wraz </w:t>
      </w:r>
      <w:r w:rsidRPr="00166A3B">
        <w:rPr>
          <w:rFonts w:cstheme="majorHAnsi"/>
        </w:rPr>
        <w:t>z prawem do udzielania sublicencji</w:t>
      </w:r>
      <w:bookmarkEnd w:id="63"/>
      <w:r w:rsidR="00EA5D1E" w:rsidRPr="00166A3B">
        <w:rPr>
          <w:rFonts w:cstheme="majorHAnsi"/>
        </w:rPr>
        <w:t>)</w:t>
      </w:r>
      <w:r w:rsidRPr="00166A3B">
        <w:rPr>
          <w:rFonts w:cstheme="majorHAnsi"/>
        </w:rPr>
        <w:t>.</w:t>
      </w:r>
    </w:p>
    <w:p w14:paraId="4A7FB944" w14:textId="77777777" w:rsidR="001B58D4" w:rsidRPr="00166A3B" w:rsidRDefault="001B58D4" w:rsidP="7E8C02BE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166A3B">
        <w:rPr>
          <w:rFonts w:cstheme="majorBidi"/>
        </w:rPr>
        <w:t xml:space="preserve">Wystąpienie </w:t>
      </w:r>
      <w:r w:rsidR="004B30E9" w:rsidRPr="00166A3B">
        <w:rPr>
          <w:rFonts w:cstheme="majorBidi"/>
        </w:rPr>
        <w:t xml:space="preserve">o Wariant B </w:t>
      </w:r>
      <w:r w:rsidRPr="00166A3B">
        <w:rPr>
          <w:rFonts w:cstheme="majorBidi"/>
        </w:rPr>
        <w:t>w ramach Wniosku wymaga przedstawieni</w:t>
      </w:r>
      <w:r w:rsidR="00C96D6D" w:rsidRPr="00166A3B">
        <w:rPr>
          <w:rFonts w:cstheme="majorBidi"/>
        </w:rPr>
        <w:t>a</w:t>
      </w:r>
      <w:r w:rsidRPr="00166A3B">
        <w:rPr>
          <w:rFonts w:cstheme="majorBidi"/>
        </w:rPr>
        <w:t xml:space="preserve"> Planu Komercjalizacji</w:t>
      </w:r>
      <w:r w:rsidR="00543184" w:rsidRPr="00166A3B">
        <w:rPr>
          <w:rFonts w:cstheme="majorBidi"/>
        </w:rPr>
        <w:t xml:space="preserve"> zgodnie z </w:t>
      </w:r>
      <w:r w:rsidR="1960D85A" w:rsidRPr="00166A3B">
        <w:rPr>
          <w:rFonts w:cstheme="majorBidi"/>
        </w:rPr>
        <w:t>Wymaganiami</w:t>
      </w:r>
      <w:r w:rsidR="00543184" w:rsidRPr="00166A3B">
        <w:rPr>
          <w:rFonts w:cstheme="majorBidi"/>
        </w:rPr>
        <w:t xml:space="preserve"> określonymi w </w:t>
      </w:r>
      <w:r w:rsidR="00A65A55" w:rsidRPr="00166A3B">
        <w:rPr>
          <w:rFonts w:cstheme="majorBidi"/>
        </w:rPr>
        <w:t>Załączni</w:t>
      </w:r>
      <w:r w:rsidR="00543184" w:rsidRPr="00166A3B">
        <w:rPr>
          <w:rFonts w:cstheme="majorBidi"/>
        </w:rPr>
        <w:t>ku nr 3 do Regulaminu, który</w:t>
      </w:r>
      <w:r w:rsidRPr="00166A3B">
        <w:rPr>
          <w:rFonts w:cstheme="majorBidi"/>
        </w:rPr>
        <w:t xml:space="preserve"> podlega dodatkowej ocenie przez NCBR. W razie pozytywnej oceny Planu Komercjalizacji tak długo jak Wnioskodawca go realizuje, udzielenie NCBR licencji do korzystania z </w:t>
      </w:r>
      <w:r w:rsidR="00324423" w:rsidRPr="00166A3B">
        <w:rPr>
          <w:rFonts w:cstheme="majorHAnsi"/>
        </w:rPr>
        <w:t xml:space="preserve">Wyników Prac B+R </w:t>
      </w:r>
      <w:r w:rsidRPr="00166A3B">
        <w:rPr>
          <w:rFonts w:cstheme="majorBidi"/>
        </w:rPr>
        <w:t xml:space="preserve">z prawem do udzielania sublicencji jest odraczane w czasie, nie dłużej jednak niż </w:t>
      </w:r>
      <w:r w:rsidR="00BE2366" w:rsidRPr="00166A3B">
        <w:rPr>
          <w:rFonts w:cstheme="majorBidi"/>
        </w:rPr>
        <w:t>przez okres określony w Umowie</w:t>
      </w:r>
      <w:r w:rsidRPr="00166A3B">
        <w:rPr>
          <w:rFonts w:cstheme="majorBidi"/>
        </w:rPr>
        <w:t>.</w:t>
      </w:r>
    </w:p>
    <w:p w14:paraId="20F353ED" w14:textId="7E770A6B" w:rsidR="001B58D4" w:rsidRPr="00166A3B" w:rsidRDefault="001B58D4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166A3B">
        <w:rPr>
          <w:rFonts w:cstheme="majorHAnsi"/>
        </w:rPr>
        <w:t>W razie negatywnej oceny Planu Komercjalizacji Wnioskodawca może wycofać Wniosek. Jeśli NCBR negatywnie oceni Plan Komercjalizacji i Wnioskodawca nie wycofa Wniosku, Wnioskodawca będzie realizował Umowę przy podziale korzyści z pominięciem Wariantu B.</w:t>
      </w:r>
    </w:p>
    <w:p w14:paraId="6E70DDF3" w14:textId="7AFFB400" w:rsidR="00E436FE" w:rsidRPr="00166A3B" w:rsidRDefault="00E436FE" w:rsidP="00E436FE">
      <w:pPr>
        <w:spacing w:after="0" w:line="240" w:lineRule="auto"/>
        <w:ind w:left="567"/>
        <w:jc w:val="both"/>
      </w:pPr>
      <w:r w:rsidRPr="00166A3B">
        <w:t>Ww. zasady w uproszczeniu przedstawia Schemat 1 poniżej.</w:t>
      </w:r>
    </w:p>
    <w:p w14:paraId="7C88B9C1" w14:textId="77777777" w:rsidR="00E436FE" w:rsidRPr="00166A3B" w:rsidRDefault="00E436FE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679BF73C" w14:textId="77777777" w:rsidR="00E436FE" w:rsidRPr="00166A3B" w:rsidRDefault="7D929C8C" w:rsidP="00E436FE">
      <w:pPr>
        <w:spacing w:after="0" w:line="240" w:lineRule="auto"/>
        <w:jc w:val="center"/>
        <w:rPr>
          <w:rFonts w:cstheme="majorHAnsi"/>
        </w:rPr>
      </w:pPr>
      <w:r w:rsidRPr="00166A3B">
        <w:rPr>
          <w:noProof/>
          <w:lang w:eastAsia="pl-PL"/>
        </w:rPr>
        <w:lastRenderedPageBreak/>
        <w:drawing>
          <wp:inline distT="0" distB="0" distL="0" distR="0" wp14:anchorId="60626527" wp14:editId="34A4ACBF">
            <wp:extent cx="5759449" cy="35039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49" cy="350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7CA8C" w14:textId="0A9971A7" w:rsidR="00E436FE" w:rsidRPr="00166A3B" w:rsidRDefault="00E436FE" w:rsidP="00E436FE">
      <w:pPr>
        <w:spacing w:after="0" w:line="240" w:lineRule="auto"/>
        <w:jc w:val="both"/>
        <w:rPr>
          <w:rFonts w:eastAsia="Calibri" w:cs="Calibri Light"/>
          <w:sz w:val="18"/>
          <w:szCs w:val="18"/>
        </w:rPr>
      </w:pPr>
      <w:r w:rsidRPr="00166A3B">
        <w:rPr>
          <w:rFonts w:eastAsia="Calibri" w:cs="Calibri Light"/>
          <w:sz w:val="18"/>
          <w:szCs w:val="18"/>
        </w:rPr>
        <w:t>Schemat 1: uproszczone zasady dot. własności intelektualnej i komercjalizacji – elementy zaznaczone na czarno są wspólne dla Wariantu A i Wariantu B. Elementy zaznaczone na czerwono są elementem tylko Wariantu A – są zawieszone w razie realizacji przez Uczestnika Przedsięwzięcia Wariantu B. W razie rozbieżności schematu z treścią Regulaminu lub Umowy przesądza treść odpowiednio Regulaminu lub Umowy.</w:t>
      </w:r>
    </w:p>
    <w:p w14:paraId="70C5996E" w14:textId="77777777" w:rsidR="00E436FE" w:rsidRPr="00166A3B" w:rsidRDefault="00E436FE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5E2A6485" w14:textId="17C6D961" w:rsidR="00153DF5" w:rsidRPr="00166A3B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166A3B">
        <w:t>[</w:t>
      </w:r>
      <w:r w:rsidRPr="00166A3B">
        <w:rPr>
          <w:b/>
          <w:bCs/>
        </w:rPr>
        <w:t>Termin realizacji Przedsięwzięcia</w:t>
      </w:r>
      <w:r w:rsidRPr="00166A3B">
        <w:t>] Zasadnicza, badawczo-rozwojowa, część Przedsięwzięcia jest ograniczona do końca roku</w:t>
      </w:r>
      <w:r w:rsidR="00E436FE" w:rsidRPr="00166A3B">
        <w:rPr>
          <w:rFonts w:cstheme="majorHAnsi"/>
        </w:rPr>
        <w:t xml:space="preserve"> 2023</w:t>
      </w:r>
      <w:r w:rsidRPr="00166A3B">
        <w:rPr>
          <w:rFonts w:cstheme="majorHAnsi"/>
        </w:rPr>
        <w:t>,</w:t>
      </w:r>
      <w:r w:rsidRPr="00166A3B">
        <w:t xml:space="preserve"> z uwzględnieniem szczegółowego Harmonogramu Przedsięwzięcia. Umowy z Uczestnikami Przedsięwzięcia przewidują </w:t>
      </w:r>
      <w:r w:rsidR="00493172" w:rsidRPr="00166A3B">
        <w:t>postanowienia wykraczające poza wskazany horyzont czasowy</w:t>
      </w:r>
      <w:r w:rsidR="00BB644B" w:rsidRPr="00166A3B">
        <w:t xml:space="preserve">, </w:t>
      </w:r>
      <w:r w:rsidR="00493172" w:rsidRPr="00166A3B">
        <w:t xml:space="preserve">w zakresie </w:t>
      </w:r>
      <w:r w:rsidR="001A608E" w:rsidRPr="00166A3B">
        <w:t xml:space="preserve">demonstracji technologicznej, </w:t>
      </w:r>
      <w:r w:rsidR="00BB644B" w:rsidRPr="00166A3B">
        <w:t xml:space="preserve">zbierania danych i szczegółowej </w:t>
      </w:r>
      <w:r w:rsidR="00493172" w:rsidRPr="00166A3B">
        <w:t xml:space="preserve">analizy funkcjonowania Demonstratorów </w:t>
      </w:r>
      <w:r w:rsidR="001A608E" w:rsidRPr="00166A3B">
        <w:t xml:space="preserve">i ich testów </w:t>
      </w:r>
      <w:r w:rsidR="00493172" w:rsidRPr="00166A3B">
        <w:t xml:space="preserve">oraz komercjalizacji </w:t>
      </w:r>
      <w:r w:rsidR="008B3763" w:rsidRPr="00166A3B">
        <w:t>Rozwiązania</w:t>
      </w:r>
      <w:r w:rsidR="00DE2B68" w:rsidRPr="00166A3B">
        <w:t xml:space="preserve"> poza Przedsięwzięciem</w:t>
      </w:r>
      <w:r w:rsidR="00493172" w:rsidRPr="00166A3B">
        <w:t>.</w:t>
      </w:r>
    </w:p>
    <w:p w14:paraId="16F29466" w14:textId="33C73C49" w:rsidR="00AF284B" w:rsidRPr="00166A3B" w:rsidRDefault="0004269C" w:rsidP="0076449E">
      <w:pPr>
        <w:pStyle w:val="Nagwek1"/>
      </w:pPr>
      <w:bookmarkStart w:id="64" w:name="_Określenie_Zamawiającego"/>
      <w:bookmarkStart w:id="65" w:name="_Ref509207570"/>
      <w:bookmarkStart w:id="66" w:name="_Ref52629295"/>
      <w:bookmarkStart w:id="67" w:name="_Toc53762094"/>
      <w:bookmarkStart w:id="68" w:name="_Toc69201425"/>
      <w:bookmarkStart w:id="69" w:name="_Toc70262450"/>
      <w:bookmarkStart w:id="70" w:name="_Toc75287934"/>
      <w:bookmarkStart w:id="71" w:name="_Toc494180639"/>
      <w:bookmarkStart w:id="72" w:name="_Toc496261289"/>
      <w:bookmarkStart w:id="73" w:name="_Toc503862997"/>
      <w:bookmarkEnd w:id="64"/>
      <w:r w:rsidRPr="00166A3B">
        <w:t>Wnioskodawcy</w:t>
      </w:r>
      <w:bookmarkEnd w:id="65"/>
      <w:bookmarkEnd w:id="66"/>
      <w:bookmarkEnd w:id="67"/>
      <w:bookmarkEnd w:id="68"/>
      <w:bookmarkEnd w:id="69"/>
      <w:bookmarkEnd w:id="70"/>
    </w:p>
    <w:p w14:paraId="7333CE8A" w14:textId="7D6096BB" w:rsidR="003335C7" w:rsidRPr="00166A3B" w:rsidRDefault="008C0349" w:rsidP="0076449E">
      <w:pPr>
        <w:pStyle w:val="Nagwek2"/>
        <w:rPr>
          <w:rFonts w:eastAsia="Arial Unicode MS"/>
        </w:rPr>
      </w:pPr>
      <w:bookmarkStart w:id="74" w:name="_Toc494180640"/>
      <w:bookmarkStart w:id="75" w:name="_Toc496261290"/>
      <w:bookmarkStart w:id="76" w:name="_Toc503862998"/>
      <w:bookmarkStart w:id="77" w:name="_Ref511657198"/>
      <w:bookmarkStart w:id="78" w:name="_Toc53762095"/>
      <w:bookmarkStart w:id="79" w:name="_Toc69201426"/>
      <w:bookmarkStart w:id="80" w:name="_Toc70262451"/>
      <w:bookmarkStart w:id="81" w:name="_Toc75287935"/>
      <w:bookmarkEnd w:id="71"/>
      <w:bookmarkEnd w:id="72"/>
      <w:bookmarkEnd w:id="73"/>
      <w:r w:rsidRPr="00166A3B">
        <w:t>Informacj</w:t>
      </w:r>
      <w:r w:rsidR="002D20AC" w:rsidRPr="00166A3B">
        <w:t>e</w:t>
      </w:r>
      <w:r w:rsidRPr="00166A3B">
        <w:rPr>
          <w:rFonts w:eastAsia="Arial Unicode MS"/>
        </w:rPr>
        <w:t xml:space="preserve"> ogólne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14:paraId="25877AE5" w14:textId="6A38C3C2" w:rsidR="0004269C" w:rsidRPr="00166A3B" w:rsidRDefault="00586E2C" w:rsidP="00E436FE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166A3B">
        <w:rPr>
          <w:rFonts w:cstheme="majorBidi"/>
        </w:rPr>
        <w:t>Przedsięwzięcie</w:t>
      </w:r>
      <w:r w:rsidR="007803D1" w:rsidRPr="00166A3B">
        <w:rPr>
          <w:rFonts w:cstheme="majorBidi"/>
        </w:rPr>
        <w:t xml:space="preserve"> jest adresowan</w:t>
      </w:r>
      <w:r w:rsidR="00710118" w:rsidRPr="00166A3B">
        <w:rPr>
          <w:rFonts w:cstheme="majorBidi"/>
        </w:rPr>
        <w:t>e</w:t>
      </w:r>
      <w:r w:rsidR="007803D1" w:rsidRPr="00166A3B">
        <w:rPr>
          <w:rFonts w:cstheme="majorBidi"/>
        </w:rPr>
        <w:t xml:space="preserve"> do </w:t>
      </w:r>
      <w:r w:rsidR="0004269C" w:rsidRPr="00166A3B">
        <w:rPr>
          <w:rFonts w:cstheme="majorBidi"/>
        </w:rPr>
        <w:t>podmiotów</w:t>
      </w:r>
      <w:r w:rsidR="008C0349" w:rsidRPr="00166A3B">
        <w:rPr>
          <w:rFonts w:cstheme="majorBidi"/>
        </w:rPr>
        <w:t xml:space="preserve"> mający</w:t>
      </w:r>
      <w:r w:rsidR="007803D1" w:rsidRPr="00166A3B">
        <w:rPr>
          <w:rFonts w:cstheme="majorBidi"/>
        </w:rPr>
        <w:t>ch</w:t>
      </w:r>
      <w:r w:rsidR="008C0349" w:rsidRPr="00166A3B">
        <w:rPr>
          <w:rFonts w:cstheme="majorBidi"/>
        </w:rPr>
        <w:t xml:space="preserve"> pomysł, wymagany potencjał i wolę </w:t>
      </w:r>
      <w:r w:rsidR="007803D1" w:rsidRPr="00166A3B">
        <w:rPr>
          <w:rFonts w:cstheme="majorBidi"/>
        </w:rPr>
        <w:t>opracowania</w:t>
      </w:r>
      <w:r w:rsidR="00160C28" w:rsidRPr="00166A3B">
        <w:rPr>
          <w:rFonts w:cstheme="majorBidi"/>
        </w:rPr>
        <w:t xml:space="preserve"> </w:t>
      </w:r>
      <w:r w:rsidR="007462E9" w:rsidRPr="00166A3B">
        <w:rPr>
          <w:rFonts w:cstheme="majorBidi"/>
        </w:rPr>
        <w:t xml:space="preserve">Rozwiązania w postaci </w:t>
      </w:r>
      <w:r w:rsidR="00144D51" w:rsidRPr="00166A3B">
        <w:rPr>
          <w:rFonts w:cstheme="majorBidi"/>
        </w:rPr>
        <w:t xml:space="preserve">opracowania </w:t>
      </w:r>
      <w:r w:rsidR="00E436FE" w:rsidRPr="00166A3B">
        <w:rPr>
          <w:rFonts w:cstheme="majorBidi"/>
        </w:rPr>
        <w:t xml:space="preserve">(i) w </w:t>
      </w:r>
      <w:r w:rsidR="007456F6" w:rsidRPr="00166A3B">
        <w:rPr>
          <w:rFonts w:cstheme="majorBidi"/>
        </w:rPr>
        <w:t>Strumieniu</w:t>
      </w:r>
      <w:r w:rsidR="00E436FE" w:rsidRPr="00166A3B">
        <w:rPr>
          <w:rFonts w:cstheme="majorBidi"/>
        </w:rPr>
        <w:t xml:space="preserve"> </w:t>
      </w:r>
      <w:r w:rsidR="00750E91" w:rsidRPr="00166A3B">
        <w:rPr>
          <w:rFonts w:cstheme="majorBidi"/>
        </w:rPr>
        <w:t>1</w:t>
      </w:r>
      <w:r w:rsidR="00E436FE" w:rsidRPr="00166A3B">
        <w:rPr>
          <w:rFonts w:cstheme="majorBidi"/>
        </w:rPr>
        <w:t xml:space="preserve">: </w:t>
      </w:r>
      <w:r w:rsidR="00A52178" w:rsidRPr="00166A3B">
        <w:rPr>
          <w:rFonts w:cstheme="majorBidi"/>
        </w:rPr>
        <w:t>Systemu 1 i Systemu 2 przeznaczonych do zastosowania w budownictwie jednorodzinnym</w:t>
      </w:r>
      <w:r w:rsidR="00750E91" w:rsidRPr="00166A3B">
        <w:rPr>
          <w:rFonts w:cstheme="majorBidi"/>
        </w:rPr>
        <w:t>, zaś</w:t>
      </w:r>
      <w:r w:rsidR="00E436FE" w:rsidRPr="00166A3B">
        <w:rPr>
          <w:rFonts w:ascii="Calibri" w:eastAsia="Calibri" w:hAnsi="Calibri" w:cs="Calibri"/>
          <w:color w:val="000000" w:themeColor="text1"/>
        </w:rPr>
        <w:t xml:space="preserve"> (ii) w </w:t>
      </w:r>
      <w:r w:rsidR="007456F6" w:rsidRPr="00166A3B">
        <w:rPr>
          <w:rFonts w:ascii="Calibri" w:eastAsia="Calibri" w:hAnsi="Calibri" w:cs="Calibri"/>
          <w:color w:val="000000" w:themeColor="text1"/>
        </w:rPr>
        <w:t>Strumieniu</w:t>
      </w:r>
      <w:r w:rsidR="00E436FE" w:rsidRPr="00166A3B">
        <w:rPr>
          <w:rFonts w:ascii="Calibri" w:eastAsia="Calibri" w:hAnsi="Calibri" w:cs="Calibri"/>
          <w:color w:val="000000" w:themeColor="text1"/>
        </w:rPr>
        <w:t xml:space="preserve"> </w:t>
      </w:r>
      <w:r w:rsidR="00750E91" w:rsidRPr="00166A3B">
        <w:rPr>
          <w:rFonts w:ascii="Calibri" w:eastAsia="Calibri" w:hAnsi="Calibri" w:cs="Calibri"/>
          <w:color w:val="000000" w:themeColor="text1"/>
        </w:rPr>
        <w:t>2</w:t>
      </w:r>
      <w:r w:rsidR="00E436FE" w:rsidRPr="00166A3B">
        <w:rPr>
          <w:rFonts w:ascii="Calibri" w:eastAsia="Calibri" w:hAnsi="Calibri" w:cs="Calibri"/>
          <w:color w:val="000000" w:themeColor="text1"/>
        </w:rPr>
        <w:t xml:space="preserve">: </w:t>
      </w:r>
      <w:r w:rsidR="00A52178" w:rsidRPr="00166A3B">
        <w:rPr>
          <w:rFonts w:cstheme="majorBidi"/>
        </w:rPr>
        <w:t>Systemu 3 przeznaczonego dla budownictwa biurowego</w:t>
      </w:r>
      <w:r w:rsidR="0020684C" w:rsidRPr="00166A3B">
        <w:rPr>
          <w:rFonts w:cstheme="majorBidi"/>
        </w:rPr>
        <w:t>, spełniając</w:t>
      </w:r>
      <w:r w:rsidR="00144D51" w:rsidRPr="00166A3B">
        <w:rPr>
          <w:rFonts w:cstheme="majorBidi"/>
        </w:rPr>
        <w:t>ych</w:t>
      </w:r>
      <w:r w:rsidR="006F20F6" w:rsidRPr="00166A3B">
        <w:rPr>
          <w:rFonts w:cstheme="majorBidi"/>
        </w:rPr>
        <w:t xml:space="preserve"> w zakresie danego </w:t>
      </w:r>
      <w:r w:rsidR="0009384D" w:rsidRPr="00166A3B">
        <w:rPr>
          <w:rFonts w:cstheme="majorBidi"/>
        </w:rPr>
        <w:t>Strumieni</w:t>
      </w:r>
      <w:r w:rsidR="006B7956" w:rsidRPr="00166A3B">
        <w:rPr>
          <w:rFonts w:cstheme="majorBidi"/>
        </w:rPr>
        <w:t>a</w:t>
      </w:r>
      <w:r w:rsidR="006F20F6" w:rsidRPr="00166A3B">
        <w:rPr>
          <w:rFonts w:cstheme="majorBidi"/>
        </w:rPr>
        <w:t xml:space="preserve"> </w:t>
      </w:r>
      <w:r w:rsidR="009316AB" w:rsidRPr="00166A3B">
        <w:rPr>
          <w:rFonts w:cstheme="majorBidi"/>
        </w:rPr>
        <w:t xml:space="preserve">co najmniej </w:t>
      </w:r>
      <w:r w:rsidR="6FA4B80B" w:rsidRPr="00166A3B">
        <w:rPr>
          <w:rFonts w:cstheme="majorBidi"/>
        </w:rPr>
        <w:t>Wymagania</w:t>
      </w:r>
      <w:r w:rsidR="00D44B54" w:rsidRPr="00166A3B">
        <w:rPr>
          <w:rFonts w:cstheme="majorBidi"/>
        </w:rPr>
        <w:t xml:space="preserve"> </w:t>
      </w:r>
      <w:r w:rsidR="00A747F8" w:rsidRPr="00166A3B">
        <w:rPr>
          <w:rFonts w:cstheme="majorBidi"/>
        </w:rPr>
        <w:t xml:space="preserve">Obligatoryjne </w:t>
      </w:r>
      <w:r w:rsidR="0020684C" w:rsidRPr="00166A3B">
        <w:rPr>
          <w:rFonts w:cstheme="majorBidi"/>
        </w:rPr>
        <w:t xml:space="preserve">wskazane w </w:t>
      </w:r>
      <w:r w:rsidR="00A65A55" w:rsidRPr="00166A3B">
        <w:rPr>
          <w:rFonts w:cstheme="majorBidi"/>
        </w:rPr>
        <w:t>Załączni</w:t>
      </w:r>
      <w:r w:rsidR="0020684C" w:rsidRPr="00166A3B">
        <w:rPr>
          <w:rFonts w:cstheme="majorBidi"/>
        </w:rPr>
        <w:t xml:space="preserve">ku nr </w:t>
      </w:r>
      <w:r w:rsidR="009316AB" w:rsidRPr="00166A3B">
        <w:rPr>
          <w:rFonts w:cstheme="majorBidi"/>
        </w:rPr>
        <w:t>1 do Regulaminu</w:t>
      </w:r>
      <w:r w:rsidR="0020684C" w:rsidRPr="00166A3B">
        <w:rPr>
          <w:rFonts w:cstheme="majorBidi"/>
        </w:rPr>
        <w:t xml:space="preserve">. </w:t>
      </w:r>
      <w:r w:rsidR="0004269C" w:rsidRPr="00166A3B">
        <w:rPr>
          <w:rFonts w:cstheme="majorBidi"/>
        </w:rPr>
        <w:t xml:space="preserve">NCBR prowadzi niniejsze </w:t>
      </w:r>
      <w:r w:rsidR="00BB37CD" w:rsidRPr="00166A3B">
        <w:rPr>
          <w:rFonts w:cstheme="majorBidi"/>
        </w:rPr>
        <w:t>P</w:t>
      </w:r>
      <w:r w:rsidR="0004269C" w:rsidRPr="00166A3B">
        <w:rPr>
          <w:rFonts w:cstheme="majorBidi"/>
        </w:rPr>
        <w:t>ostępowanie z zachowaniem zasad otwartości i konkurencyjności, nie</w:t>
      </w:r>
      <w:r w:rsidR="005068B7" w:rsidRPr="00166A3B">
        <w:rPr>
          <w:rFonts w:cstheme="majorBidi"/>
        </w:rPr>
        <w:t> </w:t>
      </w:r>
      <w:r w:rsidR="0004269C" w:rsidRPr="00166A3B">
        <w:rPr>
          <w:rFonts w:cstheme="majorBidi"/>
        </w:rPr>
        <w:t>wprowadzając</w:t>
      </w:r>
      <w:r w:rsidR="00BE1C67" w:rsidRPr="00166A3B">
        <w:rPr>
          <w:rFonts w:cstheme="majorBidi"/>
        </w:rPr>
        <w:t>,</w:t>
      </w:r>
      <w:r w:rsidR="0004269C" w:rsidRPr="00166A3B">
        <w:rPr>
          <w:rFonts w:cstheme="majorBidi"/>
        </w:rPr>
        <w:t xml:space="preserve"> co do zasady</w:t>
      </w:r>
      <w:r w:rsidR="001B0CEA" w:rsidRPr="00166A3B">
        <w:rPr>
          <w:rFonts w:cstheme="majorBidi"/>
        </w:rPr>
        <w:t xml:space="preserve"> (tj. </w:t>
      </w:r>
      <w:r w:rsidR="00A747F8" w:rsidRPr="00166A3B">
        <w:rPr>
          <w:rFonts w:cstheme="majorBidi"/>
        </w:rPr>
        <w:t>poza jednoznaczn</w:t>
      </w:r>
      <w:r w:rsidR="008D26FF" w:rsidRPr="00166A3B">
        <w:rPr>
          <w:rFonts w:cstheme="majorBidi"/>
        </w:rPr>
        <w:t>ie określonymi</w:t>
      </w:r>
      <w:r w:rsidR="00A747F8" w:rsidRPr="00166A3B">
        <w:rPr>
          <w:rFonts w:cstheme="majorBidi"/>
        </w:rPr>
        <w:t xml:space="preserve"> wyjątkami</w:t>
      </w:r>
      <w:r w:rsidR="001B0CEA" w:rsidRPr="00166A3B">
        <w:rPr>
          <w:rFonts w:cstheme="majorBidi"/>
        </w:rPr>
        <w:t>)</w:t>
      </w:r>
      <w:r w:rsidR="0004269C" w:rsidRPr="00166A3B">
        <w:rPr>
          <w:rFonts w:cstheme="majorBidi"/>
        </w:rPr>
        <w:t xml:space="preserve"> ograniczeń w zakresie kategorii podmiotów, uprawnionych do</w:t>
      </w:r>
      <w:r w:rsidR="005068B7" w:rsidRPr="00166A3B">
        <w:rPr>
          <w:rFonts w:cstheme="majorBidi"/>
        </w:rPr>
        <w:t> </w:t>
      </w:r>
      <w:r w:rsidR="0004269C" w:rsidRPr="00166A3B">
        <w:rPr>
          <w:rFonts w:cstheme="majorBidi"/>
        </w:rPr>
        <w:t>złożenia Wniosków</w:t>
      </w:r>
      <w:r w:rsidR="00743DE2" w:rsidRPr="00166A3B">
        <w:rPr>
          <w:rFonts w:cstheme="majorBidi"/>
        </w:rPr>
        <w:t xml:space="preserve"> o przystąpienie do </w:t>
      </w:r>
      <w:r w:rsidR="00BB37CD" w:rsidRPr="00166A3B">
        <w:rPr>
          <w:rFonts w:cstheme="majorBidi"/>
        </w:rPr>
        <w:t>P</w:t>
      </w:r>
      <w:r w:rsidR="00743DE2" w:rsidRPr="00166A3B">
        <w:rPr>
          <w:rFonts w:cstheme="majorBidi"/>
        </w:rPr>
        <w:t>ostępowania</w:t>
      </w:r>
      <w:r w:rsidR="008227C1" w:rsidRPr="00166A3B">
        <w:rPr>
          <w:rFonts w:cstheme="majorBidi"/>
        </w:rPr>
        <w:t xml:space="preserve"> i zawarcie Umowy</w:t>
      </w:r>
      <w:r w:rsidR="00E9232B" w:rsidRPr="00166A3B">
        <w:rPr>
          <w:rFonts w:cstheme="majorBidi"/>
          <w:b/>
          <w:bCs/>
        </w:rPr>
        <w:t xml:space="preserve">, stanowiących jednocześnie ofertę na wykonanie </w:t>
      </w:r>
      <w:r w:rsidR="0046263B" w:rsidRPr="00166A3B">
        <w:rPr>
          <w:rFonts w:cstheme="majorBidi"/>
          <w:b/>
          <w:bCs/>
        </w:rPr>
        <w:t xml:space="preserve">danej części </w:t>
      </w:r>
      <w:r w:rsidR="00E9232B" w:rsidRPr="00166A3B">
        <w:rPr>
          <w:rFonts w:cstheme="majorBidi"/>
          <w:b/>
          <w:bCs/>
        </w:rPr>
        <w:t>przedmiotu zamówienia</w:t>
      </w:r>
      <w:r w:rsidR="00E9232B" w:rsidRPr="00166A3B">
        <w:rPr>
          <w:rFonts w:cstheme="majorBidi"/>
        </w:rPr>
        <w:t xml:space="preserve"> </w:t>
      </w:r>
      <w:r w:rsidR="00743DE2" w:rsidRPr="00166A3B">
        <w:rPr>
          <w:rFonts w:cstheme="majorBidi"/>
        </w:rPr>
        <w:t>(dalej: „</w:t>
      </w:r>
      <w:r w:rsidR="00743DE2" w:rsidRPr="00166A3B">
        <w:rPr>
          <w:rFonts w:cstheme="majorBidi"/>
          <w:b/>
          <w:bCs/>
        </w:rPr>
        <w:t>Wniosek</w:t>
      </w:r>
      <w:r w:rsidR="00743DE2" w:rsidRPr="00166A3B">
        <w:rPr>
          <w:rFonts w:cstheme="majorBidi"/>
        </w:rPr>
        <w:t>”)</w:t>
      </w:r>
      <w:r w:rsidR="003F41DA" w:rsidRPr="00166A3B">
        <w:rPr>
          <w:rFonts w:cstheme="majorBidi"/>
        </w:rPr>
        <w:t>.</w:t>
      </w:r>
      <w:r w:rsidR="0004269C" w:rsidRPr="00166A3B">
        <w:rPr>
          <w:rFonts w:cstheme="majorBidi"/>
        </w:rPr>
        <w:t xml:space="preserve"> </w:t>
      </w:r>
    </w:p>
    <w:p w14:paraId="59827948" w14:textId="25947D01" w:rsidR="004571C4" w:rsidRPr="00166A3B" w:rsidRDefault="00902C6A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</w:pPr>
      <w:bookmarkStart w:id="82" w:name="_Ref511660533"/>
      <w:r w:rsidRPr="00166A3B">
        <w:t xml:space="preserve">Do udziału w </w:t>
      </w:r>
      <w:r w:rsidR="00586E2C" w:rsidRPr="00166A3B">
        <w:t xml:space="preserve">Przedsięwzięciu </w:t>
      </w:r>
      <w:r w:rsidRPr="00166A3B">
        <w:t xml:space="preserve">dopuszczone są wszystkie </w:t>
      </w:r>
      <w:r w:rsidR="00E9232B" w:rsidRPr="00166A3B">
        <w:t>zainteresowane podmioty, które mają zdolność wykonania Umowy</w:t>
      </w:r>
      <w:r w:rsidR="00A747F8" w:rsidRPr="00166A3B">
        <w:t xml:space="preserve"> i spełniają warunki określone w tym Regulaminie</w:t>
      </w:r>
      <w:r w:rsidR="003D1F09" w:rsidRPr="00166A3B">
        <w:t xml:space="preserve"> oraz posiadają siedzibę</w:t>
      </w:r>
      <w:r w:rsidR="0038051D" w:rsidRPr="00166A3B">
        <w:t xml:space="preserve"> lub miejsce zamieszkania</w:t>
      </w:r>
      <w:r w:rsidR="003D1F09" w:rsidRPr="00166A3B">
        <w:t xml:space="preserve"> na terytorium państwa członkowskiego Unii Europejskiej lub państwa-strony Porozumienia Światowej Organizacji Handlu w sprawie zamówień rządowych lub innej umowy międzynarodowej dotycząc</w:t>
      </w:r>
      <w:r w:rsidR="00A12121" w:rsidRPr="00166A3B">
        <w:t>ej</w:t>
      </w:r>
      <w:r w:rsidR="003D1F09" w:rsidRPr="00166A3B">
        <w:t xml:space="preserve"> zamówień rządowych, których stroną jest Polska lub Unia Europejska.</w:t>
      </w:r>
      <w:r w:rsidR="009316AB" w:rsidRPr="00166A3B">
        <w:t xml:space="preserve"> </w:t>
      </w:r>
      <w:r w:rsidR="6FA4B80B" w:rsidRPr="00166A3B">
        <w:t>Wymagania</w:t>
      </w:r>
      <w:r w:rsidR="009316AB" w:rsidRPr="00166A3B">
        <w:t xml:space="preserve"> określone w </w:t>
      </w:r>
      <w:r w:rsidR="00A65A55" w:rsidRPr="00166A3B">
        <w:t>Załączni</w:t>
      </w:r>
      <w:r w:rsidR="009316AB" w:rsidRPr="00166A3B">
        <w:t xml:space="preserve">ku nr 1 do Regulaminu oraz Kryteria </w:t>
      </w:r>
      <w:r w:rsidR="009316AB" w:rsidRPr="00166A3B">
        <w:lastRenderedPageBreak/>
        <w:t xml:space="preserve">zawarte w </w:t>
      </w:r>
      <w:r w:rsidR="00A65A55" w:rsidRPr="00166A3B">
        <w:t>Załączni</w:t>
      </w:r>
      <w:r w:rsidR="009316AB" w:rsidRPr="00166A3B">
        <w:t>ku nr 5 do Regulaminu określają jakie kompetencje, w ramach konkurencji pomiędzy Uczestnikami Przedsięwzięcia, są preferowane.</w:t>
      </w:r>
      <w:bookmarkStart w:id="83" w:name="_Ref499632404"/>
      <w:bookmarkEnd w:id="82"/>
    </w:p>
    <w:p w14:paraId="119EA67A" w14:textId="274E11DC" w:rsidR="00C75FB7" w:rsidRPr="00166A3B" w:rsidRDefault="00E5625C" w:rsidP="00C75FB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Theme="majorBidi" w:eastAsiaTheme="majorBidi" w:hAnsiTheme="majorBidi" w:cstheme="majorBidi"/>
        </w:rPr>
      </w:pPr>
      <w:r w:rsidRPr="00166A3B">
        <w:t xml:space="preserve">Z zastrzeżeniem </w:t>
      </w:r>
      <w:r w:rsidR="00C75FB7" w:rsidRPr="00166A3B">
        <w:t>dalszych zdań tego ustępu</w:t>
      </w:r>
      <w:r w:rsidRPr="00166A3B">
        <w:t>, j</w:t>
      </w:r>
      <w:r w:rsidR="003F41DA" w:rsidRPr="00166A3B">
        <w:t xml:space="preserve">eden </w:t>
      </w:r>
      <w:r w:rsidR="00BB37CD" w:rsidRPr="00166A3B">
        <w:t>p</w:t>
      </w:r>
      <w:r w:rsidR="00CE3227" w:rsidRPr="00166A3B">
        <w:t>odmiot</w:t>
      </w:r>
      <w:r w:rsidR="002973D0" w:rsidRPr="00166A3B">
        <w:t xml:space="preserve"> (rozumiany jako osoba fizyczna, jednostka organizacyjna albo osoba prawna)</w:t>
      </w:r>
      <w:r w:rsidR="00902C6A" w:rsidRPr="00166A3B">
        <w:t xml:space="preserve"> </w:t>
      </w:r>
      <w:r w:rsidR="00CE3227" w:rsidRPr="00166A3B">
        <w:t xml:space="preserve">może złożyć </w:t>
      </w:r>
      <w:r w:rsidR="00CE3227" w:rsidRPr="00166A3B">
        <w:rPr>
          <w:b/>
          <w:bCs/>
        </w:rPr>
        <w:t>nie więcej niż jeden Wniosek</w:t>
      </w:r>
      <w:r w:rsidR="00720F2C" w:rsidRPr="00166A3B">
        <w:rPr>
          <w:b/>
          <w:bCs/>
        </w:rPr>
        <w:t xml:space="preserve"> dla danego </w:t>
      </w:r>
      <w:r w:rsidR="0009384D" w:rsidRPr="00166A3B">
        <w:rPr>
          <w:b/>
          <w:bCs/>
        </w:rPr>
        <w:t>Strumieni</w:t>
      </w:r>
      <w:r w:rsidR="00603F6D" w:rsidRPr="00166A3B">
        <w:rPr>
          <w:b/>
          <w:bCs/>
        </w:rPr>
        <w:t>a</w:t>
      </w:r>
      <w:r w:rsidR="00CE3227" w:rsidRPr="00166A3B">
        <w:t xml:space="preserve">, niezależnie od tego czy składa Wniosek samodzielnie czy łącznie z </w:t>
      </w:r>
      <w:r w:rsidR="002D20AC" w:rsidRPr="00166A3B">
        <w:rPr>
          <w:rFonts w:cstheme="majorBidi"/>
        </w:rPr>
        <w:t>innym podmiotem/</w:t>
      </w:r>
      <w:r w:rsidR="00CE3227" w:rsidRPr="00166A3B">
        <w:t>innymi podmiotami.</w:t>
      </w:r>
      <w:r w:rsidR="003F41DA" w:rsidRPr="00166A3B">
        <w:t xml:space="preserve"> Wszystkie W</w:t>
      </w:r>
      <w:r w:rsidR="00CE3227" w:rsidRPr="00166A3B">
        <w:t>nioski złożone z</w:t>
      </w:r>
      <w:r w:rsidR="00902C6A" w:rsidRPr="00166A3B">
        <w:t> </w:t>
      </w:r>
      <w:r w:rsidR="00CE3227" w:rsidRPr="00166A3B">
        <w:t>naruszeniem zasady wskazanej w</w:t>
      </w:r>
      <w:r w:rsidR="00000DF9" w:rsidRPr="00166A3B">
        <w:t> </w:t>
      </w:r>
      <w:r w:rsidR="00CE3227" w:rsidRPr="00166A3B">
        <w:t>zdaniu poprzedzającym podlega</w:t>
      </w:r>
      <w:r w:rsidR="007D196B" w:rsidRPr="00166A3B">
        <w:t xml:space="preserve">ją wykluczeniu </w:t>
      </w:r>
      <w:r w:rsidR="007D196B" w:rsidRPr="00166A3B">
        <w:rPr>
          <w:rFonts w:cstheme="majorBidi"/>
        </w:rPr>
        <w:t>w</w:t>
      </w:r>
      <w:r w:rsidR="00902C6A" w:rsidRPr="00166A3B">
        <w:rPr>
          <w:rFonts w:cstheme="majorBidi"/>
        </w:rPr>
        <w:t> </w:t>
      </w:r>
      <w:r w:rsidR="007D196B" w:rsidRPr="00166A3B">
        <w:rPr>
          <w:rFonts w:cstheme="majorBidi"/>
        </w:rPr>
        <w:t>Postępowaniu</w:t>
      </w:r>
      <w:r w:rsidR="003F41DA" w:rsidRPr="00166A3B">
        <w:rPr>
          <w:rFonts w:cstheme="majorBidi"/>
        </w:rPr>
        <w:t xml:space="preserve"> w ramach </w:t>
      </w:r>
      <w:r w:rsidR="00BB37CD" w:rsidRPr="00166A3B">
        <w:rPr>
          <w:rFonts w:cstheme="majorBidi"/>
        </w:rPr>
        <w:t>o</w:t>
      </w:r>
      <w:r w:rsidR="003F41DA" w:rsidRPr="00166A3B">
        <w:rPr>
          <w:rFonts w:cstheme="majorBidi"/>
        </w:rPr>
        <w:t xml:space="preserve">ceny </w:t>
      </w:r>
      <w:r w:rsidR="00BB37CD" w:rsidRPr="00166A3B">
        <w:rPr>
          <w:rFonts w:cstheme="majorBidi"/>
        </w:rPr>
        <w:t>f</w:t>
      </w:r>
      <w:r w:rsidR="001F79F6" w:rsidRPr="00166A3B">
        <w:rPr>
          <w:rFonts w:cstheme="majorBidi"/>
        </w:rPr>
        <w:t>ormalnej</w:t>
      </w:r>
      <w:r w:rsidR="007D196B" w:rsidRPr="00166A3B">
        <w:rPr>
          <w:rFonts w:cstheme="majorBidi"/>
        </w:rPr>
        <w:t>.</w:t>
      </w:r>
      <w:r w:rsidR="001F018E" w:rsidRPr="00166A3B">
        <w:rPr>
          <w:rFonts w:cstheme="majorBidi"/>
        </w:rPr>
        <w:t xml:space="preserve"> Dla usunięcia wątpliwości NCBR wskazuje, że</w:t>
      </w:r>
      <w:r w:rsidR="00BE3C7F" w:rsidRPr="00166A3B">
        <w:rPr>
          <w:rFonts w:cstheme="majorBidi"/>
        </w:rPr>
        <w:t xml:space="preserve"> z zastrzeżeniem poniższej informacji,</w:t>
      </w:r>
      <w:r w:rsidR="004E4FAF" w:rsidRPr="00166A3B">
        <w:rPr>
          <w:rFonts w:cstheme="majorBidi"/>
        </w:rPr>
        <w:t xml:space="preserve"> </w:t>
      </w:r>
      <w:r w:rsidR="00160C28" w:rsidRPr="00166A3B">
        <w:rPr>
          <w:rFonts w:cstheme="majorBidi"/>
        </w:rPr>
        <w:t>jed</w:t>
      </w:r>
      <w:r w:rsidR="00467E0B" w:rsidRPr="00166A3B">
        <w:rPr>
          <w:rFonts w:cstheme="majorBidi"/>
        </w:rPr>
        <w:t>en</w:t>
      </w:r>
      <w:r w:rsidR="00160C28" w:rsidRPr="00166A3B">
        <w:rPr>
          <w:rFonts w:cstheme="majorBidi"/>
        </w:rPr>
        <w:t xml:space="preserve"> </w:t>
      </w:r>
      <w:r w:rsidR="00467E0B" w:rsidRPr="00166A3B">
        <w:rPr>
          <w:rFonts w:cstheme="majorBidi"/>
        </w:rPr>
        <w:t xml:space="preserve">podmiot </w:t>
      </w:r>
      <w:r w:rsidR="00160C28" w:rsidRPr="00166A3B">
        <w:rPr>
          <w:rFonts w:cstheme="majorBidi"/>
        </w:rPr>
        <w:t xml:space="preserve">nie może </w:t>
      </w:r>
      <w:r w:rsidR="00720F2C" w:rsidRPr="00166A3B">
        <w:rPr>
          <w:rFonts w:cstheme="majorBidi"/>
        </w:rPr>
        <w:t xml:space="preserve">w ramach jednego </w:t>
      </w:r>
      <w:r w:rsidR="0009384D" w:rsidRPr="00166A3B">
        <w:rPr>
          <w:rFonts w:cstheme="majorBidi"/>
        </w:rPr>
        <w:t>Strumieni</w:t>
      </w:r>
      <w:r w:rsidR="00603F6D" w:rsidRPr="00166A3B">
        <w:rPr>
          <w:rFonts w:cstheme="majorBidi"/>
        </w:rPr>
        <w:t>a</w:t>
      </w:r>
      <w:r w:rsidR="00160C28" w:rsidRPr="00166A3B">
        <w:rPr>
          <w:rFonts w:cstheme="majorBidi"/>
        </w:rPr>
        <w:t xml:space="preserve"> </w:t>
      </w:r>
      <w:r w:rsidR="00975837" w:rsidRPr="00166A3B">
        <w:rPr>
          <w:rFonts w:cstheme="majorBidi"/>
        </w:rPr>
        <w:t>być</w:t>
      </w:r>
      <w:r w:rsidR="00720F2C" w:rsidRPr="00166A3B">
        <w:rPr>
          <w:rFonts w:cstheme="majorBidi"/>
        </w:rPr>
        <w:t xml:space="preserve"> </w:t>
      </w:r>
      <w:r w:rsidR="00BE3C7F" w:rsidRPr="00166A3B">
        <w:t>wskazany jako Wnioskodawca lub podmiot współtworzący Wnioskodawcę w więcej niż jednym Wniosku</w:t>
      </w:r>
      <w:r w:rsidR="00FD3493" w:rsidRPr="00166A3B">
        <w:t xml:space="preserve"> w jednym </w:t>
      </w:r>
      <w:r w:rsidR="007456F6" w:rsidRPr="00166A3B">
        <w:t>Strumieniu</w:t>
      </w:r>
      <w:r w:rsidR="00181247" w:rsidRPr="00166A3B">
        <w:rPr>
          <w:rFonts w:cstheme="majorBidi"/>
        </w:rPr>
        <w:t xml:space="preserve">. W przypadku naruszenia zasady wskazanej w </w:t>
      </w:r>
      <w:r w:rsidR="004570B3" w:rsidRPr="00166A3B">
        <w:rPr>
          <w:rFonts w:cstheme="majorBidi"/>
        </w:rPr>
        <w:t>niniejszym ustępie</w:t>
      </w:r>
      <w:r w:rsidR="00181247" w:rsidRPr="00166A3B">
        <w:rPr>
          <w:rFonts w:cstheme="majorBidi"/>
        </w:rPr>
        <w:t xml:space="preserve">, wykluczeniu podlegają wszyscy Wnioskodawcy </w:t>
      </w:r>
      <w:r w:rsidR="002878AF" w:rsidRPr="00166A3B">
        <w:rPr>
          <w:rFonts w:cstheme="majorBidi"/>
        </w:rPr>
        <w:t xml:space="preserve">objęci </w:t>
      </w:r>
      <w:r w:rsidR="00181247" w:rsidRPr="00166A3B">
        <w:rPr>
          <w:rFonts w:cstheme="majorBidi"/>
        </w:rPr>
        <w:t>naruszeniem</w:t>
      </w:r>
      <w:r w:rsidRPr="00166A3B">
        <w:rPr>
          <w:rFonts w:cstheme="majorBidi"/>
        </w:rPr>
        <w:t>.</w:t>
      </w:r>
      <w:r w:rsidR="00770480" w:rsidRPr="00166A3B">
        <w:rPr>
          <w:rFonts w:cstheme="majorBidi"/>
        </w:rPr>
        <w:t xml:space="preserve"> Dopuszczalne jest zatem złożenie przez Wnioskodawcę dwóch Wniosków obejmujących oba odmienne </w:t>
      </w:r>
      <w:r w:rsidR="0009384D" w:rsidRPr="00166A3B">
        <w:rPr>
          <w:rFonts w:cstheme="majorBidi"/>
        </w:rPr>
        <w:t>Strumienie</w:t>
      </w:r>
      <w:bookmarkStart w:id="84" w:name="_Hlk499483384"/>
      <w:bookmarkStart w:id="85" w:name="_Hlk53784238"/>
      <w:bookmarkStart w:id="86" w:name="_Ref53586949"/>
      <w:bookmarkStart w:id="87" w:name="_Hlk53784248"/>
      <w:bookmarkEnd w:id="83"/>
      <w:bookmarkEnd w:id="84"/>
      <w:bookmarkEnd w:id="85"/>
      <w:bookmarkEnd w:id="86"/>
      <w:r w:rsidR="00FD3493" w:rsidRPr="00166A3B">
        <w:rPr>
          <w:rFonts w:cstheme="majorBidi"/>
        </w:rPr>
        <w:t>.</w:t>
      </w:r>
      <w:r w:rsidR="00C75FB7" w:rsidRPr="00166A3B">
        <w:rPr>
          <w:rFonts w:cstheme="majorBidi"/>
        </w:rPr>
        <w:t xml:space="preserve"> </w:t>
      </w:r>
      <w:r w:rsidR="00231070" w:rsidRPr="00166A3B">
        <w:rPr>
          <w:rFonts w:cstheme="majorBidi"/>
        </w:rPr>
        <w:t>Przez wzgląd na zwiększenie konkurencji, uwzględniając zasady dot. grup kapitałowych jako punkt odniesienia, Zamawiający w</w:t>
      </w:r>
      <w:r w:rsidR="00C75FB7" w:rsidRPr="00166A3B">
        <w:rPr>
          <w:rFonts w:cstheme="majorBidi"/>
        </w:rPr>
        <w:t xml:space="preserve"> przypadku Wnioskodawców będących uczelnią, w ramach której wydzielono jednostki organizacyjne takie jak wydziały, instytuty, katedry, zakłady, centra i kolegia, </w:t>
      </w:r>
      <w:r w:rsidR="00231070" w:rsidRPr="00166A3B">
        <w:rPr>
          <w:rFonts w:cstheme="majorBidi"/>
        </w:rPr>
        <w:t xml:space="preserve">uznaje za </w:t>
      </w:r>
      <w:r w:rsidR="00C75FB7" w:rsidRPr="00166A3B">
        <w:rPr>
          <w:rFonts w:cstheme="majorBidi"/>
        </w:rPr>
        <w:t xml:space="preserve">dopuszczalne, aby taka uczelnia była wskazana jako Wnioskodawca lub podmiot współtworzący Wnioskodawcę w nie więcej niż </w:t>
      </w:r>
      <w:r w:rsidR="00C75FB7" w:rsidRPr="00166A3B">
        <w:rPr>
          <w:rFonts w:cstheme="majorBidi"/>
          <w:b/>
        </w:rPr>
        <w:t>dwóch</w:t>
      </w:r>
      <w:r w:rsidR="00C75FB7" w:rsidRPr="00166A3B">
        <w:rPr>
          <w:rFonts w:cstheme="majorBidi"/>
        </w:rPr>
        <w:t xml:space="preserve"> Wnioskach</w:t>
      </w:r>
      <w:r w:rsidR="00603F6D" w:rsidRPr="00166A3B">
        <w:rPr>
          <w:rFonts w:cstheme="majorBidi"/>
        </w:rPr>
        <w:t xml:space="preserve"> w danym Strumieniu</w:t>
      </w:r>
      <w:r w:rsidR="00C75FB7" w:rsidRPr="00166A3B">
        <w:rPr>
          <w:rFonts w:cstheme="majorBidi"/>
        </w:rPr>
        <w:t>, pod warunkiem, że:</w:t>
      </w:r>
    </w:p>
    <w:p w14:paraId="0E654C0C" w14:textId="77777777" w:rsidR="00C75FB7" w:rsidRPr="00166A3B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166A3B">
        <w:rPr>
          <w:rFonts w:eastAsiaTheme="majorBidi" w:cstheme="minorHAnsi"/>
        </w:rPr>
        <w:t>zgłoszone w ramach odrębnych Wniosków Zespoły Projektowe składają się z różnych osób,</w:t>
      </w:r>
    </w:p>
    <w:p w14:paraId="5F2324E6" w14:textId="77777777" w:rsidR="00C75FB7" w:rsidRPr="00166A3B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166A3B">
        <w:rPr>
          <w:rFonts w:eastAsiaTheme="majorBidi" w:cstheme="minorHAnsi"/>
        </w:rPr>
        <w:t xml:space="preserve">w ramach odrębnych Wniosków uczelnia działa z wykorzystaniem różnych jednostek organizacyjnych (w dwóch Wnioskach nie wskazano tego samego wydziału, instytutu itp.), </w:t>
      </w:r>
    </w:p>
    <w:p w14:paraId="624B82C4" w14:textId="77777777" w:rsidR="00C75FB7" w:rsidRPr="00166A3B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166A3B">
        <w:rPr>
          <w:rFonts w:eastAsiaTheme="majorBidi" w:cstheme="minorHAnsi"/>
        </w:rPr>
        <w:t xml:space="preserve">uczelnia umocuje Lidera konsorcjum tworzącego Wnioskodawcę, członka Zespołu Projektu lub kierownika jednostki organizacyjnej wskazanej w pkt 2), do złożenia Wniosku, zawarcia Umowy i realizacji Przedsięwzięcia w zakresie umożliwiającym mu samodzielne działanie, bez konieczności uzyskiwania odrębnego mandatu od władz uczelni w ramach Przedsięwzięcia,  </w:t>
      </w:r>
    </w:p>
    <w:p w14:paraId="05E472AC" w14:textId="0B9A6C1A" w:rsidR="00C75FB7" w:rsidRPr="00166A3B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166A3B">
        <w:rPr>
          <w:rFonts w:eastAsiaTheme="majorBidi" w:cstheme="minorHAnsi"/>
        </w:rPr>
        <w:t>Wnioskodawcy, w skład których wchodzi taka uczelnia, powezmą dodatkowe zobowiązania określone w ART. 6 §2</w:t>
      </w:r>
      <w:r w:rsidR="007E3648" w:rsidRPr="00166A3B">
        <w:rPr>
          <w:rFonts w:eastAsiaTheme="majorBidi" w:cstheme="minorHAnsi"/>
        </w:rPr>
        <w:t xml:space="preserve">, pkt ostatni </w:t>
      </w:r>
      <w:r w:rsidRPr="00166A3B">
        <w:rPr>
          <w:rFonts w:eastAsiaTheme="majorBidi" w:cstheme="minorHAnsi"/>
        </w:rPr>
        <w:t>wzoru Umowy.</w:t>
      </w:r>
    </w:p>
    <w:p w14:paraId="4C60F19E" w14:textId="5A5D6B97" w:rsidR="009D03CE" w:rsidRPr="00166A3B" w:rsidRDefault="007803D1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88" w:name="_Ref52629309"/>
      <w:bookmarkEnd w:id="87"/>
      <w:r w:rsidRPr="00166A3B">
        <w:rPr>
          <w:rFonts w:cstheme="majorBidi"/>
        </w:rPr>
        <w:t xml:space="preserve">Wnioskodawcy mogą uczestniczyć w </w:t>
      </w:r>
      <w:r w:rsidR="00586E2C" w:rsidRPr="00166A3B">
        <w:rPr>
          <w:rFonts w:cstheme="majorBidi"/>
        </w:rPr>
        <w:t xml:space="preserve">Przedsięwzięciu </w:t>
      </w:r>
      <w:r w:rsidR="008C0349" w:rsidRPr="00166A3B">
        <w:rPr>
          <w:rFonts w:cstheme="majorBidi"/>
        </w:rPr>
        <w:t>zarówno samodzielnie jak i wspólnie z</w:t>
      </w:r>
      <w:r w:rsidR="005068B7" w:rsidRPr="00166A3B">
        <w:rPr>
          <w:rFonts w:cstheme="majorBidi"/>
        </w:rPr>
        <w:t> </w:t>
      </w:r>
      <w:r w:rsidR="008C0349" w:rsidRPr="00166A3B">
        <w:rPr>
          <w:rFonts w:cstheme="majorBidi"/>
        </w:rPr>
        <w:t>innymi podmiotami</w:t>
      </w:r>
      <w:r w:rsidR="009D03CE" w:rsidRPr="00166A3B">
        <w:rPr>
          <w:rFonts w:cstheme="majorBidi"/>
        </w:rPr>
        <w:t>, przy czym:</w:t>
      </w:r>
      <w:bookmarkEnd w:id="88"/>
    </w:p>
    <w:p w14:paraId="0B5B7855" w14:textId="002CD2C4" w:rsidR="00BB3634" w:rsidRPr="00166A3B" w:rsidRDefault="0097691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166A3B">
        <w:rPr>
          <w:rFonts w:cstheme="majorBidi"/>
        </w:rPr>
        <w:t xml:space="preserve">w przypadku </w:t>
      </w:r>
      <w:r w:rsidR="00F22079" w:rsidRPr="00166A3B">
        <w:rPr>
          <w:rFonts w:cstheme="majorBidi"/>
        </w:rPr>
        <w:t>W</w:t>
      </w:r>
      <w:r w:rsidR="007803D1" w:rsidRPr="00166A3B">
        <w:rPr>
          <w:rFonts w:cstheme="majorBidi"/>
        </w:rPr>
        <w:t>niosku złożon</w:t>
      </w:r>
      <w:r w:rsidRPr="00166A3B">
        <w:rPr>
          <w:rFonts w:cstheme="majorBidi"/>
        </w:rPr>
        <w:t>ego</w:t>
      </w:r>
      <w:r w:rsidR="007803D1" w:rsidRPr="00166A3B">
        <w:rPr>
          <w:rFonts w:cstheme="majorBidi"/>
        </w:rPr>
        <w:t xml:space="preserve"> przez kilka podmiotów, są oni traktowani jako jeden Wnioskodawca, co oznacza</w:t>
      </w:r>
      <w:r w:rsidR="0004269C" w:rsidRPr="00166A3B">
        <w:rPr>
          <w:rFonts w:cstheme="majorBidi"/>
        </w:rPr>
        <w:t xml:space="preserve"> m.in.</w:t>
      </w:r>
      <w:r w:rsidR="007803D1" w:rsidRPr="00166A3B">
        <w:rPr>
          <w:rFonts w:cstheme="majorBidi"/>
        </w:rPr>
        <w:t xml:space="preserve">, że mogą sumować swój potencjał na potrzeby </w:t>
      </w:r>
      <w:r w:rsidR="005CF5CF" w:rsidRPr="00166A3B">
        <w:rPr>
          <w:rFonts w:cstheme="majorBidi"/>
        </w:rPr>
        <w:t>Wymagań</w:t>
      </w:r>
      <w:r w:rsidR="007803D1" w:rsidRPr="00166A3B">
        <w:rPr>
          <w:rFonts w:cstheme="majorBidi"/>
        </w:rPr>
        <w:t xml:space="preserve"> </w:t>
      </w:r>
      <w:r w:rsidR="00390FB3" w:rsidRPr="00166A3B">
        <w:rPr>
          <w:rFonts w:cstheme="majorBidi"/>
        </w:rPr>
        <w:t>Przedsięwzięcia</w:t>
      </w:r>
      <w:r w:rsidR="00395C4C" w:rsidRPr="00166A3B">
        <w:rPr>
          <w:rFonts w:cstheme="majorBidi"/>
        </w:rPr>
        <w:t xml:space="preserve"> i odpowiadają solidarnie względem NCBR</w:t>
      </w:r>
      <w:r w:rsidR="00A655DA" w:rsidRPr="00166A3B">
        <w:rPr>
          <w:rFonts w:cstheme="majorBidi"/>
        </w:rPr>
        <w:t>, zarówno na etapie Postępowania jak i wykonania Umowy</w:t>
      </w:r>
      <w:r w:rsidR="00B115AC" w:rsidRPr="00166A3B">
        <w:rPr>
          <w:rFonts w:cstheme="majorBidi"/>
        </w:rPr>
        <w:t xml:space="preserve">, </w:t>
      </w:r>
      <w:r w:rsidR="00BB3634" w:rsidRPr="00166A3B">
        <w:rPr>
          <w:rFonts w:cstheme="majorBidi"/>
        </w:rPr>
        <w:t>z zastrzeżeniem punktu kolejnego,</w:t>
      </w:r>
    </w:p>
    <w:p w14:paraId="52249D0A" w14:textId="696245FB" w:rsidR="009D03CE" w:rsidRPr="00166A3B" w:rsidRDefault="00BB3634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166A3B">
        <w:rPr>
          <w:rFonts w:cstheme="majorBidi"/>
        </w:rPr>
        <w:t xml:space="preserve">w zakresie </w:t>
      </w:r>
      <w:r w:rsidR="00B115AC" w:rsidRPr="00166A3B">
        <w:rPr>
          <w:rFonts w:cstheme="majorBidi"/>
        </w:rPr>
        <w:t xml:space="preserve">podstaw wykluczenia ocenie, ze skutkiem dla wszystkich podmiotów tworzących wspólnie Wnioskodawcę, podlega </w:t>
      </w:r>
      <w:r w:rsidRPr="00166A3B">
        <w:rPr>
          <w:rFonts w:cstheme="majorBidi"/>
        </w:rPr>
        <w:t xml:space="preserve">z osobna </w:t>
      </w:r>
      <w:r w:rsidR="00B115AC" w:rsidRPr="00166A3B">
        <w:rPr>
          <w:rFonts w:cstheme="majorBidi"/>
        </w:rPr>
        <w:t xml:space="preserve">każdy </w:t>
      </w:r>
      <w:r w:rsidRPr="00166A3B">
        <w:rPr>
          <w:rFonts w:cstheme="majorBidi"/>
        </w:rPr>
        <w:t xml:space="preserve">wskazany we Wniosku </w:t>
      </w:r>
      <w:r w:rsidR="00B115AC" w:rsidRPr="00166A3B">
        <w:rPr>
          <w:rFonts w:cstheme="majorBidi"/>
        </w:rPr>
        <w:t>podmiot</w:t>
      </w:r>
      <w:r w:rsidR="00586FAC" w:rsidRPr="00166A3B">
        <w:rPr>
          <w:rFonts w:cstheme="majorBidi"/>
        </w:rPr>
        <w:t xml:space="preserve"> wchodzący w skład Wnioskodawcy</w:t>
      </w:r>
      <w:r w:rsidR="009D03CE" w:rsidRPr="00166A3B">
        <w:rPr>
          <w:rFonts w:cstheme="majorBidi"/>
        </w:rPr>
        <w:t>,</w:t>
      </w:r>
      <w:r w:rsidR="00181247" w:rsidRPr="00166A3B">
        <w:rPr>
          <w:rFonts w:cstheme="majorBidi"/>
        </w:rPr>
        <w:t xml:space="preserve"> </w:t>
      </w:r>
      <w:bookmarkStart w:id="89" w:name="_Hlk53784313"/>
      <w:r w:rsidR="00181247" w:rsidRPr="00166A3B">
        <w:rPr>
          <w:rFonts w:cstheme="majorBidi"/>
        </w:rPr>
        <w:t xml:space="preserve">w tym w zakresie naruszenia zasady wskazanej w ust. </w:t>
      </w:r>
      <w:r w:rsidR="00181247" w:rsidRPr="00166A3B">
        <w:rPr>
          <w:rFonts w:cstheme="majorBidi"/>
        </w:rPr>
        <w:fldChar w:fldCharType="begin"/>
      </w:r>
      <w:r w:rsidR="00181247" w:rsidRPr="00166A3B">
        <w:rPr>
          <w:rFonts w:cstheme="majorBidi"/>
        </w:rPr>
        <w:instrText xml:space="preserve"> REF _Ref53586949 \r \h </w:instrText>
      </w:r>
      <w:r w:rsidR="004E2D42" w:rsidRPr="00166A3B">
        <w:rPr>
          <w:rFonts w:cstheme="majorBidi"/>
        </w:rPr>
        <w:instrText xml:space="preserve"> \* MERGEFORMAT </w:instrText>
      </w:r>
      <w:r w:rsidR="00181247" w:rsidRPr="00166A3B">
        <w:rPr>
          <w:rFonts w:cstheme="majorBidi"/>
        </w:rPr>
      </w:r>
      <w:r w:rsidR="00181247"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3</w:t>
      </w:r>
      <w:r w:rsidR="00181247" w:rsidRPr="00166A3B">
        <w:rPr>
          <w:rFonts w:cstheme="majorBidi"/>
        </w:rPr>
        <w:fldChar w:fldCharType="end"/>
      </w:r>
      <w:bookmarkEnd w:id="89"/>
      <w:r w:rsidR="00181247" w:rsidRPr="00166A3B">
        <w:rPr>
          <w:rFonts w:cstheme="majorBidi"/>
        </w:rPr>
        <w:t>,</w:t>
      </w:r>
    </w:p>
    <w:p w14:paraId="2CCD81A8" w14:textId="77777777" w:rsidR="009D03CE" w:rsidRPr="00166A3B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166A3B">
        <w:rPr>
          <w:rFonts w:cstheme="majorBidi"/>
        </w:rPr>
        <w:t>z</w:t>
      </w:r>
      <w:r w:rsidR="005F5ADA" w:rsidRPr="00166A3B">
        <w:rPr>
          <w:rFonts w:cstheme="majorBidi"/>
        </w:rPr>
        <w:t>asady współpracy pomiędzy tymi podmiotami muszą być uregulowane pisemną umową</w:t>
      </w:r>
      <w:r w:rsidR="008227C1" w:rsidRPr="00166A3B">
        <w:rPr>
          <w:rFonts w:cstheme="majorBidi"/>
        </w:rPr>
        <w:t xml:space="preserve"> (np. umową konsorcjum)</w:t>
      </w:r>
      <w:r w:rsidR="005F5ADA" w:rsidRPr="00166A3B">
        <w:rPr>
          <w:rFonts w:cstheme="majorBidi"/>
        </w:rPr>
        <w:t xml:space="preserve">, która </w:t>
      </w:r>
      <w:r w:rsidR="005720EA" w:rsidRPr="00166A3B">
        <w:rPr>
          <w:rFonts w:cstheme="majorBidi"/>
        </w:rPr>
        <w:t>musi</w:t>
      </w:r>
      <w:r w:rsidR="005F5ADA" w:rsidRPr="00166A3B">
        <w:rPr>
          <w:rFonts w:cstheme="majorBidi"/>
        </w:rPr>
        <w:t xml:space="preserve"> zostać przedstawiona NCBR wraz z </w:t>
      </w:r>
      <w:r w:rsidR="00EC276F" w:rsidRPr="00166A3B">
        <w:rPr>
          <w:rFonts w:cstheme="majorBidi"/>
        </w:rPr>
        <w:t>W</w:t>
      </w:r>
      <w:r w:rsidR="005F5ADA" w:rsidRPr="00166A3B">
        <w:rPr>
          <w:rFonts w:cstheme="majorBidi"/>
        </w:rPr>
        <w:t>nioskiem</w:t>
      </w:r>
      <w:r w:rsidRPr="00166A3B">
        <w:rPr>
          <w:rFonts w:cstheme="majorBidi"/>
        </w:rPr>
        <w:t>,</w:t>
      </w:r>
    </w:p>
    <w:p w14:paraId="4DCB6E24" w14:textId="0879455F" w:rsidR="00FD540A" w:rsidRPr="00166A3B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166A3B">
        <w:rPr>
          <w:rFonts w:cstheme="majorBidi"/>
        </w:rPr>
        <w:t>z</w:t>
      </w:r>
      <w:r w:rsidR="00FD540A" w:rsidRPr="00166A3B">
        <w:rPr>
          <w:rFonts w:cstheme="majorBid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C96D6D" w:rsidRPr="00166A3B">
        <w:rPr>
          <w:rFonts w:cstheme="majorBidi"/>
        </w:rPr>
        <w:t xml:space="preserve">z </w:t>
      </w:r>
      <w:r w:rsidR="00FD540A" w:rsidRPr="00166A3B">
        <w:rPr>
          <w:rFonts w:cstheme="majorBidi"/>
        </w:rPr>
        <w:t xml:space="preserve">Umowy co najmniej w takim zakresie w jakim nastąpiło udzielenie zasobów. Zmiana podmiotu trzeciego po złożeniu Wniosku nie jest dopuszczalna z wyjątkiem sytuacji zmiany podwykonawcy zgodnie z </w:t>
      </w:r>
      <w:r w:rsidR="00A747F8" w:rsidRPr="00166A3B">
        <w:rPr>
          <w:rFonts w:cstheme="majorBidi"/>
        </w:rPr>
        <w:t>postanowieniami Umowy</w:t>
      </w:r>
      <w:r w:rsidR="00FD540A" w:rsidRPr="00166A3B">
        <w:rPr>
          <w:rFonts w:cstheme="majorBidi"/>
        </w:rPr>
        <w:t>.</w:t>
      </w:r>
    </w:p>
    <w:p w14:paraId="46DEEC47" w14:textId="4FD4CDE7" w:rsidR="00CE0B02" w:rsidRPr="00166A3B" w:rsidRDefault="00CE0B02" w:rsidP="39A7861B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  <w:sz w:val="24"/>
          <w:szCs w:val="24"/>
        </w:rPr>
      </w:pPr>
      <w:r w:rsidRPr="00166A3B">
        <w:t xml:space="preserve">Wnioskodawcy występujący wspólnie muszą ustanowić pełnomocnika do reprezentowania ich w postępowaniu o udzielenie niniejszego zamówienia albo do reprezentowania ich w postępowaniu oraz zawarcia </w:t>
      </w:r>
      <w:r w:rsidR="006A3040" w:rsidRPr="00166A3B">
        <w:t>U</w:t>
      </w:r>
      <w:r w:rsidRPr="00166A3B">
        <w:t>mowy. Pełnomocnictwo musi mieć formę pisemną</w:t>
      </w:r>
      <w:r w:rsidR="00975837" w:rsidRPr="00166A3B">
        <w:t xml:space="preserve"> lub mieć formę</w:t>
      </w:r>
      <w:r w:rsidR="009D03CE" w:rsidRPr="00166A3B">
        <w:t xml:space="preserve"> elektroniczną z kwalifikowanym podpisem elektronicznym</w:t>
      </w:r>
      <w:r w:rsidR="7F0BEDE2" w:rsidRPr="00166A3B">
        <w:t xml:space="preserve"> i być podpisane przez </w:t>
      </w:r>
      <w:r w:rsidR="7F0BEDE2" w:rsidRPr="00166A3B">
        <w:lastRenderedPageBreak/>
        <w:t>osobę/osoby udzielające pełnomocnictwa w jednakowej formie (papierowo albo elektronicznie)</w:t>
      </w:r>
      <w:r w:rsidRPr="00166A3B">
        <w:t>.</w:t>
      </w:r>
    </w:p>
    <w:p w14:paraId="5CB8EDFA" w14:textId="198AD3CD" w:rsidR="00B22E9C" w:rsidRPr="00166A3B" w:rsidRDefault="00B22E9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166A3B">
        <w:rPr>
          <w:rFonts w:cstheme="majorBidi"/>
        </w:rPr>
        <w:t>Wnioskodawca musi spełniać warunki zakwalifikowania do udziału w Postępowaniu poprzez niepodleganie przesłankom wykluczenia z Postępowania, określonym poniżej.</w:t>
      </w:r>
      <w:r w:rsidR="00FD540A" w:rsidRPr="00166A3B">
        <w:rPr>
          <w:rFonts w:cstheme="majorBidi"/>
        </w:rPr>
        <w:t xml:space="preserve"> Jeżeli Wnioskodawca powołuje się na zasoby podmiotu trzeciego zgodnie z pkt 2.1 ust. 4 powyżej</w:t>
      </w:r>
      <w:r w:rsidR="00096C00" w:rsidRPr="00166A3B">
        <w:rPr>
          <w:rFonts w:cstheme="majorBidi"/>
        </w:rPr>
        <w:t>,</w:t>
      </w:r>
      <w:r w:rsidR="00FD540A" w:rsidRPr="00166A3B">
        <w:rPr>
          <w:rFonts w:cstheme="majorBidi"/>
        </w:rPr>
        <w:t xml:space="preserve"> warunki kwalifikacji musi spełniać także wskazany podmiot trzeci.</w:t>
      </w:r>
    </w:p>
    <w:p w14:paraId="6803DEE4" w14:textId="2FDCE2BF" w:rsidR="005F3D54" w:rsidRPr="00166A3B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90" w:name="_Hlk512575317"/>
      <w:r w:rsidRPr="00166A3B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90"/>
    <w:p w14:paraId="778ABFA5" w14:textId="77777777" w:rsidR="005F3D54" w:rsidRPr="00166A3B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166A3B">
        <w:rPr>
          <w:rFonts w:cstheme="majorBidi"/>
        </w:rPr>
        <w:t>Wniosek jest przygotowywany przez Wnioskodawcę na jego wyłączny koszt i ryzyko. Wnioskodawcy nie przysługuje wynagrodzenie za sporządzenie Wniosku, w tym za jego tłumaczenie.</w:t>
      </w:r>
    </w:p>
    <w:p w14:paraId="1D3436F1" w14:textId="5FC980A7" w:rsidR="005F3D54" w:rsidRPr="00166A3B" w:rsidRDefault="005F3D54" w:rsidP="0076449E">
      <w:pPr>
        <w:pStyle w:val="Nagwek2"/>
      </w:pPr>
      <w:bookmarkStart w:id="91" w:name="_Ref52542639"/>
      <w:bookmarkStart w:id="92" w:name="_Toc53762096"/>
      <w:bookmarkStart w:id="93" w:name="_Toc69201427"/>
      <w:bookmarkStart w:id="94" w:name="_Toc70262452"/>
      <w:bookmarkStart w:id="95" w:name="_Toc75287936"/>
      <w:r w:rsidRPr="00166A3B">
        <w:t>Podstawy wykluczenia</w:t>
      </w:r>
      <w:bookmarkEnd w:id="91"/>
      <w:bookmarkEnd w:id="92"/>
      <w:bookmarkEnd w:id="93"/>
      <w:bookmarkEnd w:id="94"/>
      <w:bookmarkEnd w:id="95"/>
    </w:p>
    <w:p w14:paraId="3D8E8682" w14:textId="1BEE4129" w:rsidR="00B22E9C" w:rsidRPr="00166A3B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96" w:name="_Ref511644867"/>
      <w:r w:rsidRPr="00166A3B">
        <w:rPr>
          <w:rFonts w:cstheme="majorHAnsi"/>
        </w:rPr>
        <w:t>Wykluczeniu z udziału w Postępowaniu podlega Wnioskodawca:</w:t>
      </w:r>
      <w:bookmarkEnd w:id="96"/>
    </w:p>
    <w:p w14:paraId="1FCAF847" w14:textId="5820FBEA" w:rsidR="00CE3227" w:rsidRPr="00166A3B" w:rsidRDefault="00CE3227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7" w:name="_Ref511644963"/>
      <w:r w:rsidRPr="00166A3B">
        <w:rPr>
          <w:rFonts w:cstheme="majorHAnsi"/>
        </w:rPr>
        <w:t xml:space="preserve">który złożył </w:t>
      </w:r>
      <w:r w:rsidR="00B53867" w:rsidRPr="00166A3B">
        <w:rPr>
          <w:rFonts w:cstheme="majorHAnsi"/>
        </w:rPr>
        <w:t xml:space="preserve">więcej niż jeden </w:t>
      </w:r>
      <w:r w:rsidR="00EE34F3" w:rsidRPr="00166A3B">
        <w:rPr>
          <w:rFonts w:cstheme="majorHAnsi"/>
        </w:rPr>
        <w:t>W</w:t>
      </w:r>
      <w:r w:rsidR="00B53867" w:rsidRPr="00166A3B">
        <w:rPr>
          <w:rFonts w:cstheme="majorHAnsi"/>
        </w:rPr>
        <w:t>niosek</w:t>
      </w:r>
      <w:r w:rsidRPr="00166A3B">
        <w:rPr>
          <w:rFonts w:cstheme="majorHAnsi"/>
        </w:rPr>
        <w:t xml:space="preserve">, z naruszeniem pkt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_Ref511657198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2.1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ust. </w:t>
      </w:r>
      <w:r w:rsidR="008227C1" w:rsidRPr="00166A3B">
        <w:rPr>
          <w:rFonts w:cstheme="majorHAnsi"/>
        </w:rPr>
        <w:t xml:space="preserve">3 </w:t>
      </w:r>
      <w:r w:rsidRPr="00166A3B">
        <w:rPr>
          <w:rFonts w:cstheme="majorHAnsi"/>
        </w:rPr>
        <w:t>powyżej,</w:t>
      </w:r>
    </w:p>
    <w:p w14:paraId="722E44F6" w14:textId="3FDEB9F4" w:rsidR="00990CE5" w:rsidRPr="00166A3B" w:rsidRDefault="00990CE5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166A3B">
        <w:rPr>
          <w:rFonts w:cstheme="majorHAnsi"/>
        </w:rPr>
        <w:t xml:space="preserve">mający siedzibę lub miejsce zamieszkania w państwie </w:t>
      </w:r>
      <w:r w:rsidR="007F4DB2" w:rsidRPr="00166A3B">
        <w:rPr>
          <w:rFonts w:cstheme="majorHAnsi"/>
          <w:b/>
          <w:bCs/>
        </w:rPr>
        <w:t>niebędącym</w:t>
      </w:r>
      <w:r w:rsidRPr="00166A3B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2E74B672" w:rsidR="00B22E9C" w:rsidRPr="00166A3B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8" w:name="_Ref511941705"/>
      <w:r w:rsidRPr="00166A3B">
        <w:rPr>
          <w:rFonts w:cstheme="majorHAnsi"/>
        </w:rPr>
        <w:t>będący osobą fizyczną, którego prawomocnie skazano za przestępstwo:</w:t>
      </w:r>
      <w:bookmarkEnd w:id="97"/>
      <w:bookmarkEnd w:id="98"/>
    </w:p>
    <w:p w14:paraId="4490F1F7" w14:textId="6279445D" w:rsidR="00B22E9C" w:rsidRPr="00166A3B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Bidi"/>
        </w:rPr>
      </w:pPr>
      <w:bookmarkStart w:id="99" w:name="_Ref511644886"/>
      <w:r w:rsidRPr="00166A3B">
        <w:rPr>
          <w:rFonts w:cstheme="majorBidi"/>
        </w:rPr>
        <w:t>o którym mowa w art. 165a, art. 181-188, art. 189a, art. 218-221, art. 228-230a, art. 250a, art. 258 lub art. 270-309 ustawy z dnia 6 czerwca 1997 r. - Kodeks karny (</w:t>
      </w:r>
      <w:r w:rsidR="00467E0B" w:rsidRPr="00166A3B">
        <w:rPr>
          <w:rFonts w:cstheme="majorBidi"/>
        </w:rPr>
        <w:t xml:space="preserve">t.j. </w:t>
      </w:r>
      <w:r w:rsidRPr="00166A3B">
        <w:rPr>
          <w:rFonts w:cstheme="majorBidi"/>
        </w:rPr>
        <w:t>Dz. U. z 20</w:t>
      </w:r>
      <w:r w:rsidR="00E9235D" w:rsidRPr="00166A3B">
        <w:rPr>
          <w:rFonts w:cstheme="majorBidi"/>
        </w:rPr>
        <w:t>20</w:t>
      </w:r>
      <w:r w:rsidRPr="00166A3B">
        <w:rPr>
          <w:rFonts w:cstheme="majorBidi"/>
        </w:rPr>
        <w:t xml:space="preserve"> r. poz. </w:t>
      </w:r>
      <w:r w:rsidR="00B931A9" w:rsidRPr="00166A3B">
        <w:rPr>
          <w:rFonts w:cstheme="majorBidi"/>
        </w:rPr>
        <w:t>1</w:t>
      </w:r>
      <w:r w:rsidR="00E9235D" w:rsidRPr="00166A3B">
        <w:rPr>
          <w:rFonts w:cstheme="majorBidi"/>
        </w:rPr>
        <w:t>444</w:t>
      </w:r>
      <w:r w:rsidRPr="00166A3B">
        <w:rPr>
          <w:rFonts w:cstheme="majorBidi"/>
        </w:rPr>
        <w:t>, z</w:t>
      </w:r>
      <w:r w:rsidR="00534D77" w:rsidRPr="00166A3B">
        <w:rPr>
          <w:rFonts w:cstheme="majorBidi"/>
        </w:rPr>
        <w:t>e</w:t>
      </w:r>
      <w:r w:rsidRPr="00166A3B">
        <w:rPr>
          <w:rFonts w:cstheme="majorBidi"/>
        </w:rPr>
        <w:t xml:space="preserve"> zm.),</w:t>
      </w:r>
      <w:bookmarkEnd w:id="99"/>
    </w:p>
    <w:p w14:paraId="079F75BD" w14:textId="77777777" w:rsidR="00B22E9C" w:rsidRPr="00166A3B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r w:rsidRPr="00166A3B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166A3B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100" w:name="_Ref511644888"/>
      <w:r w:rsidRPr="00166A3B">
        <w:rPr>
          <w:rFonts w:cstheme="majorHAnsi"/>
        </w:rPr>
        <w:t>skarbowe,</w:t>
      </w:r>
      <w:bookmarkEnd w:id="100"/>
    </w:p>
    <w:p w14:paraId="0F96A538" w14:textId="2297E23C" w:rsidR="00B22E9C" w:rsidRPr="00166A3B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101" w:name="_Ref511645061"/>
      <w:r w:rsidRPr="00166A3B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166A3B">
        <w:rPr>
          <w:rFonts w:cstheme="majorHAnsi"/>
        </w:rPr>
        <w:t xml:space="preserve">z 2012 r. </w:t>
      </w:r>
      <w:r w:rsidRPr="00166A3B">
        <w:rPr>
          <w:rFonts w:cstheme="majorHAnsi"/>
        </w:rPr>
        <w:t>poz. 769);</w:t>
      </w:r>
      <w:bookmarkEnd w:id="101"/>
    </w:p>
    <w:p w14:paraId="214D0EAB" w14:textId="5DFFD6A5" w:rsidR="00B22E9C" w:rsidRPr="00166A3B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2" w:name="_Ref511644953"/>
      <w:r w:rsidRPr="00166A3B">
        <w:rPr>
          <w:rFonts w:cstheme="majorHAnsi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166A3B">
        <w:rPr>
          <w:rFonts w:cstheme="majorHAnsi"/>
        </w:rPr>
        <w:fldChar w:fldCharType="begin"/>
      </w:r>
      <w:r w:rsidR="00B202A3" w:rsidRPr="00166A3B">
        <w:rPr>
          <w:rFonts w:cstheme="majorHAnsi"/>
        </w:rPr>
        <w:instrText xml:space="preserve"> REF _Ref511941705 \r \h </w:instrText>
      </w:r>
      <w:r w:rsidR="00A64121" w:rsidRPr="00166A3B">
        <w:rPr>
          <w:rFonts w:cstheme="majorHAnsi"/>
        </w:rPr>
        <w:instrText xml:space="preserve"> \* MERGEFORMAT </w:instrText>
      </w:r>
      <w:r w:rsidR="00B202A3" w:rsidRPr="00166A3B">
        <w:rPr>
          <w:rFonts w:cstheme="majorHAnsi"/>
        </w:rPr>
      </w:r>
      <w:r w:rsidR="00B202A3"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3)</w:t>
      </w:r>
      <w:r w:rsidR="00B202A3" w:rsidRPr="00166A3B">
        <w:rPr>
          <w:rFonts w:cstheme="majorHAnsi"/>
        </w:rPr>
        <w:fldChar w:fldCharType="end"/>
      </w:r>
      <w:r w:rsidRPr="00166A3B">
        <w:rPr>
          <w:rFonts w:cstheme="majorHAnsi"/>
        </w:rPr>
        <w:t>;</w:t>
      </w:r>
      <w:bookmarkEnd w:id="102"/>
    </w:p>
    <w:p w14:paraId="243867E0" w14:textId="77777777" w:rsidR="00B22E9C" w:rsidRPr="00166A3B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3" w:name="_Ref511211770"/>
      <w:r w:rsidRPr="00166A3B">
        <w:rPr>
          <w:rFonts w:cstheme="majorHAnsi"/>
        </w:rPr>
        <w:t>wobec którego wydano prawomocny wyrok sądu lub ostateczną decyzję administracyjną o</w:t>
      </w:r>
      <w:r w:rsidR="009C2115" w:rsidRPr="00166A3B">
        <w:rPr>
          <w:rFonts w:cstheme="majorHAnsi"/>
        </w:rPr>
        <w:t> </w:t>
      </w:r>
      <w:r w:rsidRPr="00166A3B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103"/>
    </w:p>
    <w:p w14:paraId="22F5C73B" w14:textId="77777777" w:rsidR="00B22E9C" w:rsidRPr="00166A3B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4" w:name="_Ref511645392"/>
      <w:r w:rsidRPr="00166A3B">
        <w:rPr>
          <w:rFonts w:cstheme="majorHAnsi"/>
        </w:rPr>
        <w:t xml:space="preserve">który brał udział w przygotowaniu </w:t>
      </w:r>
      <w:r w:rsidR="003754C4" w:rsidRPr="00166A3B">
        <w:rPr>
          <w:rFonts w:cstheme="majorHAnsi"/>
        </w:rPr>
        <w:t>P</w:t>
      </w:r>
      <w:r w:rsidR="003F41DA" w:rsidRPr="00166A3B">
        <w:rPr>
          <w:rFonts w:cstheme="majorHAnsi"/>
        </w:rPr>
        <w:t>ostępowania o u</w:t>
      </w:r>
      <w:r w:rsidRPr="00166A3B">
        <w:rPr>
          <w:rFonts w:cstheme="majorHAnsi"/>
        </w:rPr>
        <w:t xml:space="preserve">dzielenie zamówienia </w:t>
      </w:r>
      <w:r w:rsidR="00914CB6" w:rsidRPr="00166A3B">
        <w:rPr>
          <w:rFonts w:cstheme="majorHAnsi"/>
        </w:rPr>
        <w:t xml:space="preserve">w trybie PCP </w:t>
      </w:r>
      <w:r w:rsidR="003754C4" w:rsidRPr="00166A3B">
        <w:rPr>
          <w:rFonts w:cstheme="majorHAnsi"/>
        </w:rPr>
        <w:t>objęte</w:t>
      </w:r>
      <w:r w:rsidR="00CB58BD" w:rsidRPr="00166A3B">
        <w:rPr>
          <w:rFonts w:cstheme="majorHAnsi"/>
        </w:rPr>
        <w:t>go</w:t>
      </w:r>
      <w:r w:rsidR="003754C4" w:rsidRPr="00166A3B">
        <w:rPr>
          <w:rFonts w:cstheme="majorHAnsi"/>
        </w:rPr>
        <w:t xml:space="preserve"> </w:t>
      </w:r>
      <w:r w:rsidR="00586E2C" w:rsidRPr="00166A3B">
        <w:rPr>
          <w:rFonts w:cstheme="majorHAnsi"/>
        </w:rPr>
        <w:t>Przedsięwzięciem</w:t>
      </w:r>
      <w:r w:rsidR="00CB58BD" w:rsidRPr="00166A3B">
        <w:rPr>
          <w:rFonts w:cstheme="majorHAnsi"/>
        </w:rPr>
        <w:t xml:space="preserve"> (z wyłączeniem udziału w dialogu technicznym poprzedzającym ogłoszenie Postępowania),</w:t>
      </w:r>
      <w:r w:rsidR="009E19B7" w:rsidRPr="00166A3B">
        <w:rPr>
          <w:rFonts w:cstheme="majorHAnsi"/>
        </w:rPr>
        <w:t xml:space="preserve"> </w:t>
      </w:r>
      <w:r w:rsidRPr="00166A3B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166A3B">
        <w:rPr>
          <w:rFonts w:cstheme="majorHAnsi"/>
        </w:rPr>
        <w:t> </w:t>
      </w:r>
      <w:r w:rsidRPr="00166A3B">
        <w:rPr>
          <w:rFonts w:cstheme="majorHAnsi"/>
        </w:rPr>
        <w:t>przygotowaniu t</w:t>
      </w:r>
      <w:r w:rsidR="009E19B7" w:rsidRPr="00166A3B">
        <w:rPr>
          <w:rFonts w:cstheme="majorHAnsi"/>
        </w:rPr>
        <w:t>ego</w:t>
      </w:r>
      <w:r w:rsidR="003F41DA" w:rsidRPr="00166A3B">
        <w:rPr>
          <w:rFonts w:cstheme="majorHAnsi"/>
        </w:rPr>
        <w:t xml:space="preserve"> P</w:t>
      </w:r>
      <w:r w:rsidRPr="00166A3B">
        <w:rPr>
          <w:rFonts w:cstheme="majorHAnsi"/>
        </w:rPr>
        <w:t>ostępowania</w:t>
      </w:r>
      <w:r w:rsidR="00582A5F" w:rsidRPr="00166A3B">
        <w:rPr>
          <w:rFonts w:cstheme="majorHAnsi"/>
        </w:rPr>
        <w:t xml:space="preserve"> </w:t>
      </w:r>
      <w:r w:rsidR="00CB58BD" w:rsidRPr="00166A3B">
        <w:rPr>
          <w:rFonts w:cstheme="majorHAnsi"/>
        </w:rPr>
        <w:t>(z wyłączeniem udziału w dialogu technicznym poprzedzającym ogłoszenie Postępowania)</w:t>
      </w:r>
      <w:r w:rsidRPr="00166A3B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104"/>
    </w:p>
    <w:p w14:paraId="49E8E784" w14:textId="77777777" w:rsidR="00B22E9C" w:rsidRPr="00166A3B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5" w:name="_Ref511645251"/>
      <w:r w:rsidRPr="00166A3B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105"/>
    </w:p>
    <w:p w14:paraId="07069EEE" w14:textId="77777777" w:rsidR="00B22E9C" w:rsidRPr="00166A3B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6" w:name="_Ref511645285"/>
      <w:r w:rsidRPr="00166A3B">
        <w:rPr>
          <w:rFonts w:cstheme="majorHAnsi"/>
        </w:rPr>
        <w:lastRenderedPageBreak/>
        <w:t>będącego podmiotem zbiorowym, wobec którego sąd orzekł zakaz ubiegania się o</w:t>
      </w:r>
      <w:r w:rsidR="00EE34F3" w:rsidRPr="00166A3B">
        <w:rPr>
          <w:rFonts w:cstheme="majorHAnsi"/>
        </w:rPr>
        <w:t> </w:t>
      </w:r>
      <w:r w:rsidRPr="00166A3B">
        <w:rPr>
          <w:rFonts w:cstheme="majorHAnsi"/>
        </w:rPr>
        <w:t>zamówienia publiczne na podstawie ustawy z dnia 28 października 2002 r. o</w:t>
      </w:r>
      <w:r w:rsidR="00EE34F3" w:rsidRPr="00166A3B">
        <w:rPr>
          <w:rFonts w:cstheme="majorHAnsi"/>
        </w:rPr>
        <w:t> </w:t>
      </w:r>
      <w:r w:rsidRPr="00166A3B">
        <w:rPr>
          <w:rFonts w:cstheme="majorHAnsi"/>
        </w:rPr>
        <w:t>odpowiedzialności podmiotów zbiorowych za czyny zabronione pod groźbą kary (</w:t>
      </w:r>
      <w:r w:rsidR="00DA3983" w:rsidRPr="00166A3B">
        <w:rPr>
          <w:rFonts w:cstheme="majorHAnsi"/>
        </w:rPr>
        <w:t xml:space="preserve">t.j. </w:t>
      </w:r>
      <w:r w:rsidRPr="00166A3B">
        <w:rPr>
          <w:rFonts w:cstheme="majorHAnsi"/>
        </w:rPr>
        <w:t>Dz. U. z</w:t>
      </w:r>
      <w:r w:rsidR="00EE34F3" w:rsidRPr="00166A3B">
        <w:rPr>
          <w:rFonts w:cstheme="majorHAnsi"/>
        </w:rPr>
        <w:t> </w:t>
      </w:r>
      <w:r w:rsidR="00DA3983" w:rsidRPr="00166A3B">
        <w:rPr>
          <w:rFonts w:cstheme="majorHAnsi"/>
        </w:rPr>
        <w:t>2020 r. poz. 358</w:t>
      </w:r>
      <w:r w:rsidRPr="00166A3B">
        <w:rPr>
          <w:rFonts w:cstheme="majorHAnsi"/>
        </w:rPr>
        <w:t>);</w:t>
      </w:r>
      <w:bookmarkEnd w:id="106"/>
    </w:p>
    <w:p w14:paraId="240BBA20" w14:textId="77777777" w:rsidR="00B22E9C" w:rsidRPr="00166A3B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7" w:name="_Ref511645310"/>
      <w:r w:rsidRPr="00166A3B">
        <w:rPr>
          <w:rFonts w:cstheme="majorHAnsi"/>
        </w:rPr>
        <w:t>wobec którego orzeczono tytułem środka zapobiegawczego zakaz ubiegania się o</w:t>
      </w:r>
      <w:r w:rsidR="009C2115" w:rsidRPr="00166A3B">
        <w:rPr>
          <w:rFonts w:cstheme="majorHAnsi"/>
        </w:rPr>
        <w:t> </w:t>
      </w:r>
      <w:r w:rsidRPr="00166A3B">
        <w:rPr>
          <w:rFonts w:cstheme="majorHAnsi"/>
        </w:rPr>
        <w:t>zamówienia publiczne;</w:t>
      </w:r>
      <w:bookmarkEnd w:id="107"/>
    </w:p>
    <w:p w14:paraId="70F010CC" w14:textId="23C7A621" w:rsidR="00B22E9C" w:rsidRPr="00166A3B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8" w:name="_Ref511646143"/>
      <w:r w:rsidRPr="00166A3B">
        <w:rPr>
          <w:rFonts w:cstheme="majorHAnsi"/>
        </w:rPr>
        <w:t xml:space="preserve">w </w:t>
      </w:r>
      <w:r w:rsidR="007F4DB2" w:rsidRPr="00166A3B">
        <w:rPr>
          <w:rFonts w:cstheme="majorHAnsi"/>
        </w:rPr>
        <w:t>stosunku,</w:t>
      </w:r>
      <w:r w:rsidRPr="00166A3B">
        <w:rPr>
          <w:rFonts w:cstheme="majorHAnsi"/>
        </w:rPr>
        <w:t xml:space="preserve"> do którego otwarto likwidację, w zatwierdzonym przez sąd układzie w</w:t>
      </w:r>
      <w:r w:rsidR="009C2115" w:rsidRPr="00166A3B">
        <w:rPr>
          <w:rFonts w:cstheme="majorHAnsi"/>
        </w:rPr>
        <w:t> </w:t>
      </w:r>
      <w:r w:rsidRPr="00166A3B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r w:rsidR="00DA3983" w:rsidRPr="00166A3B">
        <w:rPr>
          <w:rFonts w:cstheme="majorHAnsi"/>
        </w:rPr>
        <w:t xml:space="preserve">t.j. </w:t>
      </w:r>
      <w:r w:rsidRPr="00166A3B">
        <w:rPr>
          <w:rFonts w:cstheme="majorHAnsi"/>
        </w:rPr>
        <w:t>Dz. U. z 20</w:t>
      </w:r>
      <w:r w:rsidR="008014AE" w:rsidRPr="00166A3B">
        <w:rPr>
          <w:rFonts w:cstheme="majorHAnsi"/>
        </w:rPr>
        <w:t>20</w:t>
      </w:r>
      <w:r w:rsidRPr="00166A3B">
        <w:rPr>
          <w:rFonts w:cstheme="majorHAnsi"/>
        </w:rPr>
        <w:t xml:space="preserve"> r. poz.</w:t>
      </w:r>
      <w:r w:rsidR="008014AE" w:rsidRPr="00166A3B">
        <w:rPr>
          <w:rFonts w:cstheme="majorHAnsi"/>
        </w:rPr>
        <w:t xml:space="preserve"> 814</w:t>
      </w:r>
      <w:r w:rsidR="00B931A9" w:rsidRPr="00166A3B">
        <w:rPr>
          <w:rFonts w:cstheme="majorHAnsi"/>
        </w:rPr>
        <w:t xml:space="preserve"> z</w:t>
      </w:r>
      <w:r w:rsidR="00DA3983" w:rsidRPr="00166A3B">
        <w:rPr>
          <w:rFonts w:cstheme="majorHAnsi"/>
        </w:rPr>
        <w:t>e</w:t>
      </w:r>
      <w:r w:rsidR="00B931A9" w:rsidRPr="00166A3B">
        <w:rPr>
          <w:rFonts w:cstheme="majorHAnsi"/>
        </w:rPr>
        <w:t xml:space="preserve"> zm.</w:t>
      </w:r>
      <w:r w:rsidRPr="00166A3B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r w:rsidR="00467E0B" w:rsidRPr="00166A3B">
        <w:rPr>
          <w:rFonts w:cstheme="majorHAnsi"/>
        </w:rPr>
        <w:t>t.</w:t>
      </w:r>
      <w:r w:rsidR="00DA3983" w:rsidRPr="00166A3B">
        <w:rPr>
          <w:rFonts w:cstheme="majorHAnsi"/>
        </w:rPr>
        <w:t xml:space="preserve">j. </w:t>
      </w:r>
      <w:r w:rsidRPr="00166A3B">
        <w:rPr>
          <w:rFonts w:cstheme="majorHAnsi"/>
        </w:rPr>
        <w:t>Dz. U. z 20</w:t>
      </w:r>
      <w:r w:rsidR="008014AE" w:rsidRPr="00166A3B">
        <w:rPr>
          <w:rFonts w:cstheme="majorHAnsi"/>
        </w:rPr>
        <w:t>20</w:t>
      </w:r>
      <w:r w:rsidRPr="00166A3B">
        <w:rPr>
          <w:rFonts w:cstheme="majorHAnsi"/>
        </w:rPr>
        <w:t xml:space="preserve"> r. poz.</w:t>
      </w:r>
      <w:r w:rsidR="00000DF9" w:rsidRPr="00166A3B">
        <w:rPr>
          <w:rFonts w:cstheme="majorHAnsi"/>
        </w:rPr>
        <w:t xml:space="preserve"> </w:t>
      </w:r>
      <w:r w:rsidR="008014AE" w:rsidRPr="00166A3B">
        <w:rPr>
          <w:rFonts w:cstheme="majorHAnsi"/>
        </w:rPr>
        <w:t>1228</w:t>
      </w:r>
      <w:r w:rsidR="00DA3983" w:rsidRPr="00166A3B">
        <w:rPr>
          <w:rFonts w:cstheme="majorHAnsi"/>
        </w:rPr>
        <w:t xml:space="preserve"> ze zm.</w:t>
      </w:r>
      <w:r w:rsidRPr="00166A3B">
        <w:rPr>
          <w:rFonts w:cstheme="majorHAnsi"/>
        </w:rPr>
        <w:t>);</w:t>
      </w:r>
      <w:bookmarkEnd w:id="108"/>
    </w:p>
    <w:p w14:paraId="44C164A2" w14:textId="21B17D37" w:rsidR="002F4199" w:rsidRPr="00166A3B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9" w:name="_Ref511645439"/>
      <w:r w:rsidRPr="00166A3B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166A3B">
        <w:rPr>
          <w:rFonts w:cstheme="majorHAnsi"/>
        </w:rPr>
        <w:t>Z</w:t>
      </w:r>
      <w:r w:rsidRPr="00166A3B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_Ref511211770 \r \h 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5)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166A3B">
        <w:rPr>
          <w:rFonts w:cstheme="majorHAnsi"/>
        </w:rPr>
        <w:t>;</w:t>
      </w:r>
    </w:p>
    <w:p w14:paraId="4A3E84E0" w14:textId="6C5F0BB1" w:rsidR="002F4199" w:rsidRPr="00166A3B" w:rsidRDefault="002F4199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166A3B">
        <w:rPr>
          <w:rFonts w:cstheme="majorHAnsi"/>
        </w:rPr>
        <w:t>W</w:t>
      </w:r>
      <w:r w:rsidR="006E2DEB" w:rsidRPr="00166A3B">
        <w:rPr>
          <w:rFonts w:cstheme="majorHAnsi"/>
        </w:rPr>
        <w:t>nioskodawców</w:t>
      </w:r>
      <w:r w:rsidR="00B931A9" w:rsidRPr="00166A3B">
        <w:rPr>
          <w:rFonts w:cstheme="majorHAnsi"/>
        </w:rPr>
        <w:t>, którzy należąc do tej samej grupy kapitałowej, w rozumieniu ustawy z dnia 16 lutego 2007 r. o ochronie konkurencji i konsumentów (</w:t>
      </w:r>
      <w:r w:rsidR="006E2DEB" w:rsidRPr="00166A3B">
        <w:rPr>
          <w:rFonts w:cstheme="majorHAnsi"/>
        </w:rPr>
        <w:t>t.</w:t>
      </w:r>
      <w:r w:rsidR="009F1AF4" w:rsidRPr="00166A3B">
        <w:rPr>
          <w:rFonts w:cstheme="majorHAnsi"/>
        </w:rPr>
        <w:t>j</w:t>
      </w:r>
      <w:r w:rsidR="006E2DEB" w:rsidRPr="00166A3B">
        <w:rPr>
          <w:rFonts w:cstheme="majorHAnsi"/>
        </w:rPr>
        <w:t xml:space="preserve">. </w:t>
      </w:r>
      <w:r w:rsidR="00B931A9" w:rsidRPr="00166A3B">
        <w:rPr>
          <w:rFonts w:cstheme="majorHAnsi"/>
        </w:rPr>
        <w:t>Dz. U. z 20</w:t>
      </w:r>
      <w:r w:rsidR="00FD1DEE" w:rsidRPr="00166A3B">
        <w:rPr>
          <w:rFonts w:cstheme="majorHAnsi"/>
        </w:rPr>
        <w:t>2</w:t>
      </w:r>
      <w:r w:rsidR="00C54446" w:rsidRPr="00166A3B">
        <w:rPr>
          <w:rFonts w:cstheme="majorHAnsi"/>
        </w:rPr>
        <w:t>1</w:t>
      </w:r>
      <w:r w:rsidR="00B931A9" w:rsidRPr="00166A3B">
        <w:rPr>
          <w:rFonts w:cstheme="majorHAnsi"/>
        </w:rPr>
        <w:t xml:space="preserve"> r., poz. </w:t>
      </w:r>
      <w:r w:rsidR="00C54446" w:rsidRPr="00166A3B">
        <w:rPr>
          <w:rFonts w:cstheme="majorHAnsi"/>
        </w:rPr>
        <w:t>275</w:t>
      </w:r>
      <w:r w:rsidR="006E2DEB" w:rsidRPr="00166A3B">
        <w:rPr>
          <w:rFonts w:cstheme="majorHAnsi"/>
        </w:rPr>
        <w:t xml:space="preserve"> ze zm.</w:t>
      </w:r>
      <w:r w:rsidR="00EE34F3" w:rsidRPr="00166A3B">
        <w:rPr>
          <w:rFonts w:cstheme="majorHAnsi"/>
        </w:rPr>
        <w:t>) złożyli odrębne W</w:t>
      </w:r>
      <w:r w:rsidR="00B931A9" w:rsidRPr="00166A3B">
        <w:rPr>
          <w:rFonts w:cstheme="majorHAnsi"/>
        </w:rPr>
        <w:t xml:space="preserve">nioski o </w:t>
      </w:r>
      <w:r w:rsidR="006E2DEB" w:rsidRPr="00166A3B">
        <w:rPr>
          <w:rFonts w:cstheme="majorHAnsi"/>
        </w:rPr>
        <w:t xml:space="preserve">przystąpienie </w:t>
      </w:r>
      <w:r w:rsidR="00B931A9" w:rsidRPr="00166A3B">
        <w:rPr>
          <w:rFonts w:cstheme="majorHAnsi"/>
        </w:rPr>
        <w:t>do Postępowania, chyba, że wykażą, że istniejące między nimi powiązania nie prowa</w:t>
      </w:r>
      <w:r w:rsidR="00ED343D" w:rsidRPr="00166A3B">
        <w:rPr>
          <w:rFonts w:cstheme="majorHAnsi"/>
        </w:rPr>
        <w:t>dzą do zakłócenia konkurencji w </w:t>
      </w:r>
      <w:r w:rsidR="00B931A9" w:rsidRPr="00166A3B">
        <w:rPr>
          <w:rFonts w:cstheme="majorHAnsi"/>
        </w:rPr>
        <w:t>Postępowaniu.</w:t>
      </w:r>
      <w:bookmarkEnd w:id="109"/>
    </w:p>
    <w:p w14:paraId="5B7C6009" w14:textId="77777777" w:rsidR="00B22E9C" w:rsidRPr="00166A3B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66A3B">
        <w:rPr>
          <w:rFonts w:cstheme="majorHAnsi"/>
        </w:rPr>
        <w:t>Wykluczenie Wnioskodawcy następuje:</w:t>
      </w:r>
    </w:p>
    <w:p w14:paraId="4D7D313B" w14:textId="2B90D2E9" w:rsidR="00B22E9C" w:rsidRPr="00166A3B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166A3B">
        <w:rPr>
          <w:rFonts w:cstheme="majorHAnsi"/>
        </w:rPr>
        <w:t xml:space="preserve">w przypadkach, o których mowa w ust.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_Ref511644867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1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pkt </w:t>
      </w:r>
      <w:r w:rsidR="007055BA" w:rsidRPr="00166A3B">
        <w:rPr>
          <w:rFonts w:cstheme="majorHAnsi"/>
        </w:rPr>
        <w:fldChar w:fldCharType="begin"/>
      </w:r>
      <w:r w:rsidR="007055BA" w:rsidRPr="00166A3B">
        <w:rPr>
          <w:rFonts w:cstheme="majorHAnsi"/>
        </w:rPr>
        <w:instrText xml:space="preserve"> REF _Ref511941705 \n \h </w:instrText>
      </w:r>
      <w:r w:rsidR="00A64121" w:rsidRPr="00166A3B">
        <w:rPr>
          <w:rFonts w:cstheme="majorHAnsi"/>
        </w:rPr>
        <w:instrText xml:space="preserve"> \* MERGEFORMAT </w:instrText>
      </w:r>
      <w:r w:rsidR="007055BA" w:rsidRPr="00166A3B">
        <w:rPr>
          <w:rFonts w:cstheme="majorHAnsi"/>
        </w:rPr>
      </w:r>
      <w:r w:rsidR="007055BA"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3)</w:t>
      </w:r>
      <w:r w:rsidR="007055BA"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lit.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_Ref511644886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a)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-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_Ref511644888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c)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oraz pkt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_Ref511644953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4)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gdy osoba, o której mowa w tych przepisach została skazana za przestępstwo wymienione w ust.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_Ref511644867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1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pkt </w:t>
      </w:r>
      <w:r w:rsidR="007055BA" w:rsidRPr="00166A3B">
        <w:rPr>
          <w:rFonts w:cstheme="majorHAnsi"/>
        </w:rPr>
        <w:fldChar w:fldCharType="begin"/>
      </w:r>
      <w:r w:rsidR="007055BA" w:rsidRPr="00166A3B">
        <w:rPr>
          <w:rFonts w:cstheme="majorHAnsi"/>
        </w:rPr>
        <w:instrText xml:space="preserve"> REF _Ref511941705 \n \h </w:instrText>
      </w:r>
      <w:r w:rsidR="00A64121" w:rsidRPr="00166A3B">
        <w:rPr>
          <w:rFonts w:cstheme="majorHAnsi"/>
        </w:rPr>
        <w:instrText xml:space="preserve"> \* MERGEFORMAT </w:instrText>
      </w:r>
      <w:r w:rsidR="007055BA" w:rsidRPr="00166A3B">
        <w:rPr>
          <w:rFonts w:cstheme="majorHAnsi"/>
        </w:rPr>
      </w:r>
      <w:r w:rsidR="007055BA"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3)</w:t>
      </w:r>
      <w:r w:rsidR="007055BA"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lit.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_Ref511644886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a)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>-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_Ref511644888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c)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166A3B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166A3B">
        <w:rPr>
          <w:rFonts w:cstheme="majorHAnsi"/>
        </w:rPr>
        <w:t>w przypadkach, o których mowa:</w:t>
      </w:r>
    </w:p>
    <w:p w14:paraId="7C9A81E7" w14:textId="040E8B26" w:rsidR="00B22E9C" w:rsidRPr="00166A3B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166A3B">
        <w:rPr>
          <w:rFonts w:cstheme="majorHAnsi"/>
        </w:rPr>
        <w:t>w</w:t>
      </w:r>
      <w:r w:rsidR="00DD4E56" w:rsidRPr="00166A3B">
        <w:rPr>
          <w:rFonts w:cstheme="majorHAnsi"/>
        </w:rPr>
        <w:t xml:space="preserve"> </w:t>
      </w:r>
      <w:r w:rsidRPr="00166A3B">
        <w:rPr>
          <w:rFonts w:cstheme="majorHAnsi"/>
        </w:rPr>
        <w:t xml:space="preserve">ust.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_Ref511644867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1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pkt </w:t>
      </w:r>
      <w:r w:rsidR="007055BA" w:rsidRPr="00166A3B">
        <w:rPr>
          <w:rFonts w:cstheme="majorHAnsi"/>
        </w:rPr>
        <w:fldChar w:fldCharType="begin"/>
      </w:r>
      <w:r w:rsidR="007055BA" w:rsidRPr="00166A3B">
        <w:rPr>
          <w:rFonts w:cstheme="majorHAnsi"/>
        </w:rPr>
        <w:instrText xml:space="preserve"> REF _Ref511941705 \n \h </w:instrText>
      </w:r>
      <w:r w:rsidR="00A64121" w:rsidRPr="00166A3B">
        <w:rPr>
          <w:rFonts w:cstheme="majorHAnsi"/>
        </w:rPr>
        <w:instrText xml:space="preserve"> \* MERGEFORMAT </w:instrText>
      </w:r>
      <w:r w:rsidR="007055BA" w:rsidRPr="00166A3B">
        <w:rPr>
          <w:rFonts w:cstheme="majorHAnsi"/>
        </w:rPr>
      </w:r>
      <w:r w:rsidR="007055BA"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3)</w:t>
      </w:r>
      <w:r w:rsidR="007055BA"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lit.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_Ref511645061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d)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i pkt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_Ref511644953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4)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, gdy osoba, o której mowa w tych przepisach, została skazana za przestępstwo wymienione w ust.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_Ref511644867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1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pkt </w:t>
      </w:r>
      <w:r w:rsidR="007055BA" w:rsidRPr="00166A3B">
        <w:rPr>
          <w:rFonts w:cstheme="majorHAnsi"/>
        </w:rPr>
        <w:fldChar w:fldCharType="begin"/>
      </w:r>
      <w:r w:rsidR="007055BA" w:rsidRPr="00166A3B">
        <w:rPr>
          <w:rFonts w:cstheme="majorHAnsi"/>
        </w:rPr>
        <w:instrText xml:space="preserve"> REF _Ref511941705 \n \h </w:instrText>
      </w:r>
      <w:r w:rsidR="00A64121" w:rsidRPr="00166A3B">
        <w:rPr>
          <w:rFonts w:cstheme="majorHAnsi"/>
        </w:rPr>
        <w:instrText xml:space="preserve"> \* MERGEFORMAT </w:instrText>
      </w:r>
      <w:r w:rsidR="007055BA" w:rsidRPr="00166A3B">
        <w:rPr>
          <w:rFonts w:cstheme="majorHAnsi"/>
        </w:rPr>
      </w:r>
      <w:r w:rsidR="007055BA"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3)</w:t>
      </w:r>
      <w:r w:rsidR="007055BA"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lit.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_Ref511645061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d)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>,</w:t>
      </w:r>
    </w:p>
    <w:p w14:paraId="4E766CA9" w14:textId="5ED7ACF3" w:rsidR="00B22E9C" w:rsidRPr="00166A3B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166A3B">
        <w:rPr>
          <w:rFonts w:cstheme="majorHAnsi"/>
        </w:rPr>
        <w:t xml:space="preserve">w ust.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_Ref511644867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1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pkt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_Ref511211770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5)</w:t>
      </w:r>
      <w:r w:rsidRPr="00166A3B">
        <w:rPr>
          <w:rFonts w:cstheme="majorHAnsi"/>
        </w:rPr>
        <w:fldChar w:fldCharType="end"/>
      </w:r>
    </w:p>
    <w:p w14:paraId="30335F0B" w14:textId="3D8028B4" w:rsidR="00B22E9C" w:rsidRPr="00166A3B" w:rsidRDefault="00B22E9C" w:rsidP="00B22E9C">
      <w:pPr>
        <w:pStyle w:val="Akapitzlist"/>
        <w:spacing w:after="0" w:line="240" w:lineRule="auto"/>
        <w:jc w:val="both"/>
        <w:rPr>
          <w:rFonts w:cstheme="majorHAnsi"/>
        </w:rPr>
      </w:pPr>
      <w:r w:rsidRPr="00166A3B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166A3B">
        <w:rPr>
          <w:rFonts w:cstheme="majorHAnsi"/>
        </w:rPr>
        <w:t>dnia,</w:t>
      </w:r>
      <w:r w:rsidRPr="00166A3B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33E79CDA" w:rsidR="00B22E9C" w:rsidRPr="00166A3B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166A3B">
        <w:rPr>
          <w:rFonts w:cstheme="majorHAnsi"/>
        </w:rPr>
        <w:t xml:space="preserve">w przypadkach, o których mowa w ust.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_Ref511644867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1</w:t>
      </w:r>
      <w:r w:rsidRPr="00166A3B">
        <w:rPr>
          <w:rFonts w:cstheme="majorHAnsi"/>
        </w:rPr>
        <w:fldChar w:fldCharType="end"/>
      </w:r>
      <w:r w:rsidR="00DD4E56" w:rsidRPr="00166A3B">
        <w:rPr>
          <w:rFonts w:cstheme="majorHAnsi"/>
        </w:rPr>
        <w:t xml:space="preserve"> </w:t>
      </w:r>
      <w:r w:rsidRPr="00166A3B">
        <w:rPr>
          <w:rFonts w:cstheme="majorHAnsi"/>
        </w:rPr>
        <w:t xml:space="preserve">pkt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_Ref511645251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7)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>, jeżeli nie upłynęły 3 lata od dnia zaistnienia zdarzenia będącego podstawą wykluczenia;</w:t>
      </w:r>
    </w:p>
    <w:p w14:paraId="3D3F37DA" w14:textId="6F754F69" w:rsidR="00B22E9C" w:rsidRPr="00166A3B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166A3B">
        <w:rPr>
          <w:rFonts w:cstheme="majorHAnsi"/>
        </w:rPr>
        <w:t xml:space="preserve">w przypadku, o którym mowa w ust.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_Ref511644867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1</w:t>
      </w:r>
      <w:r w:rsidRPr="00166A3B">
        <w:rPr>
          <w:rFonts w:cstheme="majorHAnsi"/>
        </w:rPr>
        <w:fldChar w:fldCharType="end"/>
      </w:r>
      <w:r w:rsidR="00DD4E56" w:rsidRPr="00166A3B">
        <w:rPr>
          <w:rFonts w:cstheme="majorHAnsi"/>
        </w:rPr>
        <w:t xml:space="preserve"> </w:t>
      </w:r>
      <w:r w:rsidRPr="00166A3B">
        <w:rPr>
          <w:rFonts w:cstheme="majorHAnsi"/>
        </w:rPr>
        <w:t xml:space="preserve">pkt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_Ref511645285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8)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004BAEBB" w:rsidR="00B22E9C" w:rsidRPr="00166A3B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166A3B">
        <w:rPr>
          <w:rFonts w:cstheme="majorHAnsi"/>
        </w:rPr>
        <w:t xml:space="preserve">w przypadku, o którym mowa w ust.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_Ref511644867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1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pkt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_Ref511645310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9)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>, jeżeli nie upłynął okres obowiązywania zakazu ubiegania się o zamówienia publiczne.</w:t>
      </w:r>
    </w:p>
    <w:p w14:paraId="09B1F281" w14:textId="7B777CB4" w:rsidR="00B22E9C" w:rsidRPr="00166A3B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10" w:name="_Ref511645463"/>
      <w:r w:rsidRPr="00166A3B">
        <w:rPr>
          <w:rFonts w:cstheme="majorHAnsi"/>
        </w:rPr>
        <w:t>Wnioskodawca</w:t>
      </w:r>
      <w:r w:rsidR="00B22E9C" w:rsidRPr="00166A3B">
        <w:rPr>
          <w:rFonts w:cstheme="majorHAnsi"/>
        </w:rPr>
        <w:t xml:space="preserve">, który podlega wykluczeniu na podstawie ust. </w:t>
      </w:r>
      <w:r w:rsidR="00B22E9C" w:rsidRPr="00166A3B">
        <w:fldChar w:fldCharType="begin"/>
      </w:r>
      <w:r w:rsidR="00B22E9C" w:rsidRPr="00166A3B">
        <w:rPr>
          <w:rFonts w:cstheme="majorHAnsi"/>
        </w:rPr>
        <w:instrText xml:space="preserve"> REF _Ref511644867 \r \h </w:instrText>
      </w:r>
      <w:r w:rsidR="00A64121" w:rsidRPr="00166A3B">
        <w:instrText xml:space="preserve"> \* MERGEFORMAT </w:instrText>
      </w:r>
      <w:r w:rsidR="00B22E9C" w:rsidRPr="00166A3B">
        <w:fldChar w:fldCharType="separate"/>
      </w:r>
      <w:r w:rsidR="004A22D1" w:rsidRPr="00166A3B">
        <w:rPr>
          <w:rFonts w:cstheme="majorHAnsi"/>
        </w:rPr>
        <w:t>1</w:t>
      </w:r>
      <w:r w:rsidR="00B22E9C" w:rsidRPr="00166A3B">
        <w:fldChar w:fldCharType="end"/>
      </w:r>
      <w:r w:rsidR="00B22E9C" w:rsidRPr="00166A3B">
        <w:rPr>
          <w:rFonts w:cstheme="majorHAnsi"/>
        </w:rPr>
        <w:t xml:space="preserve"> pkt </w:t>
      </w:r>
      <w:r w:rsidR="007055BA" w:rsidRPr="00166A3B">
        <w:rPr>
          <w:rFonts w:cstheme="majorHAnsi"/>
        </w:rPr>
        <w:fldChar w:fldCharType="begin"/>
      </w:r>
      <w:r w:rsidR="007055BA" w:rsidRPr="00166A3B">
        <w:rPr>
          <w:rFonts w:cstheme="majorHAnsi"/>
        </w:rPr>
        <w:instrText xml:space="preserve"> REF _Ref511941705 \n \h </w:instrText>
      </w:r>
      <w:r w:rsidR="00A64121" w:rsidRPr="00166A3B">
        <w:rPr>
          <w:rFonts w:cstheme="majorHAnsi"/>
        </w:rPr>
        <w:instrText xml:space="preserve"> \* MERGEFORMAT </w:instrText>
      </w:r>
      <w:r w:rsidR="007055BA" w:rsidRPr="00166A3B">
        <w:rPr>
          <w:rFonts w:cstheme="majorHAnsi"/>
        </w:rPr>
      </w:r>
      <w:r w:rsidR="007055BA"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3)</w:t>
      </w:r>
      <w:r w:rsidR="007055BA" w:rsidRPr="00166A3B">
        <w:rPr>
          <w:rFonts w:cstheme="majorHAnsi"/>
        </w:rPr>
        <w:fldChar w:fldCharType="end"/>
      </w:r>
      <w:r w:rsidR="00B22E9C" w:rsidRPr="00166A3B">
        <w:rPr>
          <w:rFonts w:cstheme="majorHAnsi"/>
        </w:rPr>
        <w:t xml:space="preserve">, </w:t>
      </w:r>
      <w:r w:rsidR="00B22E9C" w:rsidRPr="00166A3B">
        <w:fldChar w:fldCharType="begin"/>
      </w:r>
      <w:r w:rsidR="00B22E9C" w:rsidRPr="00166A3B">
        <w:rPr>
          <w:rFonts w:cstheme="majorHAnsi"/>
        </w:rPr>
        <w:instrText xml:space="preserve"> REF _Ref511644953 \r \h </w:instrText>
      </w:r>
      <w:r w:rsidR="00A64121" w:rsidRPr="00166A3B">
        <w:instrText xml:space="preserve"> \* MERGEFORMAT </w:instrText>
      </w:r>
      <w:r w:rsidR="00B22E9C" w:rsidRPr="00166A3B">
        <w:fldChar w:fldCharType="separate"/>
      </w:r>
      <w:r w:rsidR="004A22D1" w:rsidRPr="00166A3B">
        <w:rPr>
          <w:rFonts w:cstheme="majorHAnsi"/>
        </w:rPr>
        <w:t>4)</w:t>
      </w:r>
      <w:r w:rsidR="00B22E9C" w:rsidRPr="00166A3B">
        <w:fldChar w:fldCharType="end"/>
      </w:r>
      <w:r w:rsidR="00B22E9C" w:rsidRPr="00166A3B">
        <w:rPr>
          <w:rFonts w:cstheme="majorHAnsi"/>
        </w:rPr>
        <w:t xml:space="preserve">, </w:t>
      </w:r>
      <w:r w:rsidR="00B22E9C" w:rsidRPr="00166A3B">
        <w:fldChar w:fldCharType="begin"/>
      </w:r>
      <w:r w:rsidR="00B22E9C" w:rsidRPr="00166A3B">
        <w:rPr>
          <w:rFonts w:cstheme="majorHAnsi"/>
        </w:rPr>
        <w:instrText xml:space="preserve"> REF _Ref511645392 \r \h </w:instrText>
      </w:r>
      <w:r w:rsidR="00A64121" w:rsidRPr="00166A3B">
        <w:instrText xml:space="preserve"> \* MERGEFORMAT </w:instrText>
      </w:r>
      <w:r w:rsidR="00B22E9C" w:rsidRPr="00166A3B">
        <w:fldChar w:fldCharType="separate"/>
      </w:r>
      <w:r w:rsidR="004A22D1" w:rsidRPr="00166A3B">
        <w:rPr>
          <w:rFonts w:cstheme="majorHAnsi"/>
        </w:rPr>
        <w:t>6)</w:t>
      </w:r>
      <w:r w:rsidR="00B22E9C" w:rsidRPr="00166A3B">
        <w:fldChar w:fldCharType="end"/>
      </w:r>
      <w:r w:rsidR="007055BA" w:rsidRPr="00166A3B">
        <w:t>,</w:t>
      </w:r>
      <w:r w:rsidR="00B22E9C" w:rsidRPr="00166A3B">
        <w:rPr>
          <w:rFonts w:cstheme="majorHAnsi"/>
        </w:rPr>
        <w:t xml:space="preserve"> </w:t>
      </w:r>
      <w:r w:rsidR="00B22E9C" w:rsidRPr="00166A3B">
        <w:fldChar w:fldCharType="begin"/>
      </w:r>
      <w:r w:rsidR="00B22E9C" w:rsidRPr="00166A3B">
        <w:rPr>
          <w:rFonts w:cstheme="majorHAnsi"/>
        </w:rPr>
        <w:instrText xml:space="preserve"> REF _Ref511645251 \r \h </w:instrText>
      </w:r>
      <w:r w:rsidR="00A64121" w:rsidRPr="00166A3B">
        <w:instrText xml:space="preserve"> \* MERGEFORMAT </w:instrText>
      </w:r>
      <w:r w:rsidR="00B22E9C" w:rsidRPr="00166A3B">
        <w:fldChar w:fldCharType="separate"/>
      </w:r>
      <w:r w:rsidR="004A22D1" w:rsidRPr="00166A3B">
        <w:rPr>
          <w:rFonts w:cstheme="majorHAnsi"/>
        </w:rPr>
        <w:t>7)</w:t>
      </w:r>
      <w:r w:rsidR="00B22E9C" w:rsidRPr="00166A3B">
        <w:fldChar w:fldCharType="end"/>
      </w:r>
      <w:r w:rsidR="00B22E9C" w:rsidRPr="00166A3B">
        <w:rPr>
          <w:rFonts w:cstheme="majorHAnsi"/>
        </w:rPr>
        <w:t xml:space="preserve">, </w:t>
      </w:r>
      <w:r w:rsidR="00B22E9C" w:rsidRPr="00166A3B">
        <w:fldChar w:fldCharType="begin"/>
      </w:r>
      <w:r w:rsidR="00B22E9C" w:rsidRPr="00166A3B">
        <w:rPr>
          <w:rFonts w:cstheme="majorHAnsi"/>
        </w:rPr>
        <w:instrText xml:space="preserve"> REF _Ref511646143 \r \h </w:instrText>
      </w:r>
      <w:r w:rsidR="00A64121" w:rsidRPr="00166A3B">
        <w:instrText xml:space="preserve"> \* MERGEFORMAT </w:instrText>
      </w:r>
      <w:r w:rsidR="00B22E9C" w:rsidRPr="00166A3B">
        <w:fldChar w:fldCharType="separate"/>
      </w:r>
      <w:r w:rsidR="004A22D1" w:rsidRPr="00166A3B">
        <w:rPr>
          <w:rFonts w:cstheme="majorHAnsi"/>
        </w:rPr>
        <w:t>10)</w:t>
      </w:r>
      <w:r w:rsidR="00B22E9C" w:rsidRPr="00166A3B">
        <w:fldChar w:fldCharType="end"/>
      </w:r>
      <w:r w:rsidRPr="00166A3B">
        <w:rPr>
          <w:rFonts w:cstheme="majorHAnsi"/>
        </w:rPr>
        <w:t>,</w:t>
      </w:r>
      <w:r w:rsidR="00B22E9C" w:rsidRPr="00166A3B">
        <w:rPr>
          <w:rFonts w:cstheme="majorHAnsi"/>
        </w:rPr>
        <w:t xml:space="preserve"> lub </w:t>
      </w:r>
      <w:r w:rsidR="00B22E9C" w:rsidRPr="00166A3B">
        <w:fldChar w:fldCharType="begin"/>
      </w:r>
      <w:r w:rsidR="00B22E9C" w:rsidRPr="00166A3B">
        <w:rPr>
          <w:rFonts w:cstheme="majorHAnsi"/>
        </w:rPr>
        <w:instrText xml:space="preserve"> REF _Ref511645439 \r \h </w:instrText>
      </w:r>
      <w:r w:rsidR="00A64121" w:rsidRPr="00166A3B">
        <w:instrText xml:space="preserve"> \* MERGEFORMAT </w:instrText>
      </w:r>
      <w:r w:rsidR="00B22E9C" w:rsidRPr="00166A3B">
        <w:fldChar w:fldCharType="separate"/>
      </w:r>
      <w:r w:rsidR="004A22D1" w:rsidRPr="00166A3B">
        <w:rPr>
          <w:rFonts w:cstheme="majorHAnsi"/>
        </w:rPr>
        <w:t>11)</w:t>
      </w:r>
      <w:r w:rsidR="00B22E9C" w:rsidRPr="00166A3B">
        <w:fldChar w:fldCharType="end"/>
      </w:r>
      <w:r w:rsidR="00B22E9C" w:rsidRPr="00166A3B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</w:t>
      </w:r>
      <w:r w:rsidR="00B22E9C" w:rsidRPr="00166A3B">
        <w:rPr>
          <w:rFonts w:cstheme="majorHAnsi"/>
        </w:rPr>
        <w:lastRenderedPageBreak/>
        <w:t xml:space="preserve">nieprawidłowemu postępowaniu </w:t>
      </w:r>
      <w:r w:rsidR="00914CB6" w:rsidRPr="00166A3B">
        <w:rPr>
          <w:rFonts w:cstheme="majorHAnsi"/>
        </w:rPr>
        <w:t>W</w:t>
      </w:r>
      <w:r w:rsidRPr="00166A3B">
        <w:rPr>
          <w:rFonts w:cstheme="majorHAnsi"/>
        </w:rPr>
        <w:t>nioskodawcy</w:t>
      </w:r>
      <w:r w:rsidR="00B22E9C" w:rsidRPr="00166A3B">
        <w:rPr>
          <w:rFonts w:cstheme="majorHAnsi"/>
        </w:rPr>
        <w:t xml:space="preserve">. Przepisu zdania pierwszego nie stosuje się, jeżeli wobec </w:t>
      </w:r>
      <w:r w:rsidR="00914CB6" w:rsidRPr="00166A3B">
        <w:rPr>
          <w:rFonts w:cstheme="majorHAnsi"/>
        </w:rPr>
        <w:t>W</w:t>
      </w:r>
      <w:r w:rsidRPr="00166A3B">
        <w:rPr>
          <w:rFonts w:cstheme="majorHAnsi"/>
        </w:rPr>
        <w:t>nioskodawcy</w:t>
      </w:r>
      <w:r w:rsidR="00B22E9C" w:rsidRPr="00166A3B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10"/>
    </w:p>
    <w:p w14:paraId="0AB0E647" w14:textId="7D7543D9" w:rsidR="006E2DEB" w:rsidRPr="00166A3B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11" w:name="_Ref52628761"/>
      <w:r w:rsidRPr="00166A3B">
        <w:rPr>
          <w:rFonts w:cstheme="majorHAnsi"/>
        </w:rPr>
        <w:t xml:space="preserve">Wnioskodawca, który podlega wykluczeniu na podstawie ust. </w:t>
      </w:r>
      <w:r w:rsidR="00FF16FC" w:rsidRPr="00166A3B">
        <w:rPr>
          <w:rFonts w:cstheme="majorHAnsi"/>
        </w:rPr>
        <w:fldChar w:fldCharType="begin"/>
      </w:r>
      <w:r w:rsidR="00FF16FC" w:rsidRPr="00166A3B">
        <w:rPr>
          <w:rFonts w:cstheme="majorHAnsi"/>
        </w:rPr>
        <w:instrText xml:space="preserve"> REF _Ref511644867 \r \h </w:instrText>
      </w:r>
      <w:r w:rsidR="004E2D42" w:rsidRPr="00166A3B">
        <w:rPr>
          <w:rFonts w:cstheme="majorHAnsi"/>
        </w:rPr>
        <w:instrText xml:space="preserve"> \* MERGEFORMAT </w:instrText>
      </w:r>
      <w:r w:rsidR="00FF16FC" w:rsidRPr="00166A3B">
        <w:rPr>
          <w:rFonts w:cstheme="majorHAnsi"/>
        </w:rPr>
      </w:r>
      <w:r w:rsidR="00FF16FC"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1</w:t>
      </w:r>
      <w:r w:rsidR="00FF16FC"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pkt 1</w:t>
      </w:r>
      <w:r w:rsidR="009A3D9A" w:rsidRPr="00166A3B">
        <w:rPr>
          <w:rFonts w:cstheme="majorHAnsi"/>
        </w:rPr>
        <w:t>2</w:t>
      </w:r>
      <w:r w:rsidRPr="00166A3B">
        <w:rPr>
          <w:rFonts w:cstheme="majorHAnsi"/>
        </w:rPr>
        <w:t>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11"/>
    </w:p>
    <w:p w14:paraId="3F7EFA19" w14:textId="72876F5B" w:rsidR="009F1AF4" w:rsidRPr="00166A3B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Bidi"/>
        </w:rPr>
      </w:pPr>
      <w:r w:rsidRPr="00166A3B">
        <w:rPr>
          <w:rFonts w:cstheme="majorBidi"/>
        </w:rPr>
        <w:t xml:space="preserve">Wnioskodawca </w:t>
      </w:r>
      <w:r w:rsidR="00B22E9C" w:rsidRPr="00166A3B">
        <w:rPr>
          <w:rFonts w:cstheme="majorBidi"/>
        </w:rPr>
        <w:t xml:space="preserve">nie podlega wykluczeniu, jeżeli </w:t>
      </w:r>
      <w:r w:rsidR="42A174FB" w:rsidRPr="00166A3B">
        <w:rPr>
          <w:rFonts w:cstheme="majorBidi"/>
        </w:rPr>
        <w:t>Zamawiający</w:t>
      </w:r>
      <w:r w:rsidR="00B22E9C" w:rsidRPr="00166A3B">
        <w:rPr>
          <w:rFonts w:cstheme="majorBidi"/>
        </w:rPr>
        <w:t xml:space="preserve">, uwzględniając wagę i szczególne okoliczności czynu </w:t>
      </w:r>
      <w:r w:rsidR="00BB37CD" w:rsidRPr="00166A3B">
        <w:rPr>
          <w:rFonts w:cstheme="majorBidi"/>
        </w:rPr>
        <w:t>Wnioskodawcy</w:t>
      </w:r>
      <w:r w:rsidR="00B22E9C" w:rsidRPr="00166A3B">
        <w:rPr>
          <w:rFonts w:cstheme="majorBidi"/>
        </w:rPr>
        <w:t xml:space="preserve">, uzna za wystarczające dowody </w:t>
      </w:r>
      <w:r w:rsidR="00914CB6" w:rsidRPr="00166A3B">
        <w:rPr>
          <w:rFonts w:cstheme="majorBidi"/>
        </w:rPr>
        <w:t xml:space="preserve">i wyjaśnienia </w:t>
      </w:r>
      <w:r w:rsidR="00B22E9C" w:rsidRPr="00166A3B">
        <w:rPr>
          <w:rFonts w:cstheme="majorBidi"/>
        </w:rPr>
        <w:t xml:space="preserve">przedstawione na podstawie ust. </w:t>
      </w:r>
      <w:r w:rsidR="008D545A" w:rsidRPr="00166A3B">
        <w:rPr>
          <w:rFonts w:cstheme="majorBidi"/>
        </w:rPr>
        <w:fldChar w:fldCharType="begin"/>
      </w:r>
      <w:r w:rsidR="008D545A" w:rsidRPr="00166A3B">
        <w:rPr>
          <w:rFonts w:cstheme="majorBidi"/>
        </w:rPr>
        <w:instrText xml:space="preserve"> REF _Ref511645463 \n \h </w:instrText>
      </w:r>
      <w:r w:rsidR="004E2D42" w:rsidRPr="00166A3B">
        <w:rPr>
          <w:rFonts w:cstheme="majorBidi"/>
        </w:rPr>
        <w:instrText xml:space="preserve"> \* MERGEFORMAT </w:instrText>
      </w:r>
      <w:r w:rsidR="008D545A" w:rsidRPr="00166A3B">
        <w:rPr>
          <w:rFonts w:cstheme="majorBidi"/>
        </w:rPr>
      </w:r>
      <w:r w:rsidR="008D545A"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3</w:t>
      </w:r>
      <w:r w:rsidR="008D545A" w:rsidRPr="00166A3B">
        <w:rPr>
          <w:rFonts w:cstheme="majorBidi"/>
        </w:rPr>
        <w:fldChar w:fldCharType="end"/>
      </w:r>
      <w:r w:rsidR="008D545A" w:rsidRPr="00166A3B">
        <w:rPr>
          <w:rFonts w:cstheme="majorBidi"/>
        </w:rPr>
        <w:t xml:space="preserve"> i </w:t>
      </w:r>
      <w:r w:rsidR="008D545A" w:rsidRPr="00166A3B">
        <w:rPr>
          <w:rFonts w:cstheme="majorBidi"/>
        </w:rPr>
        <w:fldChar w:fldCharType="begin"/>
      </w:r>
      <w:r w:rsidR="008D545A" w:rsidRPr="00166A3B">
        <w:rPr>
          <w:rFonts w:cstheme="majorBidi"/>
        </w:rPr>
        <w:instrText xml:space="preserve"> REF _Ref52628761 \n \h </w:instrText>
      </w:r>
      <w:r w:rsidR="004E2D42" w:rsidRPr="00166A3B">
        <w:rPr>
          <w:rFonts w:cstheme="majorBidi"/>
        </w:rPr>
        <w:instrText xml:space="preserve"> \* MERGEFORMAT </w:instrText>
      </w:r>
      <w:r w:rsidR="008D545A" w:rsidRPr="00166A3B">
        <w:rPr>
          <w:rFonts w:cstheme="majorBidi"/>
        </w:rPr>
      </w:r>
      <w:r w:rsidR="008D545A"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4</w:t>
      </w:r>
      <w:r w:rsidR="008D545A" w:rsidRPr="00166A3B">
        <w:rPr>
          <w:rFonts w:cstheme="majorBidi"/>
        </w:rPr>
        <w:fldChar w:fldCharType="end"/>
      </w:r>
      <w:r w:rsidR="00B22E9C" w:rsidRPr="00166A3B">
        <w:rPr>
          <w:rFonts w:cstheme="majorBidi"/>
        </w:rPr>
        <w:t>.</w:t>
      </w:r>
    </w:p>
    <w:p w14:paraId="054D75CA" w14:textId="42FEB31D" w:rsidR="00B22E9C" w:rsidRPr="00166A3B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66A3B">
        <w:rPr>
          <w:rFonts w:cstheme="majorHAnsi"/>
        </w:rPr>
        <w:t xml:space="preserve">W przypadkach, o których mowa w ust.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_Ref511644867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1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 pkt </w:t>
      </w:r>
      <w:r w:rsidRPr="00166A3B">
        <w:rPr>
          <w:rFonts w:cstheme="majorHAnsi"/>
        </w:rPr>
        <w:fldChar w:fldCharType="begin"/>
      </w:r>
      <w:r w:rsidRPr="00166A3B">
        <w:rPr>
          <w:rFonts w:cstheme="majorHAnsi"/>
        </w:rPr>
        <w:instrText xml:space="preserve"> REF _Ref511645392 \r \h </w:instrText>
      </w:r>
      <w:r w:rsidR="00A64121" w:rsidRPr="00166A3B">
        <w:rPr>
          <w:rFonts w:cstheme="majorHAnsi"/>
        </w:rPr>
        <w:instrText xml:space="preserve"> \* MERGEFORMAT </w:instrText>
      </w:r>
      <w:r w:rsidRPr="00166A3B">
        <w:rPr>
          <w:rFonts w:cstheme="majorHAnsi"/>
        </w:rPr>
      </w:r>
      <w:r w:rsidRPr="00166A3B">
        <w:rPr>
          <w:rFonts w:cstheme="majorHAnsi"/>
        </w:rPr>
        <w:fldChar w:fldCharType="separate"/>
      </w:r>
      <w:r w:rsidR="004A22D1" w:rsidRPr="00166A3B">
        <w:rPr>
          <w:rFonts w:cstheme="majorHAnsi"/>
        </w:rPr>
        <w:t>6)</w:t>
      </w:r>
      <w:r w:rsidRPr="00166A3B">
        <w:rPr>
          <w:rFonts w:cstheme="majorHAnsi"/>
        </w:rPr>
        <w:fldChar w:fldCharType="end"/>
      </w:r>
      <w:r w:rsidRPr="00166A3B">
        <w:rPr>
          <w:rFonts w:cstheme="majorHAnsi"/>
        </w:rPr>
        <w:t xml:space="preserve">, przed wykluczeniem </w:t>
      </w:r>
      <w:r w:rsidR="00BB37CD" w:rsidRPr="00166A3B">
        <w:rPr>
          <w:rFonts w:cstheme="majorHAnsi"/>
        </w:rPr>
        <w:t>Wnioskodawcy</w:t>
      </w:r>
      <w:r w:rsidRPr="00166A3B">
        <w:rPr>
          <w:rFonts w:cstheme="majorHAnsi"/>
        </w:rPr>
        <w:t xml:space="preserve">, </w:t>
      </w:r>
      <w:r w:rsidR="00226F21" w:rsidRPr="00166A3B">
        <w:rPr>
          <w:rFonts w:cstheme="majorHAnsi"/>
        </w:rPr>
        <w:t>Z</w:t>
      </w:r>
      <w:r w:rsidRPr="00166A3B">
        <w:rPr>
          <w:rFonts w:cstheme="majorHAnsi"/>
        </w:rPr>
        <w:t xml:space="preserve">amawiający zapewnia temu </w:t>
      </w:r>
      <w:r w:rsidR="00BB37CD" w:rsidRPr="00166A3B">
        <w:rPr>
          <w:rFonts w:cstheme="majorHAnsi"/>
        </w:rPr>
        <w:t xml:space="preserve">Wnioskodawcy </w:t>
      </w:r>
      <w:r w:rsidRPr="00166A3B">
        <w:rPr>
          <w:rFonts w:cstheme="majorHAnsi"/>
        </w:rPr>
        <w:t>możliwość udowodnienia, że jego udział w</w:t>
      </w:r>
      <w:r w:rsidR="00000DF9" w:rsidRPr="00166A3B">
        <w:rPr>
          <w:rFonts w:cstheme="majorHAnsi"/>
        </w:rPr>
        <w:t> </w:t>
      </w:r>
      <w:r w:rsidRPr="00166A3B">
        <w:rPr>
          <w:rFonts w:cstheme="majorHAnsi"/>
        </w:rPr>
        <w:t xml:space="preserve">przygotowaniu </w:t>
      </w:r>
      <w:r w:rsidR="003754C4" w:rsidRPr="00166A3B">
        <w:rPr>
          <w:rFonts w:cstheme="majorHAnsi"/>
        </w:rPr>
        <w:t>P</w:t>
      </w:r>
      <w:r w:rsidRPr="00166A3B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166A3B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166A3B">
        <w:rPr>
          <w:rFonts w:cstheme="majorHAnsi"/>
        </w:rPr>
        <w:t xml:space="preserve">Zamawiający może wykluczyć </w:t>
      </w:r>
      <w:r w:rsidR="00226F21" w:rsidRPr="00166A3B">
        <w:rPr>
          <w:rFonts w:cstheme="majorHAnsi"/>
        </w:rPr>
        <w:t>W</w:t>
      </w:r>
      <w:r w:rsidR="006E2DEB" w:rsidRPr="00166A3B">
        <w:rPr>
          <w:rFonts w:cstheme="majorHAnsi"/>
        </w:rPr>
        <w:t>nioskodawcę</w:t>
      </w:r>
      <w:r w:rsidRPr="00166A3B">
        <w:rPr>
          <w:rFonts w:cstheme="majorHAnsi"/>
        </w:rPr>
        <w:t xml:space="preserve"> na każdym etapie Postępowania aż do zawarcia </w:t>
      </w:r>
      <w:r w:rsidR="005B4943" w:rsidRPr="00166A3B">
        <w:rPr>
          <w:rFonts w:cstheme="majorHAnsi"/>
        </w:rPr>
        <w:t>U</w:t>
      </w:r>
      <w:r w:rsidRPr="00166A3B">
        <w:rPr>
          <w:rFonts w:cstheme="majorHAnsi"/>
        </w:rPr>
        <w:t>mowy.</w:t>
      </w:r>
    </w:p>
    <w:p w14:paraId="64BC72B5" w14:textId="50596933" w:rsidR="00AA1C84" w:rsidRPr="00166A3B" w:rsidRDefault="008C0349" w:rsidP="0076449E">
      <w:pPr>
        <w:pStyle w:val="Nagwek1"/>
      </w:pPr>
      <w:bookmarkStart w:id="112" w:name="_Toc494180641"/>
      <w:bookmarkStart w:id="113" w:name="_Toc496261291"/>
      <w:bookmarkStart w:id="114" w:name="_Toc503862999"/>
      <w:bookmarkStart w:id="115" w:name="_Ref52541782"/>
      <w:bookmarkStart w:id="116" w:name="_Ref52645428"/>
      <w:bookmarkStart w:id="117" w:name="_Toc53762097"/>
      <w:bookmarkStart w:id="118" w:name="_Toc69201428"/>
      <w:bookmarkStart w:id="119" w:name="_Toc70262453"/>
      <w:bookmarkStart w:id="120" w:name="_Toc75287937"/>
      <w:r w:rsidRPr="00166A3B">
        <w:t>Harmonogram</w:t>
      </w:r>
      <w:bookmarkEnd w:id="112"/>
      <w:bookmarkEnd w:id="113"/>
      <w:bookmarkEnd w:id="114"/>
      <w:r w:rsidR="00AF3916" w:rsidRPr="00166A3B">
        <w:t xml:space="preserve"> </w:t>
      </w:r>
      <w:r w:rsidR="00390FB3" w:rsidRPr="00166A3B">
        <w:t>Przedsięwzięcia</w:t>
      </w:r>
      <w:bookmarkEnd w:id="115"/>
      <w:r w:rsidR="003E1DC9" w:rsidRPr="00166A3B">
        <w:t xml:space="preserve"> i spotkanie z potencjalnymi Wnioskodawcami</w:t>
      </w:r>
      <w:bookmarkEnd w:id="116"/>
      <w:bookmarkEnd w:id="117"/>
      <w:bookmarkEnd w:id="118"/>
      <w:bookmarkEnd w:id="119"/>
      <w:bookmarkEnd w:id="120"/>
    </w:p>
    <w:p w14:paraId="2C89731B" w14:textId="475608EB" w:rsidR="00AF284B" w:rsidRPr="00166A3B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Bidi"/>
        </w:rPr>
      </w:pPr>
      <w:r w:rsidRPr="00166A3B">
        <w:rPr>
          <w:rFonts w:cstheme="majorBidi"/>
        </w:rPr>
        <w:t>Harmonogram</w:t>
      </w:r>
      <w:r w:rsidR="00AF3916" w:rsidRPr="00166A3B">
        <w:rPr>
          <w:rFonts w:cstheme="majorBidi"/>
        </w:rPr>
        <w:t xml:space="preserve"> </w:t>
      </w:r>
      <w:r w:rsidR="00390FB3" w:rsidRPr="00166A3B">
        <w:rPr>
          <w:rFonts w:cstheme="majorBidi"/>
        </w:rPr>
        <w:t>Przedsięwzięcia</w:t>
      </w:r>
      <w:r w:rsidRPr="00166A3B">
        <w:rPr>
          <w:rFonts w:cstheme="majorBidi"/>
        </w:rPr>
        <w:t xml:space="preserve"> </w:t>
      </w:r>
      <w:r w:rsidR="00FA00F6" w:rsidRPr="00166A3B">
        <w:rPr>
          <w:rFonts w:cstheme="majorBidi"/>
        </w:rPr>
        <w:t xml:space="preserve">zawarty jest w </w:t>
      </w:r>
      <w:r w:rsidRPr="00166A3B">
        <w:rPr>
          <w:rFonts w:cstheme="majorBidi"/>
        </w:rPr>
        <w:t>Załącznik</w:t>
      </w:r>
      <w:r w:rsidR="00FA00F6" w:rsidRPr="00166A3B">
        <w:rPr>
          <w:rFonts w:cstheme="majorBidi"/>
        </w:rPr>
        <w:t>u</w:t>
      </w:r>
      <w:r w:rsidRPr="00166A3B">
        <w:rPr>
          <w:rFonts w:cstheme="majorBidi"/>
        </w:rPr>
        <w:t xml:space="preserve"> nr </w:t>
      </w:r>
      <w:r w:rsidR="005121BB" w:rsidRPr="00166A3B">
        <w:t>4</w:t>
      </w:r>
      <w:r w:rsidR="00375269" w:rsidRPr="00166A3B">
        <w:rPr>
          <w:rFonts w:cstheme="majorBidi"/>
        </w:rPr>
        <w:t xml:space="preserve"> </w:t>
      </w:r>
      <w:r w:rsidR="00DB7A86" w:rsidRPr="00166A3B">
        <w:rPr>
          <w:rFonts w:cstheme="majorBidi"/>
        </w:rPr>
        <w:t xml:space="preserve">do Regulaminu. </w:t>
      </w:r>
    </w:p>
    <w:p w14:paraId="2D929696" w14:textId="59EEBD10" w:rsidR="00D62594" w:rsidRPr="00166A3B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bookmarkStart w:id="121" w:name="_Ref52645431"/>
      <w:r w:rsidRPr="00166A3B">
        <w:rPr>
          <w:rFonts w:cstheme="majorBidi"/>
        </w:rPr>
        <w:t xml:space="preserve">NCBR </w:t>
      </w:r>
      <w:r w:rsidR="1501EE53" w:rsidRPr="00166A3B">
        <w:rPr>
          <w:rFonts w:cstheme="majorBidi"/>
        </w:rPr>
        <w:t xml:space="preserve">w trakcie Postępowania </w:t>
      </w:r>
      <w:r w:rsidR="00174745" w:rsidRPr="00166A3B">
        <w:rPr>
          <w:rFonts w:cstheme="majorBidi"/>
        </w:rPr>
        <w:t>może</w:t>
      </w:r>
      <w:r w:rsidR="0004269C" w:rsidRPr="00166A3B">
        <w:rPr>
          <w:rFonts w:cstheme="majorBidi"/>
        </w:rPr>
        <w:t xml:space="preserve"> </w:t>
      </w:r>
      <w:r w:rsidR="00545F4A" w:rsidRPr="00166A3B">
        <w:rPr>
          <w:rFonts w:cstheme="majorBidi"/>
        </w:rPr>
        <w:t>dokonywa</w:t>
      </w:r>
      <w:r w:rsidR="00174745" w:rsidRPr="00166A3B">
        <w:rPr>
          <w:rFonts w:cstheme="majorBidi"/>
        </w:rPr>
        <w:t>ć</w:t>
      </w:r>
      <w:r w:rsidR="00545F4A" w:rsidRPr="00166A3B">
        <w:rPr>
          <w:rFonts w:cstheme="majorBidi"/>
        </w:rPr>
        <w:t xml:space="preserve"> </w:t>
      </w:r>
      <w:r w:rsidR="003D387A" w:rsidRPr="00166A3B">
        <w:rPr>
          <w:rFonts w:cstheme="majorBidi"/>
        </w:rPr>
        <w:t xml:space="preserve">zmian </w:t>
      </w:r>
      <w:r w:rsidR="0004269C" w:rsidRPr="00166A3B">
        <w:rPr>
          <w:rFonts w:cstheme="majorBidi"/>
        </w:rPr>
        <w:t>terminów określonych w Harmonogramie</w:t>
      </w:r>
      <w:r w:rsidR="00E9232B" w:rsidRPr="00166A3B">
        <w:rPr>
          <w:rFonts w:cstheme="majorBidi"/>
        </w:rPr>
        <w:t>,</w:t>
      </w:r>
      <w:r w:rsidR="00D1181A" w:rsidRPr="00166A3B">
        <w:rPr>
          <w:rFonts w:cstheme="majorBidi"/>
        </w:rPr>
        <w:t xml:space="preserve"> w tym</w:t>
      </w:r>
      <w:r w:rsidR="007575FA" w:rsidRPr="00166A3B">
        <w:rPr>
          <w:rFonts w:cstheme="majorBidi"/>
        </w:rPr>
        <w:t xml:space="preserve"> m.in. przedłużeni</w:t>
      </w:r>
      <w:r w:rsidR="000635EC" w:rsidRPr="00166A3B">
        <w:rPr>
          <w:rFonts w:cstheme="majorBidi"/>
        </w:rPr>
        <w:t>a</w:t>
      </w:r>
      <w:r w:rsidR="007575FA" w:rsidRPr="00166A3B">
        <w:rPr>
          <w:rFonts w:cstheme="majorBidi"/>
        </w:rPr>
        <w:t xml:space="preserve"> terminu na zgłaszanie przez </w:t>
      </w:r>
      <w:r w:rsidR="00D15DB4" w:rsidRPr="00166A3B">
        <w:rPr>
          <w:rFonts w:cstheme="majorBidi"/>
        </w:rPr>
        <w:t>Wnioskodawców</w:t>
      </w:r>
      <w:r w:rsidR="007575FA" w:rsidRPr="00166A3B">
        <w:rPr>
          <w:rFonts w:cstheme="majorBidi"/>
        </w:rPr>
        <w:t xml:space="preserve"> pytań i propozycji zmian oraz terminu </w:t>
      </w:r>
      <w:r w:rsidR="00D1181A" w:rsidRPr="00166A3B">
        <w:rPr>
          <w:rFonts w:cstheme="majorBidi"/>
        </w:rPr>
        <w:t>składania Wniosków</w:t>
      </w:r>
      <w:r w:rsidR="00545F4A" w:rsidRPr="00166A3B">
        <w:rPr>
          <w:rFonts w:cstheme="majorBidi"/>
        </w:rPr>
        <w:t>,</w:t>
      </w:r>
      <w:r w:rsidR="00991D97" w:rsidRPr="00166A3B">
        <w:rPr>
          <w:rFonts w:cstheme="majorBidi"/>
        </w:rPr>
        <w:t xml:space="preserve"> bez podania przyczyn</w:t>
      </w:r>
      <w:r w:rsidR="007575FA" w:rsidRPr="00166A3B">
        <w:rPr>
          <w:rFonts w:cstheme="majorBidi"/>
        </w:rPr>
        <w:t>.</w:t>
      </w:r>
      <w:bookmarkEnd w:id="121"/>
    </w:p>
    <w:p w14:paraId="0D0933B0" w14:textId="745BAD98" w:rsidR="003E1DC9" w:rsidRPr="00166A3B" w:rsidRDefault="003E1DC9" w:rsidP="17840A8F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166A3B">
        <w:rPr>
          <w:rFonts w:cstheme="majorBidi"/>
        </w:rPr>
        <w:t xml:space="preserve">NCBR, po ogłoszeniu niniejszego </w:t>
      </w:r>
      <w:r w:rsidR="004E4FAF" w:rsidRPr="00166A3B">
        <w:rPr>
          <w:rFonts w:cstheme="majorBidi"/>
        </w:rPr>
        <w:t>Postępowania</w:t>
      </w:r>
      <w:r w:rsidRPr="00166A3B">
        <w:rPr>
          <w:rFonts w:cstheme="majorBidi"/>
        </w:rPr>
        <w:t xml:space="preserve">, może przeprowadzić spotkanie informacyjne dla potencjalnych Wnioskodawców, w postaci spotkania stacjonarnego lub </w:t>
      </w:r>
      <w:r w:rsidR="007F4DB2" w:rsidRPr="00166A3B">
        <w:rPr>
          <w:rFonts w:cstheme="majorBidi"/>
        </w:rPr>
        <w:t>wideokonferencji</w:t>
      </w:r>
      <w:r w:rsidRPr="00166A3B">
        <w:rPr>
          <w:rFonts w:cstheme="majorBidi"/>
        </w:rPr>
        <w:t>. O</w:t>
      </w:r>
      <w:r w:rsidR="008D5292" w:rsidRPr="00166A3B">
        <w:rPr>
          <w:rFonts w:cstheme="majorBidi"/>
        </w:rPr>
        <w:t> </w:t>
      </w:r>
      <w:r w:rsidRPr="00166A3B">
        <w:rPr>
          <w:rFonts w:cstheme="majorBidi"/>
        </w:rPr>
        <w:t>fakcie</w:t>
      </w:r>
      <w:r w:rsidR="00415F65" w:rsidRPr="00166A3B">
        <w:rPr>
          <w:rFonts w:cstheme="majorBidi"/>
        </w:rPr>
        <w:t>, formie</w:t>
      </w:r>
      <w:r w:rsidRPr="00166A3B">
        <w:rPr>
          <w:rFonts w:cstheme="majorBidi"/>
        </w:rPr>
        <w:t xml:space="preserve"> i terminie spotkania informacyjnego NCBR </w:t>
      </w:r>
      <w:r w:rsidR="06FBAA62" w:rsidRPr="00166A3B">
        <w:rPr>
          <w:rFonts w:cstheme="majorBidi"/>
        </w:rPr>
        <w:t>poinformuje</w:t>
      </w:r>
      <w:r w:rsidR="008D5292" w:rsidRPr="00166A3B">
        <w:rPr>
          <w:rFonts w:cstheme="majorBidi"/>
        </w:rPr>
        <w:t xml:space="preserve"> </w:t>
      </w:r>
      <w:r w:rsidR="00D33B10" w:rsidRPr="00166A3B">
        <w:rPr>
          <w:rFonts w:cstheme="majorBidi"/>
        </w:rPr>
        <w:t>na stronie podmiotowej Centrum w Biuletynie Informacji Publicznej</w:t>
      </w:r>
      <w:r w:rsidRPr="00166A3B">
        <w:rPr>
          <w:rFonts w:cstheme="majorBidi"/>
        </w:rPr>
        <w:t>.</w:t>
      </w:r>
      <w:r w:rsidR="001C29E1" w:rsidRPr="00166A3B">
        <w:rPr>
          <w:rFonts w:cstheme="majorBidi"/>
        </w:rPr>
        <w:t xml:space="preserve"> </w:t>
      </w:r>
      <w:r w:rsidR="009B7EBC" w:rsidRPr="00166A3B">
        <w:rPr>
          <w:rFonts w:cstheme="majorBidi"/>
        </w:rPr>
        <w:t>Spotkania nie będą nagrywane.</w:t>
      </w:r>
    </w:p>
    <w:p w14:paraId="043D87D6" w14:textId="036D9B0D" w:rsidR="00161292" w:rsidRPr="00166A3B" w:rsidRDefault="00161292" w:rsidP="7ECE2F9C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166A3B">
        <w:rPr>
          <w:rFonts w:cstheme="majorBidi"/>
        </w:rPr>
        <w:t>W przypadku</w:t>
      </w:r>
      <w:r w:rsidR="1AE0226A" w:rsidRPr="00166A3B">
        <w:rPr>
          <w:rFonts w:cstheme="majorBidi"/>
        </w:rPr>
        <w:t>,</w:t>
      </w:r>
      <w:r w:rsidRPr="00166A3B">
        <w:rPr>
          <w:rFonts w:cstheme="majorBidi"/>
        </w:rPr>
        <w:t xml:space="preserve"> jeśli </w:t>
      </w:r>
      <w:r w:rsidR="006940E2" w:rsidRPr="00166A3B">
        <w:rPr>
          <w:rFonts w:cstheme="majorBidi"/>
        </w:rPr>
        <w:t xml:space="preserve">koniec </w:t>
      </w:r>
      <w:r w:rsidRPr="00166A3B">
        <w:rPr>
          <w:rFonts w:cstheme="majorBidi"/>
        </w:rPr>
        <w:t xml:space="preserve">terminu określonego w Harmonogramie </w:t>
      </w:r>
      <w:r w:rsidR="006940E2" w:rsidRPr="00166A3B">
        <w:rPr>
          <w:rFonts w:cstheme="majorBidi"/>
        </w:rPr>
        <w:t xml:space="preserve">Przedsięwzięcia </w:t>
      </w:r>
      <w:r w:rsidRPr="00166A3B">
        <w:rPr>
          <w:rFonts w:cstheme="majorBidi"/>
        </w:rPr>
        <w:t>wypada w sobotę</w:t>
      </w:r>
      <w:r w:rsidR="006C368D" w:rsidRPr="00166A3B">
        <w:rPr>
          <w:rFonts w:cstheme="majorBidi"/>
        </w:rPr>
        <w:t xml:space="preserve">, </w:t>
      </w:r>
      <w:r w:rsidRPr="00166A3B">
        <w:rPr>
          <w:rFonts w:cstheme="majorBidi"/>
        </w:rPr>
        <w:t>niedzielę</w:t>
      </w:r>
      <w:r w:rsidR="006C368D" w:rsidRPr="00166A3B">
        <w:rPr>
          <w:rFonts w:cstheme="majorBidi"/>
        </w:rPr>
        <w:t xml:space="preserve"> lub dzień ustawowo wolny w Polsce od pracy</w:t>
      </w:r>
      <w:r w:rsidRPr="00166A3B">
        <w:rPr>
          <w:rFonts w:cstheme="majorBidi"/>
        </w:rPr>
        <w:t xml:space="preserve">, </w:t>
      </w:r>
      <w:r w:rsidR="006C368D" w:rsidRPr="00166A3B">
        <w:rPr>
          <w:rFonts w:cstheme="majorBidi"/>
        </w:rPr>
        <w:t xml:space="preserve">termin taki ulega przedłużeniu i </w:t>
      </w:r>
      <w:r w:rsidR="006940E2" w:rsidRPr="00166A3B">
        <w:rPr>
          <w:rFonts w:cstheme="majorBidi"/>
        </w:rPr>
        <w:t>upływ</w:t>
      </w:r>
      <w:r w:rsidR="006C368D" w:rsidRPr="00166A3B">
        <w:rPr>
          <w:rFonts w:cstheme="majorBidi"/>
        </w:rPr>
        <w:t>a</w:t>
      </w:r>
      <w:r w:rsidR="006940E2" w:rsidRPr="00166A3B">
        <w:rPr>
          <w:rFonts w:cstheme="majorBidi"/>
        </w:rPr>
        <w:t xml:space="preserve"> w pierwszym Dniu Roboczym</w:t>
      </w:r>
      <w:r w:rsidR="008461EE" w:rsidRPr="00166A3B">
        <w:rPr>
          <w:rFonts w:cstheme="majorBidi"/>
        </w:rPr>
        <w:t xml:space="preserve"> po takim dniu</w:t>
      </w:r>
      <w:r w:rsidR="006940E2" w:rsidRPr="00166A3B">
        <w:rPr>
          <w:rFonts w:cstheme="majorBidi"/>
        </w:rPr>
        <w:t>.</w:t>
      </w:r>
    </w:p>
    <w:p w14:paraId="6BA7C78A" w14:textId="04AE066E" w:rsidR="00E1429D" w:rsidRPr="00166A3B" w:rsidRDefault="001A1939" w:rsidP="0076449E">
      <w:pPr>
        <w:pStyle w:val="Nagwek1"/>
      </w:pPr>
      <w:bookmarkStart w:id="122" w:name="_Ref52630162"/>
      <w:bookmarkStart w:id="123" w:name="_Toc53762098"/>
      <w:bookmarkStart w:id="124" w:name="_Toc69201429"/>
      <w:bookmarkStart w:id="125" w:name="_Toc70262454"/>
      <w:bookmarkStart w:id="126" w:name="_Toc75287938"/>
      <w:bookmarkStart w:id="127" w:name="_Toc494180644"/>
      <w:bookmarkStart w:id="128" w:name="_Ref495413196"/>
      <w:r w:rsidRPr="00166A3B">
        <w:t>Ogłoszenie Postępowania i Wnioski</w:t>
      </w:r>
      <w:bookmarkEnd w:id="122"/>
      <w:bookmarkEnd w:id="123"/>
      <w:bookmarkEnd w:id="124"/>
      <w:bookmarkEnd w:id="125"/>
      <w:bookmarkEnd w:id="126"/>
    </w:p>
    <w:p w14:paraId="1E9EEB2D" w14:textId="508D2A31" w:rsidR="00547CE5" w:rsidRPr="00166A3B" w:rsidRDefault="0004269C" w:rsidP="0076449E">
      <w:pPr>
        <w:pStyle w:val="Nagwek2"/>
      </w:pPr>
      <w:bookmarkStart w:id="129" w:name="_Ref52633966"/>
      <w:bookmarkStart w:id="130" w:name="_Toc53762099"/>
      <w:bookmarkStart w:id="131" w:name="_Toc69201430"/>
      <w:bookmarkStart w:id="132" w:name="_Toc70262455"/>
      <w:bookmarkStart w:id="133" w:name="_Toc75287939"/>
      <w:r w:rsidRPr="00166A3B">
        <w:t>Ogłoszenie</w:t>
      </w:r>
      <w:r w:rsidR="00425351" w:rsidRPr="00166A3B">
        <w:t xml:space="preserve"> Postępowania</w:t>
      </w:r>
      <w:bookmarkEnd w:id="129"/>
      <w:bookmarkEnd w:id="130"/>
      <w:bookmarkEnd w:id="131"/>
      <w:bookmarkEnd w:id="132"/>
      <w:bookmarkEnd w:id="133"/>
    </w:p>
    <w:p w14:paraId="09EE61CF" w14:textId="58E73676" w:rsidR="00547CE5" w:rsidRPr="00166A3B" w:rsidRDefault="00547CE5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rFonts w:cstheme="majorBidi"/>
        </w:rPr>
      </w:pPr>
      <w:r w:rsidRPr="00166A3B">
        <w:rPr>
          <w:rFonts w:cstheme="majorBidi"/>
        </w:rPr>
        <w:t>Ogłoszenie o Postępowaniu, w tym ogłoszenie Regulaminu</w:t>
      </w:r>
      <w:r w:rsidR="00D33B10" w:rsidRPr="00166A3B">
        <w:rPr>
          <w:rFonts w:cstheme="majorBidi"/>
        </w:rPr>
        <w:t>,</w:t>
      </w:r>
      <w:r w:rsidR="00E9232B" w:rsidRPr="00166A3B">
        <w:rPr>
          <w:rFonts w:cstheme="majorBidi"/>
        </w:rPr>
        <w:t xml:space="preserve"> jest publikowane </w:t>
      </w:r>
      <w:r w:rsidR="00534D77" w:rsidRPr="00166A3B">
        <w:rPr>
          <w:rFonts w:cstheme="majorBidi"/>
        </w:rPr>
        <w:t xml:space="preserve">na </w:t>
      </w:r>
      <w:r w:rsidRPr="00166A3B">
        <w:rPr>
          <w:rFonts w:cstheme="majorBidi"/>
        </w:rPr>
        <w:t>stron</w:t>
      </w:r>
      <w:r w:rsidR="00534D77" w:rsidRPr="00166A3B">
        <w:rPr>
          <w:rFonts w:cstheme="majorBidi"/>
        </w:rPr>
        <w:t>ie</w:t>
      </w:r>
      <w:r w:rsidRPr="00166A3B">
        <w:rPr>
          <w:rFonts w:cstheme="majorBidi"/>
        </w:rPr>
        <w:t xml:space="preserve"> </w:t>
      </w:r>
      <w:r w:rsidR="00534D77" w:rsidRPr="00166A3B">
        <w:rPr>
          <w:rFonts w:cstheme="majorBidi"/>
        </w:rPr>
        <w:t xml:space="preserve">podmiotowej </w:t>
      </w:r>
      <w:r w:rsidRPr="00166A3B">
        <w:rPr>
          <w:rFonts w:cstheme="majorBidi"/>
        </w:rPr>
        <w:t>Centrum w Biuletynie Informacji Publicznej</w:t>
      </w:r>
      <w:r w:rsidR="005A15E9" w:rsidRPr="00166A3B">
        <w:rPr>
          <w:rFonts w:cstheme="majorBidi"/>
        </w:rPr>
        <w:t xml:space="preserve"> i</w:t>
      </w:r>
      <w:r w:rsidRPr="00166A3B">
        <w:rPr>
          <w:rFonts w:cstheme="majorBidi"/>
        </w:rPr>
        <w:t xml:space="preserve"> na stronie podmiotowej urzędu </w:t>
      </w:r>
      <w:r w:rsidR="00DE75BC" w:rsidRPr="00166A3B">
        <w:rPr>
          <w:rFonts w:cstheme="majorBidi"/>
        </w:rPr>
        <w:t xml:space="preserve">ministra właściwego w </w:t>
      </w:r>
      <w:r w:rsidR="00C8432D" w:rsidRPr="00166A3B">
        <w:rPr>
          <w:rFonts w:cstheme="majorBidi"/>
        </w:rPr>
        <w:t xml:space="preserve">zakresie </w:t>
      </w:r>
      <w:r w:rsidR="00DE75BC" w:rsidRPr="00166A3B">
        <w:rPr>
          <w:rFonts w:cstheme="majorBidi"/>
        </w:rPr>
        <w:t xml:space="preserve">nadzoru nad działalnością NCBR </w:t>
      </w:r>
      <w:r w:rsidRPr="00166A3B">
        <w:rPr>
          <w:rFonts w:cstheme="majorBidi"/>
        </w:rPr>
        <w:t>w Biuletynie Informacji Publicznej</w:t>
      </w:r>
      <w:r w:rsidR="0004269C" w:rsidRPr="00166A3B">
        <w:rPr>
          <w:rFonts w:cstheme="majorBidi"/>
        </w:rPr>
        <w:t xml:space="preserve">. Dodatkowo NCBR </w:t>
      </w:r>
      <w:r w:rsidR="00DE75BC" w:rsidRPr="00166A3B">
        <w:rPr>
          <w:rFonts w:cstheme="majorBidi"/>
        </w:rPr>
        <w:t>dokonuje</w:t>
      </w:r>
      <w:r w:rsidR="004D50F2" w:rsidRPr="00166A3B">
        <w:rPr>
          <w:rFonts w:cstheme="majorBidi"/>
        </w:rPr>
        <w:t xml:space="preserve"> </w:t>
      </w:r>
      <w:r w:rsidR="00806BAD" w:rsidRPr="00166A3B">
        <w:rPr>
          <w:rFonts w:cstheme="majorBidi"/>
        </w:rPr>
        <w:t>dobrowolne</w:t>
      </w:r>
      <w:r w:rsidR="0004269C" w:rsidRPr="00166A3B">
        <w:rPr>
          <w:rFonts w:cstheme="majorBidi"/>
        </w:rPr>
        <w:t>go ogłoszenia</w:t>
      </w:r>
      <w:r w:rsidR="00806BAD" w:rsidRPr="00166A3B">
        <w:rPr>
          <w:rFonts w:cstheme="majorBidi"/>
        </w:rPr>
        <w:t xml:space="preserve"> w Dzienniku Urzędowym Unii Europejskiej</w:t>
      </w:r>
      <w:r w:rsidR="00FA698F" w:rsidRPr="00166A3B">
        <w:rPr>
          <w:rFonts w:cstheme="majorBidi"/>
        </w:rPr>
        <w:t xml:space="preserve"> oraz </w:t>
      </w:r>
      <w:r w:rsidR="00DE75BC" w:rsidRPr="00166A3B">
        <w:rPr>
          <w:rFonts w:cstheme="majorBidi"/>
        </w:rPr>
        <w:t xml:space="preserve">może dokonać ogłoszenia </w:t>
      </w:r>
      <w:r w:rsidR="00FA698F" w:rsidRPr="00166A3B">
        <w:rPr>
          <w:rFonts w:cstheme="majorBidi"/>
        </w:rPr>
        <w:t>w dzienniku o zasięgu ogólnopolskim</w:t>
      </w:r>
      <w:r w:rsidR="00806BAD" w:rsidRPr="00166A3B">
        <w:rPr>
          <w:rFonts w:cstheme="majorBidi"/>
        </w:rPr>
        <w:t>.</w:t>
      </w:r>
    </w:p>
    <w:p w14:paraId="192AE7BE" w14:textId="2C4467F1" w:rsidR="0000658C" w:rsidRPr="00166A3B" w:rsidRDefault="00D1181A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color w:val="000000" w:themeColor="text1"/>
        </w:rPr>
      </w:pPr>
      <w:r w:rsidRPr="00166A3B">
        <w:rPr>
          <w:rFonts w:cstheme="majorBidi"/>
        </w:rPr>
        <w:t xml:space="preserve">Z zastrzeżeniem </w:t>
      </w:r>
      <w:r w:rsidR="007E75F1" w:rsidRPr="00166A3B">
        <w:rPr>
          <w:rFonts w:cstheme="majorBidi"/>
        </w:rPr>
        <w:t>Rozdziału</w:t>
      </w:r>
      <w:r w:rsidRPr="00166A3B">
        <w:rPr>
          <w:rFonts w:cstheme="majorBidi"/>
        </w:rPr>
        <w:t xml:space="preserve"> </w:t>
      </w:r>
      <w:r w:rsidR="00DE75BC" w:rsidRPr="00166A3B">
        <w:rPr>
          <w:rFonts w:cstheme="majorBidi"/>
        </w:rPr>
        <w:fldChar w:fldCharType="begin"/>
      </w:r>
      <w:r w:rsidR="00DE75BC" w:rsidRPr="00166A3B">
        <w:rPr>
          <w:rFonts w:cstheme="majorBidi"/>
        </w:rPr>
        <w:instrText xml:space="preserve"> REF _Ref52541782 \r \h </w:instrText>
      </w:r>
      <w:r w:rsidR="004E2D42" w:rsidRPr="00166A3B">
        <w:rPr>
          <w:rFonts w:cstheme="majorBidi"/>
        </w:rPr>
        <w:instrText xml:space="preserve"> \* MERGEFORMAT </w:instrText>
      </w:r>
      <w:r w:rsidR="00DE75BC" w:rsidRPr="00166A3B">
        <w:rPr>
          <w:rFonts w:cstheme="majorBidi"/>
        </w:rPr>
      </w:r>
      <w:r w:rsidR="00DE75BC"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III</w:t>
      </w:r>
      <w:r w:rsidR="00DE75BC" w:rsidRPr="00166A3B">
        <w:rPr>
          <w:rFonts w:cstheme="majorBidi"/>
        </w:rPr>
        <w:fldChar w:fldCharType="end"/>
      </w:r>
      <w:r w:rsidR="00DE75BC" w:rsidRPr="00166A3B">
        <w:rPr>
          <w:rFonts w:cstheme="majorBidi"/>
        </w:rPr>
        <w:t xml:space="preserve"> </w:t>
      </w:r>
      <w:r w:rsidRPr="00166A3B">
        <w:rPr>
          <w:rFonts w:cstheme="majorBidi"/>
        </w:rPr>
        <w:t>ust. 2, d</w:t>
      </w:r>
      <w:r w:rsidR="00DB7681" w:rsidRPr="00166A3B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4" w:history="1">
        <w:r w:rsidR="00DB7681" w:rsidRPr="00166A3B">
          <w:rPr>
            <w:rStyle w:val="Hipercze"/>
            <w:rFonts w:cstheme="majorBidi"/>
          </w:rPr>
          <w:t>przetargi@ncbr.gov.pl</w:t>
        </w:r>
      </w:hyperlink>
      <w:r w:rsidR="00DB7681" w:rsidRPr="00166A3B">
        <w:rPr>
          <w:rFonts w:cstheme="majorBidi"/>
        </w:rPr>
        <w:t xml:space="preserve">. Pytania i propozycje zmian zgłaszane przez </w:t>
      </w:r>
      <w:r w:rsidR="00D15DB4" w:rsidRPr="00166A3B">
        <w:rPr>
          <w:color w:val="000000" w:themeColor="text1"/>
        </w:rPr>
        <w:t>Wnioskodawców</w:t>
      </w:r>
      <w:r w:rsidR="00DB7681" w:rsidRPr="00166A3B">
        <w:rPr>
          <w:color w:val="000000" w:themeColor="text1"/>
        </w:rPr>
        <w:t>, po ich anonimizacji, podlegają publikacji na Stronie internetowej Centrum.</w:t>
      </w:r>
      <w:r w:rsidR="009D542E" w:rsidRPr="00166A3B">
        <w:rPr>
          <w:color w:val="000000" w:themeColor="text1"/>
        </w:rPr>
        <w:t xml:space="preserve"> </w:t>
      </w:r>
      <w:r w:rsidR="009D542E" w:rsidRPr="00166A3B">
        <w:rPr>
          <w:rStyle w:val="normaltextrun"/>
          <w:rFonts w:ascii="Calibri" w:hAnsi="Calibri"/>
          <w:color w:val="000000" w:themeColor="text1"/>
        </w:rPr>
        <w:t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ich rozpoznanie nie będzie uznane przez Zamawiającego za celowe na tym etapie Postępowania.</w:t>
      </w:r>
    </w:p>
    <w:p w14:paraId="28792F16" w14:textId="21A588EE" w:rsidR="00DB7681" w:rsidRPr="00166A3B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166A3B">
        <w:rPr>
          <w:color w:val="000000" w:themeColor="text1"/>
        </w:rPr>
        <w:lastRenderedPageBreak/>
        <w:t xml:space="preserve">NCBR może do upływu terminu składania Wniosków dokonywać </w:t>
      </w:r>
      <w:r w:rsidRPr="00166A3B">
        <w:t>zmian w dokumentacji Przedsięwzięcia</w:t>
      </w:r>
      <w:r w:rsidR="004E4FAF" w:rsidRPr="00166A3B">
        <w:t xml:space="preserve">, </w:t>
      </w:r>
      <w:r w:rsidR="716B25BB" w:rsidRPr="00166A3B">
        <w:t>także</w:t>
      </w:r>
      <w:r w:rsidR="004E4FAF" w:rsidRPr="00166A3B">
        <w:t xml:space="preserve"> z własnej inicjatywy</w:t>
      </w:r>
      <w:r w:rsidRPr="00166A3B">
        <w:t>, z zastrzeżeniem ust. 4</w:t>
      </w:r>
      <w:r w:rsidR="001772C4" w:rsidRPr="00166A3B">
        <w:t>-6</w:t>
      </w:r>
      <w:r w:rsidRPr="00166A3B">
        <w:t>.</w:t>
      </w:r>
    </w:p>
    <w:p w14:paraId="0C42EE88" w14:textId="15A853D4" w:rsidR="00DB7681" w:rsidRPr="00166A3B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166A3B">
        <w:t xml:space="preserve">Po upływie terminu na zadawanie przez Wnioskodawców pytań i przedstawianie propozycji zmian, w terminie określonym w Harmonogramie Przedsięwzięcia, </w:t>
      </w:r>
      <w:bookmarkStart w:id="134" w:name="_Hlk57331589"/>
      <w:r w:rsidR="003B29B1" w:rsidRPr="00166A3B">
        <w:t xml:space="preserve">jeśli </w:t>
      </w:r>
      <w:r w:rsidRPr="00166A3B">
        <w:t xml:space="preserve">NCBR </w:t>
      </w:r>
      <w:r w:rsidR="003B29B1" w:rsidRPr="00166A3B">
        <w:t xml:space="preserve">wprowadzi do dokumentacji Przedsięwzięcia, to </w:t>
      </w:r>
      <w:bookmarkEnd w:id="134"/>
      <w:r w:rsidR="004E79FC" w:rsidRPr="00166A3B">
        <w:t xml:space="preserve">NCBR </w:t>
      </w:r>
      <w:r w:rsidRPr="00166A3B">
        <w:t>dokona publikacji na Stronie internetowej Centrum ujednoliconej dokumentacji Przedsięwzięcia, w tym tekstu jednolitego Regulaminu. Jeśli NCBR dokona zmiany dokumentacji Przedsięwzięcia we wskazanym terminie, nie jest zobowiązane do przedłużania terminu na składanie Wniosków określonego w opublikowanym Regulaminie.</w:t>
      </w:r>
      <w:bookmarkStart w:id="135" w:name="_Hlk57331693"/>
      <w:r w:rsidR="00761DC5" w:rsidRPr="00166A3B">
        <w:t xml:space="preserve"> W razie braku publikacji </w:t>
      </w:r>
      <w:r w:rsidR="0059073C" w:rsidRPr="00166A3B">
        <w:t>dokumentacji ujednoliconej we wskazanym terminie, obowiązuje dokumentacj</w:t>
      </w:r>
      <w:r w:rsidR="00A73663" w:rsidRPr="00166A3B">
        <w:t>a</w:t>
      </w:r>
      <w:r w:rsidR="0059073C" w:rsidRPr="00166A3B">
        <w:t xml:space="preserve"> Przedsięwzięcia w brzmieniu dotychczasowym, z zastrzeżeniem poniższych postanowień.</w:t>
      </w:r>
      <w:bookmarkEnd w:id="135"/>
    </w:p>
    <w:p w14:paraId="753DE1C6" w14:textId="397904A1" w:rsidR="00DB7681" w:rsidRPr="00166A3B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iCs/>
        </w:rPr>
      </w:pPr>
      <w:r w:rsidRPr="00166A3B">
        <w:rPr>
          <w:iCs/>
        </w:rPr>
        <w:t>Jeśli NCBR dokona zmian w dokumentacji Przedsięwzięcia po terminie wsk</w:t>
      </w:r>
      <w:r w:rsidR="001772C4" w:rsidRPr="00166A3B">
        <w:rPr>
          <w:iCs/>
        </w:rPr>
        <w:t>azanym w zdaniu pierwszym ust. 4</w:t>
      </w:r>
      <w:r w:rsidRPr="00166A3B">
        <w:rPr>
          <w:iCs/>
        </w:rPr>
        <w:t xml:space="preserve">, to NCBR </w:t>
      </w:r>
      <w:r w:rsidR="00640EA3" w:rsidRPr="00166A3B">
        <w:rPr>
          <w:iCs/>
        </w:rPr>
        <w:t xml:space="preserve">może dokonać </w:t>
      </w:r>
      <w:r w:rsidR="00020C1E" w:rsidRPr="00166A3B">
        <w:t xml:space="preserve">zmiany Harmonogramu Przedsięwzięcia i </w:t>
      </w:r>
      <w:r w:rsidR="004C5933" w:rsidRPr="00166A3B">
        <w:t>jeśli jest to uzasadnione charakterem zmiany</w:t>
      </w:r>
      <w:r w:rsidR="004C5933" w:rsidRPr="00166A3B">
        <w:rPr>
          <w:iCs/>
        </w:rPr>
        <w:t xml:space="preserve"> -</w:t>
      </w:r>
      <w:r w:rsidR="00BF1E22" w:rsidRPr="00166A3B">
        <w:t xml:space="preserve"> </w:t>
      </w:r>
      <w:r w:rsidRPr="00166A3B">
        <w:rPr>
          <w:iCs/>
        </w:rPr>
        <w:t>przedłużenia terminu na składanie Wniosków o czas potrzebny na dokonanie ewentualnych zmian we Wnioskach oraz jednocześnie informuje o dokonanej zmianie terminu składania Wniosków wraz ze wskazaniem nowego terminu.</w:t>
      </w:r>
    </w:p>
    <w:p w14:paraId="57F0F9D5" w14:textId="3E97CFB7" w:rsidR="00DB7681" w:rsidRPr="00166A3B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166A3B">
        <w:t xml:space="preserve">NCBR będzie dokonywać ewentualnych zmian dokumentacji Przedsięwzięcia w powyższych przypadkach, jeśli </w:t>
      </w:r>
      <w:r w:rsidR="007F4DB2" w:rsidRPr="00166A3B">
        <w:t>uzna,</w:t>
      </w:r>
      <w:r w:rsidRPr="00166A3B">
        <w:t xml:space="preserve"> że taka zmiana:</w:t>
      </w:r>
    </w:p>
    <w:p w14:paraId="52AD32E0" w14:textId="77777777" w:rsidR="00DB7681" w:rsidRPr="00166A3B" w:rsidRDefault="00DB7681" w:rsidP="004111D0">
      <w:pPr>
        <w:pStyle w:val="Akapitzlist"/>
        <w:jc w:val="both"/>
        <w:rPr>
          <w:iCs/>
        </w:rPr>
      </w:pPr>
      <w:r w:rsidRPr="00166A3B">
        <w:rPr>
          <w:iCs/>
        </w:rPr>
        <w:t xml:space="preserve">1) służy usunięciu oczywistych omyłek lub </w:t>
      </w:r>
    </w:p>
    <w:p w14:paraId="598594B0" w14:textId="77777777" w:rsidR="00DB7681" w:rsidRPr="00166A3B" w:rsidRDefault="00DB7681" w:rsidP="004111D0">
      <w:pPr>
        <w:pStyle w:val="Akapitzlist"/>
        <w:jc w:val="both"/>
        <w:rPr>
          <w:iCs/>
        </w:rPr>
      </w:pPr>
      <w:r w:rsidRPr="00166A3B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1817EA44" w14:textId="11259DE6" w:rsidR="00BC697E" w:rsidRPr="00166A3B" w:rsidRDefault="00BC697E" w:rsidP="0076449E">
      <w:pPr>
        <w:pStyle w:val="Nagwek2"/>
      </w:pPr>
      <w:bookmarkStart w:id="136" w:name="_Ref509210067"/>
      <w:bookmarkStart w:id="137" w:name="_Toc53762100"/>
      <w:bookmarkStart w:id="138" w:name="_Toc69201431"/>
      <w:bookmarkStart w:id="139" w:name="_Toc70262456"/>
      <w:bookmarkStart w:id="140" w:name="_Toc75287940"/>
      <w:r w:rsidRPr="00166A3B">
        <w:t xml:space="preserve">Sposób przygotowania </w:t>
      </w:r>
      <w:r w:rsidR="00E55A39" w:rsidRPr="00166A3B">
        <w:t xml:space="preserve">i złożenia w NCBR </w:t>
      </w:r>
      <w:r w:rsidRPr="00166A3B">
        <w:t>Wniosków</w:t>
      </w:r>
      <w:r w:rsidR="00E55A39" w:rsidRPr="00166A3B">
        <w:t xml:space="preserve"> o przystąpienie do Postępowania</w:t>
      </w:r>
      <w:bookmarkEnd w:id="136"/>
      <w:bookmarkEnd w:id="137"/>
      <w:bookmarkEnd w:id="138"/>
      <w:bookmarkEnd w:id="139"/>
      <w:bookmarkEnd w:id="140"/>
    </w:p>
    <w:p w14:paraId="5A82F6C3" w14:textId="4B7DAF52" w:rsidR="00225CA9" w:rsidRPr="00166A3B" w:rsidRDefault="00225CA9" w:rsidP="002352CE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2507EAF8" w14:textId="7B2D625A" w:rsidR="00096C00" w:rsidRPr="00166A3B" w:rsidRDefault="00425351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</w:pPr>
      <w:bookmarkStart w:id="141" w:name="_Ref52543124"/>
      <w:r w:rsidRPr="00166A3B">
        <w:rPr>
          <w:rFonts w:eastAsia="Calibri" w:cs="Calibri Light"/>
        </w:rPr>
        <w:t xml:space="preserve">Podmioty zainteresowane udziałem w </w:t>
      </w:r>
      <w:r w:rsidR="00383CBE" w:rsidRPr="00166A3B">
        <w:rPr>
          <w:rFonts w:eastAsia="Calibri" w:cs="Calibri Light"/>
        </w:rPr>
        <w:t>Pr</w:t>
      </w:r>
      <w:r w:rsidR="00586E2C" w:rsidRPr="00166A3B">
        <w:rPr>
          <w:rFonts w:eastAsia="Calibri" w:cs="Calibri Light"/>
        </w:rPr>
        <w:t>zedsięwzięciu</w:t>
      </w:r>
      <w:r w:rsidR="00383CBE" w:rsidRPr="00166A3B">
        <w:rPr>
          <w:rFonts w:eastAsia="Calibri" w:cs="Calibri Light"/>
        </w:rPr>
        <w:t>,</w:t>
      </w:r>
      <w:r w:rsidRPr="00166A3B">
        <w:rPr>
          <w:rFonts w:eastAsia="Calibri" w:cs="Calibri Light"/>
        </w:rPr>
        <w:t xml:space="preserve"> </w:t>
      </w:r>
      <w:r w:rsidRPr="00166A3B">
        <w:rPr>
          <w:rFonts w:eastAsia="Calibri" w:cs="Calibri Light"/>
          <w:b/>
        </w:rPr>
        <w:t>zobowiązane są do złożenia Wniosku</w:t>
      </w:r>
      <w:r w:rsidRPr="00166A3B">
        <w:rPr>
          <w:rFonts w:eastAsia="Calibri" w:cs="Calibri Light"/>
        </w:rPr>
        <w:t xml:space="preserve">, </w:t>
      </w:r>
      <w:bookmarkStart w:id="142" w:name="_Hlk53784501"/>
      <w:r w:rsidR="00ED3A66" w:rsidRPr="00166A3B">
        <w:rPr>
          <w:rFonts w:eastAsia="Calibri" w:cs="Calibri Light"/>
        </w:rPr>
        <w:t>zgodne</w:t>
      </w:r>
      <w:r w:rsidR="00F608D8" w:rsidRPr="00166A3B">
        <w:rPr>
          <w:rFonts w:eastAsia="Calibri" w:cs="Calibri Light"/>
        </w:rPr>
        <w:t>go</w:t>
      </w:r>
      <w:r w:rsidR="00ED3A66" w:rsidRPr="00166A3B">
        <w:rPr>
          <w:rFonts w:eastAsia="Calibri" w:cs="Calibri Light"/>
        </w:rPr>
        <w:t xml:space="preserve"> ze wzorem </w:t>
      </w:r>
      <w:r w:rsidR="00F608D8" w:rsidRPr="00166A3B">
        <w:rPr>
          <w:rFonts w:eastAsia="Calibri" w:cs="Calibri Light"/>
        </w:rPr>
        <w:t xml:space="preserve">i zawierającego informacje </w:t>
      </w:r>
      <w:r w:rsidR="00ED3A66" w:rsidRPr="00166A3B">
        <w:rPr>
          <w:rFonts w:eastAsia="Calibri" w:cs="Calibri Light"/>
        </w:rPr>
        <w:t>określon</w:t>
      </w:r>
      <w:r w:rsidR="00F608D8" w:rsidRPr="00166A3B">
        <w:rPr>
          <w:rFonts w:eastAsia="Calibri" w:cs="Calibri Light"/>
        </w:rPr>
        <w:t>e</w:t>
      </w:r>
      <w:r w:rsidR="00ED3A66" w:rsidRPr="00166A3B">
        <w:rPr>
          <w:rFonts w:eastAsia="Calibri" w:cs="Calibri Light"/>
        </w:rPr>
        <w:t xml:space="preserve"> w </w:t>
      </w:r>
      <w:r w:rsidR="00A65A55" w:rsidRPr="00166A3B">
        <w:rPr>
          <w:rFonts w:eastAsia="Calibri" w:cs="Calibri Light"/>
        </w:rPr>
        <w:t>Załączni</w:t>
      </w:r>
      <w:r w:rsidRPr="00166A3B">
        <w:rPr>
          <w:rFonts w:eastAsia="Calibri" w:cs="Calibri Light"/>
        </w:rPr>
        <w:t>k</w:t>
      </w:r>
      <w:r w:rsidR="00ED3A66" w:rsidRPr="00166A3B">
        <w:rPr>
          <w:rFonts w:eastAsia="Calibri" w:cs="Calibri Light"/>
        </w:rPr>
        <w:t>u</w:t>
      </w:r>
      <w:r w:rsidRPr="00166A3B">
        <w:rPr>
          <w:rFonts w:eastAsia="Calibri" w:cs="Calibri Light"/>
        </w:rPr>
        <w:t xml:space="preserve"> nr </w:t>
      </w:r>
      <w:r w:rsidR="00ED3A66" w:rsidRPr="00166A3B">
        <w:rPr>
          <w:rFonts w:eastAsia="Calibri" w:cs="Calibri Light"/>
        </w:rPr>
        <w:t xml:space="preserve">3 </w:t>
      </w:r>
      <w:r w:rsidRPr="00166A3B">
        <w:rPr>
          <w:rFonts w:eastAsia="Calibri" w:cs="Calibri Light"/>
        </w:rPr>
        <w:t>do niniejszego Regulaminu</w:t>
      </w:r>
      <w:r w:rsidR="005B70FE" w:rsidRPr="00166A3B">
        <w:rPr>
          <w:rFonts w:eastAsia="Calibri" w:cs="Calibri Light"/>
        </w:rPr>
        <w:t xml:space="preserve"> odpowiedniego dla danego </w:t>
      </w:r>
      <w:r w:rsidR="0009384D" w:rsidRPr="00166A3B">
        <w:rPr>
          <w:rFonts w:eastAsia="Calibri" w:cs="Calibri Light"/>
        </w:rPr>
        <w:t>Strumieni</w:t>
      </w:r>
      <w:r w:rsidR="005E0E1D" w:rsidRPr="00166A3B">
        <w:rPr>
          <w:rFonts w:eastAsia="Calibri" w:cs="Calibri Light"/>
        </w:rPr>
        <w:t>a</w:t>
      </w:r>
      <w:r w:rsidR="00720F2C" w:rsidRPr="00166A3B">
        <w:rPr>
          <w:rFonts w:eastAsia="Calibri" w:cs="Calibri Light"/>
        </w:rPr>
        <w:t>, z zastrzeżeniem ustępu kolejnego</w:t>
      </w:r>
      <w:r w:rsidR="00ED3A66" w:rsidRPr="00166A3B">
        <w:rPr>
          <w:rFonts w:eastAsia="Calibri" w:cs="Calibri Light"/>
        </w:rPr>
        <w:t>.</w:t>
      </w:r>
      <w:bookmarkEnd w:id="141"/>
      <w:bookmarkEnd w:id="142"/>
      <w:r w:rsidR="00A754D0" w:rsidRPr="00166A3B">
        <w:rPr>
          <w:rFonts w:eastAsia="Calibri" w:cs="Calibri Light"/>
        </w:rPr>
        <w:t xml:space="preserve"> Wnioskodawca może fakultatywnie (brak takiego załącznika nie stanowi braku formalnego) </w:t>
      </w:r>
      <w:r w:rsidR="00821C8B" w:rsidRPr="00166A3B">
        <w:rPr>
          <w:rFonts w:eastAsia="Calibri" w:cs="Calibri Light"/>
        </w:rPr>
        <w:t xml:space="preserve">dodatkowo załączyć do Wniosku </w:t>
      </w:r>
      <w:r w:rsidR="00A754D0" w:rsidRPr="00166A3B">
        <w:rPr>
          <w:rFonts w:eastAsia="Calibri" w:cs="Calibri Light"/>
        </w:rPr>
        <w:t>ilustrację koncepcji Rozwiązania w postaci prezentacji w formacie *.pdf*, *.pptx*</w:t>
      </w:r>
      <w:r w:rsidR="00821C8B" w:rsidRPr="00166A3B">
        <w:rPr>
          <w:rFonts w:eastAsia="Calibri" w:cs="Calibri Light"/>
        </w:rPr>
        <w:t xml:space="preserve"> lub *.ppt*</w:t>
      </w:r>
      <w:r w:rsidR="00A754D0" w:rsidRPr="00166A3B">
        <w:rPr>
          <w:rFonts w:eastAsia="Calibri" w:cs="Calibri Light"/>
        </w:rPr>
        <w:t xml:space="preserve"> lub innym powszechnie dostępnym.</w:t>
      </w:r>
    </w:p>
    <w:p w14:paraId="3519C865" w14:textId="0B4BBF18" w:rsidR="00BD0BAF" w:rsidRPr="00166A3B" w:rsidRDefault="00720F2C" w:rsidP="004600B8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43" w:name="_Ref52543112"/>
      <w:r w:rsidRPr="00166A3B">
        <w:rPr>
          <w:rFonts w:eastAsia="Calibri" w:cs="Calibri Light"/>
          <w:b/>
          <w:bCs/>
        </w:rPr>
        <w:t xml:space="preserve">W </w:t>
      </w:r>
      <w:r w:rsidR="007F4DB2" w:rsidRPr="00166A3B">
        <w:rPr>
          <w:rFonts w:eastAsia="Calibri" w:cs="Calibri Light"/>
          <w:b/>
          <w:bCs/>
        </w:rPr>
        <w:t>przypadku,</w:t>
      </w:r>
      <w:r w:rsidRPr="00166A3B">
        <w:rPr>
          <w:rFonts w:eastAsia="Calibri" w:cs="Calibri Light"/>
          <w:b/>
          <w:bCs/>
        </w:rPr>
        <w:t xml:space="preserve"> jeśli Wnioskodawca jest zainteresowany więcej niż jednym </w:t>
      </w:r>
      <w:r w:rsidR="007456F6" w:rsidRPr="00166A3B">
        <w:rPr>
          <w:rFonts w:eastAsia="Calibri" w:cs="Calibri Light"/>
          <w:b/>
          <w:bCs/>
        </w:rPr>
        <w:t>Strumie</w:t>
      </w:r>
      <w:r w:rsidR="005E0E1D" w:rsidRPr="00166A3B">
        <w:rPr>
          <w:rFonts w:eastAsia="Calibri" w:cs="Calibri Light"/>
          <w:b/>
          <w:bCs/>
        </w:rPr>
        <w:t>niem</w:t>
      </w:r>
      <w:r w:rsidRPr="00166A3B">
        <w:rPr>
          <w:rFonts w:eastAsia="Calibri" w:cs="Calibri Light"/>
          <w:b/>
          <w:bCs/>
        </w:rPr>
        <w:t xml:space="preserve">, jest zobowiązany złożyć osobny i zgodny z Regulaminem Wniosek dla każdego </w:t>
      </w:r>
      <w:r w:rsidR="0009384D" w:rsidRPr="00166A3B">
        <w:rPr>
          <w:rFonts w:eastAsia="Calibri" w:cs="Calibri Light"/>
          <w:b/>
          <w:bCs/>
        </w:rPr>
        <w:t>Strumieni</w:t>
      </w:r>
      <w:r w:rsidR="005E0E1D" w:rsidRPr="00166A3B">
        <w:rPr>
          <w:rFonts w:eastAsia="Calibri" w:cs="Calibri Light"/>
          <w:b/>
          <w:bCs/>
        </w:rPr>
        <w:t>a</w:t>
      </w:r>
      <w:r w:rsidR="0AF68CDC" w:rsidRPr="00166A3B">
        <w:rPr>
          <w:rFonts w:eastAsia="Calibri" w:cs="Calibri Light"/>
          <w:b/>
          <w:bCs/>
        </w:rPr>
        <w:t xml:space="preserve"> oddzielnie</w:t>
      </w:r>
      <w:r w:rsidRPr="00166A3B">
        <w:rPr>
          <w:rFonts w:eastAsia="Calibri" w:cs="Calibri Light"/>
        </w:rPr>
        <w:t xml:space="preserve">. </w:t>
      </w:r>
    </w:p>
    <w:p w14:paraId="6BC38175" w14:textId="39201F52" w:rsidR="0054571A" w:rsidRPr="00166A3B" w:rsidRDefault="0054571A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  <w:b/>
          <w:bCs/>
        </w:rPr>
      </w:pPr>
      <w:r w:rsidRPr="00166A3B">
        <w:rPr>
          <w:rFonts w:eastAsia="Calibri" w:cs="Calibri Light"/>
          <w:b/>
          <w:bCs/>
        </w:rPr>
        <w:t>Jeśli Wnioskodawca wskazał w ramach Wniosku, że</w:t>
      </w:r>
      <w:r w:rsidR="002E6577" w:rsidRPr="00166A3B">
        <w:rPr>
          <w:rFonts w:eastAsia="Calibri" w:cs="Calibri Light"/>
          <w:b/>
          <w:bCs/>
        </w:rPr>
        <w:t xml:space="preserve"> </w:t>
      </w:r>
      <w:r w:rsidRPr="00166A3B">
        <w:rPr>
          <w:rFonts w:eastAsia="Calibri" w:cs="Calibri Light"/>
          <w:b/>
          <w:bCs/>
        </w:rPr>
        <w:t xml:space="preserve">wybiera Wariant B, jest zobowiązany pod rygorem bezskuteczności takiego żądania załączyć do Wniosku Plan Komercjalizacji. Minimalne </w:t>
      </w:r>
      <w:r w:rsidR="6FA4B80B" w:rsidRPr="00166A3B">
        <w:rPr>
          <w:rFonts w:eastAsia="Calibri" w:cs="Calibri Light"/>
          <w:b/>
          <w:bCs/>
        </w:rPr>
        <w:t>Wymagania</w:t>
      </w:r>
      <w:r w:rsidRPr="00166A3B">
        <w:rPr>
          <w:rFonts w:eastAsia="Calibri" w:cs="Calibri Light"/>
          <w:b/>
          <w:bCs/>
        </w:rPr>
        <w:t xml:space="preserve"> w zakresie Planu Komercjalizacji określa </w:t>
      </w:r>
      <w:r w:rsidR="00A65A55" w:rsidRPr="00166A3B">
        <w:rPr>
          <w:rFonts w:eastAsia="Calibri" w:cs="Calibri Light"/>
          <w:b/>
          <w:bCs/>
        </w:rPr>
        <w:t>Załączni</w:t>
      </w:r>
      <w:r w:rsidRPr="00166A3B">
        <w:rPr>
          <w:rFonts w:eastAsia="Calibri" w:cs="Calibri Light"/>
          <w:b/>
          <w:bCs/>
        </w:rPr>
        <w:t xml:space="preserve">k nr </w:t>
      </w:r>
      <w:r w:rsidR="00720F2C" w:rsidRPr="00166A3B">
        <w:rPr>
          <w:rFonts w:eastAsia="Calibri" w:cs="Calibri Light"/>
          <w:b/>
          <w:bCs/>
        </w:rPr>
        <w:t>3</w:t>
      </w:r>
      <w:r w:rsidRPr="00166A3B">
        <w:rPr>
          <w:rFonts w:eastAsia="Calibri" w:cs="Calibri Light"/>
          <w:b/>
          <w:bCs/>
        </w:rPr>
        <w:t xml:space="preserve"> do Regulaminu.</w:t>
      </w:r>
      <w:r w:rsidR="00B44254" w:rsidRPr="00166A3B">
        <w:rPr>
          <w:rFonts w:eastAsia="Calibri" w:cs="Calibri Light"/>
          <w:b/>
          <w:bCs/>
        </w:rPr>
        <w:t xml:space="preserve"> </w:t>
      </w:r>
      <w:r w:rsidR="006D29B3" w:rsidRPr="00166A3B">
        <w:rPr>
          <w:rFonts w:eastAsia="Calibri" w:cs="Calibri Light"/>
          <w:b/>
          <w:bCs/>
        </w:rPr>
        <w:t>Wybór Wariantu B nie podlega uzupełnieniu na etapie oceny Wniosków.</w:t>
      </w:r>
    </w:p>
    <w:p w14:paraId="1D61480A" w14:textId="2FF627DE" w:rsidR="007535E4" w:rsidRPr="00166A3B" w:rsidRDefault="00BC697E" w:rsidP="39A7861B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bookmarkStart w:id="144" w:name="_Ref52543289"/>
      <w:bookmarkEnd w:id="143"/>
      <w:r w:rsidRPr="00166A3B">
        <w:rPr>
          <w:rFonts w:eastAsia="Calibri" w:cs="Calibri Light"/>
        </w:rPr>
        <w:t>Wniosek należy złożyć w formie</w:t>
      </w:r>
      <w:r w:rsidR="00991D97" w:rsidRPr="00166A3B">
        <w:rPr>
          <w:rFonts w:eastAsia="Calibri" w:cs="Calibri Light"/>
        </w:rPr>
        <w:t xml:space="preserve"> elektronicznej</w:t>
      </w:r>
      <w:r w:rsidR="1D6F641E" w:rsidRPr="00166A3B">
        <w:rPr>
          <w:rFonts w:eastAsia="Calibri" w:cs="Calibri Light"/>
        </w:rPr>
        <w:t xml:space="preserve"> (wszystkie dokumenty muszą być opatrzone</w:t>
      </w:r>
      <w:r w:rsidR="61F6AD91" w:rsidRPr="00166A3B">
        <w:t xml:space="preserve"> kwalifikowanym podpisem elektronicznym)</w:t>
      </w:r>
      <w:r w:rsidR="00991D97" w:rsidRPr="00166A3B">
        <w:rPr>
          <w:rFonts w:eastAsia="Calibri" w:cs="Calibri Light"/>
        </w:rPr>
        <w:t xml:space="preserve"> tj. na nośniku elektronicznym</w:t>
      </w:r>
      <w:r w:rsidR="00F81B29" w:rsidRPr="00166A3B">
        <w:rPr>
          <w:rFonts w:eastAsia="Calibri" w:cs="Calibri Light"/>
        </w:rPr>
        <w:t xml:space="preserve"> w zamkniętej </w:t>
      </w:r>
      <w:r w:rsidR="00B55774" w:rsidRPr="00166A3B">
        <w:rPr>
          <w:rFonts w:eastAsia="Calibri" w:cs="Calibri Light"/>
        </w:rPr>
        <w:t>przesyłce</w:t>
      </w:r>
      <w:r w:rsidR="00F81B29" w:rsidRPr="00166A3B">
        <w:rPr>
          <w:rFonts w:eastAsia="Calibri" w:cs="Calibri Light"/>
        </w:rPr>
        <w:t xml:space="preserve"> zgodnie z ust. </w:t>
      </w:r>
      <w:r w:rsidR="00BA5F85" w:rsidRPr="00166A3B">
        <w:rPr>
          <w:rFonts w:eastAsia="Calibri" w:cs="Calibri Light"/>
        </w:rPr>
        <w:fldChar w:fldCharType="begin"/>
      </w:r>
      <w:r w:rsidR="00BA5F85" w:rsidRPr="00166A3B">
        <w:rPr>
          <w:rFonts w:eastAsia="Calibri" w:cs="Calibri Light"/>
        </w:rPr>
        <w:instrText xml:space="preserve"> REF _Ref52633744 \n \h </w:instrText>
      </w:r>
      <w:r w:rsidR="00473099" w:rsidRPr="00166A3B">
        <w:rPr>
          <w:rFonts w:eastAsia="Calibri" w:cs="Calibri Light"/>
        </w:rPr>
        <w:instrText xml:space="preserve"> \* MERGEFORMAT </w:instrText>
      </w:r>
      <w:r w:rsidR="00BA5F85" w:rsidRPr="00166A3B">
        <w:rPr>
          <w:rFonts w:eastAsia="Calibri" w:cs="Calibri Light"/>
        </w:rPr>
      </w:r>
      <w:r w:rsidR="00BA5F85" w:rsidRPr="00166A3B">
        <w:rPr>
          <w:rFonts w:eastAsia="Calibri" w:cs="Calibri Light"/>
        </w:rPr>
        <w:fldChar w:fldCharType="separate"/>
      </w:r>
      <w:r w:rsidR="004A22D1" w:rsidRPr="00166A3B">
        <w:rPr>
          <w:rFonts w:eastAsia="Calibri" w:cs="Calibri Light"/>
        </w:rPr>
        <w:t>10</w:t>
      </w:r>
      <w:r w:rsidR="00BA5F85" w:rsidRPr="00166A3B">
        <w:rPr>
          <w:rFonts w:eastAsia="Calibri" w:cs="Calibri Light"/>
        </w:rPr>
        <w:fldChar w:fldCharType="end"/>
      </w:r>
      <w:r w:rsidR="00382908" w:rsidRPr="00166A3B">
        <w:rPr>
          <w:rFonts w:eastAsia="Calibri" w:cs="Calibri Light"/>
        </w:rPr>
        <w:t xml:space="preserve"> lub w formie pisemnej</w:t>
      </w:r>
      <w:r w:rsidRPr="00166A3B">
        <w:rPr>
          <w:rFonts w:eastAsia="Calibri" w:cs="Calibri Light"/>
        </w:rPr>
        <w:t>.</w:t>
      </w:r>
      <w:r w:rsidR="00F81B29" w:rsidRPr="00166A3B">
        <w:rPr>
          <w:rFonts w:eastAsia="Calibri" w:cs="Calibri Light"/>
        </w:rPr>
        <w:t xml:space="preserve"> </w:t>
      </w:r>
      <w:r w:rsidR="5C14494F" w:rsidRPr="00166A3B">
        <w:rPr>
          <w:rFonts w:eastAsia="Calibri" w:cs="Calibri Light"/>
        </w:rPr>
        <w:t>Ponadto</w:t>
      </w:r>
      <w:r w:rsidR="14D6CA3F" w:rsidRPr="00166A3B">
        <w:rPr>
          <w:rFonts w:eastAsia="Calibri" w:cs="Calibri Light"/>
        </w:rPr>
        <w:t>,</w:t>
      </w:r>
      <w:r w:rsidR="5C14494F" w:rsidRPr="00166A3B">
        <w:rPr>
          <w:rFonts w:eastAsia="Calibri" w:cs="Calibri Light"/>
        </w:rPr>
        <w:t xml:space="preserve"> w przypadku składania wniosku w formie pisemnej Wnioskodawca może dołączyć również na nośniku elektronicznym skany dokumentów złożonych w wersji papierowej.</w:t>
      </w:r>
      <w:r w:rsidR="7B7B9DA9" w:rsidRPr="00166A3B">
        <w:rPr>
          <w:rFonts w:eastAsia="Calibri" w:cs="Calibri Light"/>
        </w:rPr>
        <w:t xml:space="preserve"> Wówczas Wnioskodawca zobowiązuje się, że dokumenty</w:t>
      </w:r>
      <w:r w:rsidR="636DDA7F" w:rsidRPr="00166A3B">
        <w:rPr>
          <w:rFonts w:eastAsia="Calibri" w:cs="Calibri Light"/>
        </w:rPr>
        <w:t>,</w:t>
      </w:r>
      <w:r w:rsidR="7B7B9DA9" w:rsidRPr="00166A3B">
        <w:rPr>
          <w:rFonts w:eastAsia="Calibri" w:cs="Calibri Light"/>
        </w:rPr>
        <w:t xml:space="preserve"> złożone w </w:t>
      </w:r>
      <w:r w:rsidR="67F114F7" w:rsidRPr="00166A3B">
        <w:rPr>
          <w:rFonts w:eastAsia="Calibri" w:cs="Calibri Light"/>
        </w:rPr>
        <w:t>formie pisemnej i</w:t>
      </w:r>
      <w:r w:rsidR="7B7B9DA9" w:rsidRPr="00166A3B">
        <w:rPr>
          <w:rFonts w:eastAsia="Calibri" w:cs="Calibri Light"/>
        </w:rPr>
        <w:t xml:space="preserve"> na nośniku</w:t>
      </w:r>
      <w:r w:rsidR="725ED1A8" w:rsidRPr="00166A3B">
        <w:rPr>
          <w:rFonts w:eastAsia="Calibri" w:cs="Calibri Light"/>
        </w:rPr>
        <w:t xml:space="preserve"> </w:t>
      </w:r>
      <w:r w:rsidR="601D5A32" w:rsidRPr="00166A3B">
        <w:rPr>
          <w:rFonts w:eastAsia="Calibri" w:cs="Calibri Light"/>
        </w:rPr>
        <w:t>elektronicznym</w:t>
      </w:r>
      <w:r w:rsidR="71C9C904" w:rsidRPr="00166A3B">
        <w:rPr>
          <w:rFonts w:eastAsia="Calibri" w:cs="Calibri Light"/>
        </w:rPr>
        <w:t>,</w:t>
      </w:r>
      <w:r w:rsidR="7B7B9DA9" w:rsidRPr="00166A3B">
        <w:rPr>
          <w:rFonts w:eastAsia="Calibri" w:cs="Calibri Light"/>
        </w:rPr>
        <w:t xml:space="preserve"> będą tożsame.</w:t>
      </w:r>
      <w:r w:rsidR="738495EC" w:rsidRPr="00166A3B">
        <w:rPr>
          <w:rFonts w:eastAsia="Calibri" w:cs="Calibri Light"/>
        </w:rPr>
        <w:t xml:space="preserve"> Dopuszcza się również sytuację</w:t>
      </w:r>
      <w:r w:rsidR="4D22BFF4" w:rsidRPr="00166A3B">
        <w:rPr>
          <w:rFonts w:eastAsia="Calibri" w:cs="Calibri Light"/>
        </w:rPr>
        <w:t>,</w:t>
      </w:r>
      <w:r w:rsidR="738495EC" w:rsidRPr="00166A3B">
        <w:rPr>
          <w:rFonts w:eastAsia="Calibri" w:cs="Calibri Light"/>
        </w:rPr>
        <w:t xml:space="preserve"> w której część dokumentów zostanie złożona w formie pisemnej, a część w formie elektronicznej opatrzonej kwalifikowanym podpi</w:t>
      </w:r>
      <w:r w:rsidR="2BC2E4BA" w:rsidRPr="00166A3B">
        <w:rPr>
          <w:rFonts w:eastAsia="Calibri" w:cs="Calibri Light"/>
        </w:rPr>
        <w:t>sem elektronicznym.</w:t>
      </w:r>
      <w:bookmarkEnd w:id="144"/>
    </w:p>
    <w:p w14:paraId="381561EE" w14:textId="7C1FA164" w:rsidR="00E55A39" w:rsidRPr="00166A3B" w:rsidRDefault="00BC697E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 xml:space="preserve">Wniosek </w:t>
      </w:r>
      <w:r w:rsidR="00EA7264" w:rsidRPr="00166A3B">
        <w:rPr>
          <w:rFonts w:eastAsia="Calibri" w:cs="Calibri Light"/>
        </w:rPr>
        <w:t xml:space="preserve">oraz </w:t>
      </w:r>
      <w:r w:rsidR="00A65A55" w:rsidRPr="00166A3B">
        <w:rPr>
          <w:rFonts w:eastAsia="Calibri" w:cs="Calibri Light"/>
        </w:rPr>
        <w:t>Załączni</w:t>
      </w:r>
      <w:r w:rsidR="00EA7264" w:rsidRPr="00166A3B">
        <w:rPr>
          <w:rFonts w:eastAsia="Calibri" w:cs="Calibri Light"/>
        </w:rPr>
        <w:t xml:space="preserve">ki </w:t>
      </w:r>
      <w:r w:rsidR="00D02A31" w:rsidRPr="00166A3B">
        <w:rPr>
          <w:rFonts w:eastAsia="Calibri" w:cs="Calibri Light"/>
        </w:rPr>
        <w:t xml:space="preserve">wymagane Regulaminem </w:t>
      </w:r>
      <w:r w:rsidRPr="00166A3B">
        <w:rPr>
          <w:rFonts w:eastAsia="Calibri" w:cs="Calibri Light"/>
        </w:rPr>
        <w:t>mus</w:t>
      </w:r>
      <w:r w:rsidR="00EA7264" w:rsidRPr="00166A3B">
        <w:rPr>
          <w:rFonts w:eastAsia="Calibri" w:cs="Calibri Light"/>
        </w:rPr>
        <w:t>zą</w:t>
      </w:r>
      <w:r w:rsidRPr="00166A3B">
        <w:rPr>
          <w:rFonts w:eastAsia="Calibri" w:cs="Calibri Light"/>
        </w:rPr>
        <w:t xml:space="preserve"> być </w:t>
      </w:r>
      <w:r w:rsidR="00E95116" w:rsidRPr="00166A3B">
        <w:rPr>
          <w:rFonts w:eastAsia="Calibri" w:cs="Calibri Light"/>
        </w:rPr>
        <w:t xml:space="preserve">przygotowane </w:t>
      </w:r>
      <w:r w:rsidRPr="00166A3B">
        <w:rPr>
          <w:rFonts w:eastAsia="Calibri" w:cs="Calibri Light"/>
        </w:rPr>
        <w:t>w języku polskim</w:t>
      </w:r>
      <w:r w:rsidR="002B1959" w:rsidRPr="00166A3B">
        <w:rPr>
          <w:rFonts w:eastAsia="Calibri" w:cs="Calibri Light"/>
        </w:rPr>
        <w:t xml:space="preserve"> </w:t>
      </w:r>
      <w:r w:rsidR="00BE3FEF" w:rsidRPr="00166A3B">
        <w:rPr>
          <w:rFonts w:cstheme="majorBidi"/>
        </w:rPr>
        <w:t xml:space="preserve">lub </w:t>
      </w:r>
      <w:r w:rsidR="00EA7264" w:rsidRPr="00166A3B">
        <w:rPr>
          <w:rFonts w:cstheme="majorBidi"/>
        </w:rPr>
        <w:t xml:space="preserve">opatrzone </w:t>
      </w:r>
      <w:r w:rsidR="00BE3FEF" w:rsidRPr="00166A3B">
        <w:rPr>
          <w:rFonts w:cstheme="majorBidi"/>
        </w:rPr>
        <w:t>tłumaczeniem na język polski</w:t>
      </w:r>
      <w:r w:rsidR="00263E91" w:rsidRPr="00166A3B">
        <w:rPr>
          <w:rFonts w:cstheme="majorBidi"/>
        </w:rPr>
        <w:t xml:space="preserve"> (przygotowanym samodzielnie przez Wnioskodawcę lub przez tłumacza przysięgłego)</w:t>
      </w:r>
      <w:r w:rsidR="00D02A31" w:rsidRPr="00166A3B">
        <w:rPr>
          <w:rFonts w:cstheme="majorBidi"/>
        </w:rPr>
        <w:t xml:space="preserve">, przy czym inne załączniki do Wniosku mogą być przygotowane </w:t>
      </w:r>
      <w:r w:rsidR="00D02A31" w:rsidRPr="00166A3B">
        <w:rPr>
          <w:rFonts w:cstheme="majorBidi"/>
        </w:rPr>
        <w:lastRenderedPageBreak/>
        <w:t>w języku angielskim, w szczególności</w:t>
      </w:r>
      <w:r w:rsidR="25B92080" w:rsidRPr="00166A3B">
        <w:rPr>
          <w:rFonts w:cstheme="majorBidi"/>
        </w:rPr>
        <w:t>,</w:t>
      </w:r>
      <w:r w:rsidR="00D02A31" w:rsidRPr="00166A3B">
        <w:rPr>
          <w:rFonts w:cstheme="majorBidi"/>
        </w:rPr>
        <w:t xml:space="preserve"> jeśli dotyczą zagadnień o charakterze </w:t>
      </w:r>
      <w:r w:rsidR="66433801" w:rsidRPr="00166A3B">
        <w:rPr>
          <w:rFonts w:cstheme="majorBidi"/>
        </w:rPr>
        <w:t>technicznym,</w:t>
      </w:r>
      <w:r w:rsidR="00D02A31" w:rsidRPr="00166A3B">
        <w:rPr>
          <w:rFonts w:cstheme="majorBidi"/>
        </w:rPr>
        <w:t xml:space="preserve"> gdzie powszechnie stosowanym językiem jest język angielski</w:t>
      </w:r>
      <w:r w:rsidR="003F4494" w:rsidRPr="00166A3B">
        <w:rPr>
          <w:rFonts w:eastAsia="Calibri" w:cs="Calibri Light"/>
        </w:rPr>
        <w:t xml:space="preserve">. </w:t>
      </w:r>
      <w:r w:rsidRPr="00166A3B">
        <w:rPr>
          <w:rFonts w:eastAsia="Calibri" w:cs="Calibri Light"/>
        </w:rPr>
        <w:t>Wniosek musi być podpisany zgodnie z zasadami reprezentacji Wnioskodawcy.</w:t>
      </w:r>
      <w:r w:rsidR="00BE3FEF" w:rsidRPr="00166A3B">
        <w:rPr>
          <w:rFonts w:eastAsia="Calibri" w:cs="Calibri Light"/>
        </w:rPr>
        <w:t xml:space="preserve"> </w:t>
      </w:r>
      <w:r w:rsidR="00F81B29" w:rsidRPr="00166A3B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00166A3B">
        <w:rPr>
          <w:rFonts w:eastAsia="Calibri" w:cs="Calibri Light"/>
        </w:rPr>
        <w:t xml:space="preserve"> </w:t>
      </w:r>
      <w:r w:rsidR="004973FD" w:rsidRPr="00166A3B">
        <w:rPr>
          <w:rFonts w:eastAsia="Calibri" w:cs="Calibri Light"/>
        </w:rPr>
        <w:t xml:space="preserve">dokumentów </w:t>
      </w:r>
      <w:r w:rsidR="22CCBB9B" w:rsidRPr="00166A3B">
        <w:rPr>
          <w:rFonts w:eastAsia="Calibri" w:cs="Calibri Light"/>
        </w:rPr>
        <w:t xml:space="preserve">złożonych również </w:t>
      </w:r>
      <w:r w:rsidR="004973FD" w:rsidRPr="00166A3B">
        <w:rPr>
          <w:rFonts w:eastAsia="Calibri" w:cs="Calibri Light"/>
        </w:rPr>
        <w:t xml:space="preserve">w formie pisemnej </w:t>
      </w:r>
      <w:r w:rsidR="005A14BC" w:rsidRPr="00166A3B">
        <w:rPr>
          <w:rFonts w:eastAsia="Calibri" w:cs="Calibri Light"/>
        </w:rPr>
        <w:t>lub dokumentów elektronicznych opatrzonych kwalifikowanym podpisem elektronicznym</w:t>
      </w:r>
      <w:r w:rsidR="71D18518" w:rsidRPr="00166A3B">
        <w:rPr>
          <w:rFonts w:eastAsia="Calibri" w:cs="Calibri Light"/>
        </w:rPr>
        <w:t>.</w:t>
      </w:r>
      <w:bookmarkStart w:id="145" w:name="_Hlk57332191"/>
      <w:r w:rsidR="006C0BA8" w:rsidRPr="00166A3B">
        <w:rPr>
          <w:rFonts w:eastAsia="Calibri" w:cs="Calibri Light"/>
        </w:rPr>
        <w:t xml:space="preserve"> </w:t>
      </w:r>
      <w:r w:rsidR="650D5918" w:rsidRPr="00166A3B">
        <w:rPr>
          <w:rFonts w:eastAsia="Calibri" w:cs="Calibri Light"/>
        </w:rPr>
        <w:t>P</w:t>
      </w:r>
      <w:r w:rsidR="00382908" w:rsidRPr="00166A3B">
        <w:rPr>
          <w:rFonts w:eastAsia="Calibri" w:cs="Calibri Light"/>
        </w:rPr>
        <w:t>ełnomocnictw</w:t>
      </w:r>
      <w:r w:rsidR="54ED49AD" w:rsidRPr="00166A3B">
        <w:rPr>
          <w:rFonts w:eastAsia="Calibri" w:cs="Calibri Light"/>
        </w:rPr>
        <w:t>o</w:t>
      </w:r>
      <w:r w:rsidR="00382908" w:rsidRPr="00166A3B">
        <w:rPr>
          <w:rFonts w:eastAsia="Calibri" w:cs="Calibri Light"/>
        </w:rPr>
        <w:t xml:space="preserve"> musi być złożone w oryginale lub poświadczone przez notariusza (pisemnie lub podpisem elektronicznym)</w:t>
      </w:r>
      <w:bookmarkEnd w:id="145"/>
      <w:r w:rsidR="00F81B29" w:rsidRPr="00166A3B">
        <w:rPr>
          <w:rFonts w:eastAsia="Calibri" w:cs="Calibri Light"/>
        </w:rPr>
        <w:t>.</w:t>
      </w:r>
    </w:p>
    <w:p w14:paraId="275AA714" w14:textId="013D8695" w:rsidR="00E55A39" w:rsidRPr="00166A3B" w:rsidRDefault="00BC697E" w:rsidP="39A7861B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166A3B">
        <w:rPr>
          <w:rFonts w:eastAsia="Calibri" w:cs="Calibri Light"/>
        </w:rPr>
        <w:t>Do Wniosku Wnioskodawca załącza wszystkie dokument</w:t>
      </w:r>
      <w:r w:rsidR="005D09E0" w:rsidRPr="00166A3B">
        <w:rPr>
          <w:rFonts w:eastAsia="Calibri" w:cs="Calibri Light"/>
        </w:rPr>
        <w:t xml:space="preserve">y </w:t>
      </w:r>
      <w:r w:rsidR="00720F2C" w:rsidRPr="00166A3B">
        <w:rPr>
          <w:rFonts w:eastAsia="Calibri" w:cs="Calibri Light"/>
        </w:rPr>
        <w:t xml:space="preserve">wskazane we wzorze stanowiącym </w:t>
      </w:r>
      <w:r w:rsidR="00A65A55" w:rsidRPr="00166A3B">
        <w:rPr>
          <w:rFonts w:eastAsia="Calibri" w:cs="Calibri Light"/>
        </w:rPr>
        <w:t>Załączni</w:t>
      </w:r>
      <w:r w:rsidR="00720F2C" w:rsidRPr="00166A3B">
        <w:rPr>
          <w:rFonts w:eastAsia="Calibri" w:cs="Calibri Light"/>
        </w:rPr>
        <w:t>k nr 3 do Regulaminu</w:t>
      </w:r>
      <w:r w:rsidR="005A14BC" w:rsidRPr="00166A3B">
        <w:rPr>
          <w:rFonts w:eastAsia="Calibri" w:cs="Calibri Light"/>
        </w:rPr>
        <w:t xml:space="preserve">. </w:t>
      </w:r>
      <w:r w:rsidR="00C62A15" w:rsidRPr="00166A3B">
        <w:rPr>
          <w:rFonts w:eastAsia="Calibri" w:cs="Calibri Light"/>
        </w:rPr>
        <w:t xml:space="preserve">Dokumenty są składane w oryginale </w:t>
      </w:r>
      <w:r w:rsidRPr="00166A3B">
        <w:rPr>
          <w:rFonts w:eastAsia="Calibri" w:cs="Calibri Light"/>
        </w:rPr>
        <w:t>lub kopiach poświadczonych za zgodność z oryginałem przez Wnioskodawcę.</w:t>
      </w:r>
      <w:r w:rsidR="22619EF1" w:rsidRPr="00166A3B">
        <w:rPr>
          <w:rFonts w:eastAsia="Calibri" w:cs="Calibri Light"/>
        </w:rPr>
        <w:t xml:space="preserve"> </w:t>
      </w:r>
      <w:r w:rsidR="22619EF1" w:rsidRPr="00166A3B">
        <w:rPr>
          <w:rFonts w:ascii="Calibri" w:eastAsia="Calibri" w:hAnsi="Calibri" w:cs="Calibri"/>
        </w:rPr>
        <w:t>Poświadczenie dokumentów za zgodność z oryginałem w wersji papierowej oznacza, że muszą być one albo parafowane przez Wnioskodawcę na każdej ze stron, albo opatrzone napisem „potwierdzam za zgodność z oryginałem strony od-do” oraz podpisane wraz z pieczątką na końcu dokumentu. Poświadczenie dokumentów za zgodność z oryginałem w wersji elektronicznej oznacza, że muszą być one opatrzone podpisem kwalifikowanym.</w:t>
      </w:r>
      <w:r w:rsidR="00B60EA4" w:rsidRPr="00166A3B">
        <w:rPr>
          <w:rFonts w:ascii="Calibri" w:eastAsia="Calibri" w:hAnsi="Calibri" w:cs="Calibri"/>
        </w:rPr>
        <w:t xml:space="preserve"> </w:t>
      </w:r>
    </w:p>
    <w:p w14:paraId="5BC865E8" w14:textId="32F89889" w:rsidR="001451E7" w:rsidRPr="00166A3B" w:rsidRDefault="00BC697E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>Formularz Wniosku, jak i inne dokumenty załączone do Wniosku muszą być podpisane przez osoby upoważnione do reprezentowania Wnioskodawcy (tzn. zgodnie z zasadami reprezentacji Wnioskodawcy)</w:t>
      </w:r>
      <w:r w:rsidR="00C81BA9" w:rsidRPr="00166A3B">
        <w:rPr>
          <w:rFonts w:eastAsia="Calibri" w:cs="Calibri Light"/>
        </w:rPr>
        <w:t xml:space="preserve"> zaś dokumenty dla podmiotu trzeciego, na zasoby którego Wnioskodawca się powołuje winny być podpisane przez osoby upoważnione do reprezentowania danego podmiotu trzeciego</w:t>
      </w:r>
      <w:r w:rsidR="001451E7" w:rsidRPr="00166A3B">
        <w:rPr>
          <w:rFonts w:eastAsia="Calibri" w:cs="Calibri Light"/>
        </w:rPr>
        <w:t>. Do wniosku należy dołączyć dokument, w oryginale lub poświadczonej przez Wnioskodawcę kopii, wykazujący umocowanie osób składających podpis w imieniu Wnioskodawcy (np. wydruk odpowiadający odpisowi K</w:t>
      </w:r>
      <w:r w:rsidR="00BB37CD" w:rsidRPr="00166A3B">
        <w:rPr>
          <w:rFonts w:eastAsia="Calibri" w:cs="Calibri Light"/>
        </w:rPr>
        <w:t xml:space="preserve">rajowego </w:t>
      </w:r>
      <w:r w:rsidR="001451E7" w:rsidRPr="00166A3B">
        <w:rPr>
          <w:rFonts w:eastAsia="Calibri" w:cs="Calibri Light"/>
        </w:rPr>
        <w:t>R</w:t>
      </w:r>
      <w:r w:rsidR="00BB37CD" w:rsidRPr="00166A3B">
        <w:rPr>
          <w:rFonts w:eastAsia="Calibri" w:cs="Calibri Light"/>
        </w:rPr>
        <w:t xml:space="preserve">ejestru </w:t>
      </w:r>
      <w:r w:rsidR="001451E7" w:rsidRPr="00166A3B">
        <w:rPr>
          <w:rFonts w:eastAsia="Calibri" w:cs="Calibri Light"/>
        </w:rPr>
        <w:t>S</w:t>
      </w:r>
      <w:r w:rsidR="00BB37CD" w:rsidRPr="00166A3B">
        <w:rPr>
          <w:rFonts w:eastAsia="Calibri" w:cs="Calibri Light"/>
        </w:rPr>
        <w:t>ądowego</w:t>
      </w:r>
      <w:r w:rsidR="001451E7" w:rsidRPr="00166A3B">
        <w:rPr>
          <w:rFonts w:eastAsia="Calibri" w:cs="Calibri Light"/>
        </w:rPr>
        <w:t>, dokument z innego rejestru publicznego, akt powołania, itp.).</w:t>
      </w:r>
    </w:p>
    <w:p w14:paraId="31FA659A" w14:textId="2027EE7D" w:rsidR="00E55A39" w:rsidRPr="00166A3B" w:rsidRDefault="001451E7" w:rsidP="302B8C2D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166A3B">
        <w:rPr>
          <w:rFonts w:eastAsia="Calibri" w:cs="Calibri Light"/>
        </w:rPr>
        <w:t xml:space="preserve">Wniosek może być podpisany </w:t>
      </w:r>
      <w:r w:rsidR="00C62A15" w:rsidRPr="00166A3B">
        <w:rPr>
          <w:rFonts w:eastAsia="Calibri" w:cs="Calibri Light"/>
        </w:rPr>
        <w:t>przez pełnomocnika</w:t>
      </w:r>
      <w:r w:rsidR="00BC697E" w:rsidRPr="00166A3B">
        <w:rPr>
          <w:rFonts w:eastAsia="Calibri" w:cs="Calibri Light"/>
        </w:rPr>
        <w:t>.</w:t>
      </w:r>
      <w:r w:rsidR="00C62A15" w:rsidRPr="00166A3B">
        <w:rPr>
          <w:rFonts w:eastAsia="Calibri" w:cs="Calibri Light"/>
        </w:rPr>
        <w:t xml:space="preserve"> W </w:t>
      </w:r>
      <w:r w:rsidRPr="00166A3B">
        <w:rPr>
          <w:rFonts w:eastAsia="Calibri" w:cs="Calibri Light"/>
        </w:rPr>
        <w:t xml:space="preserve">takim </w:t>
      </w:r>
      <w:r w:rsidR="00C62A15" w:rsidRPr="00166A3B">
        <w:rPr>
          <w:rFonts w:eastAsia="Calibri" w:cs="Calibri Light"/>
        </w:rPr>
        <w:t xml:space="preserve">przypadku niezbędne jest przedłożenie oryginału pełnomocnictwa </w:t>
      </w:r>
      <w:r w:rsidR="00AC2693" w:rsidRPr="00166A3B">
        <w:rPr>
          <w:rFonts w:eastAsia="Calibri" w:cs="Calibri Light"/>
        </w:rPr>
        <w:t xml:space="preserve">uprawniającego do podpisania i złożenia Wniosku </w:t>
      </w:r>
      <w:r w:rsidR="00C62A15" w:rsidRPr="00166A3B">
        <w:rPr>
          <w:rFonts w:eastAsia="Calibri" w:cs="Calibri Light"/>
        </w:rPr>
        <w:t>wraz z dokument</w:t>
      </w:r>
      <w:r w:rsidRPr="00166A3B">
        <w:rPr>
          <w:rFonts w:eastAsia="Calibri" w:cs="Calibri Light"/>
        </w:rPr>
        <w:t>em wykazującym</w:t>
      </w:r>
      <w:r w:rsidR="00C62A15" w:rsidRPr="00166A3B">
        <w:rPr>
          <w:rFonts w:eastAsia="Calibri" w:cs="Calibri Light"/>
        </w:rPr>
        <w:t xml:space="preserve"> umocowanie osób, które udzieliły pełnomocnictwa w imieniu Wnioskodawcy </w:t>
      </w:r>
      <w:r w:rsidRPr="00166A3B">
        <w:rPr>
          <w:rFonts w:eastAsia="Calibri" w:cs="Calibri Light"/>
        </w:rPr>
        <w:t xml:space="preserve">(np. wydruk odpowiadający odpisowi </w:t>
      </w:r>
      <w:r w:rsidR="00BB37CD" w:rsidRPr="00166A3B">
        <w:rPr>
          <w:rFonts w:eastAsia="Calibri" w:cs="Calibri Light"/>
        </w:rPr>
        <w:t>Krajowego Rejestru Sądowego</w:t>
      </w:r>
      <w:r w:rsidRPr="00166A3B">
        <w:rPr>
          <w:rFonts w:eastAsia="Calibri" w:cs="Calibri Light"/>
        </w:rPr>
        <w:t>, dokument z innego rejestru publicznego, akt powołania, itp.), złożonym w</w:t>
      </w:r>
      <w:r w:rsidR="00C90F5C" w:rsidRPr="00166A3B">
        <w:rPr>
          <w:rFonts w:eastAsia="Calibri" w:cs="Calibri Light"/>
        </w:rPr>
        <w:t xml:space="preserve"> </w:t>
      </w:r>
      <w:bookmarkStart w:id="146" w:name="_Hlk53784625"/>
      <w:r w:rsidR="00C90F5C" w:rsidRPr="00166A3B">
        <w:rPr>
          <w:rFonts w:eastAsia="Calibri" w:cs="Calibri Light"/>
        </w:rPr>
        <w:t>postaci zeskanowanego oryginału</w:t>
      </w:r>
      <w:bookmarkEnd w:id="146"/>
      <w:r w:rsidRPr="00166A3B">
        <w:rPr>
          <w:rFonts w:eastAsia="Calibri" w:cs="Calibri Light"/>
        </w:rPr>
        <w:t xml:space="preserve"> </w:t>
      </w:r>
      <w:r w:rsidR="1ED9DD3D" w:rsidRPr="00166A3B">
        <w:rPr>
          <w:rFonts w:ascii="Calibri" w:eastAsia="Calibri" w:hAnsi="Calibri" w:cs="Calibri"/>
        </w:rPr>
        <w:t>w przypadku przedłożenia pełnomocnictwa również w wersji papierowej</w:t>
      </w:r>
      <w:r w:rsidR="1ED9DD3D" w:rsidRPr="00166A3B">
        <w:rPr>
          <w:rFonts w:eastAsia="Calibri" w:cs="Calibri Light"/>
        </w:rPr>
        <w:t xml:space="preserve"> </w:t>
      </w:r>
      <w:r w:rsidRPr="00166A3B">
        <w:rPr>
          <w:rFonts w:eastAsia="Calibri" w:cs="Calibri Light"/>
        </w:rPr>
        <w:t xml:space="preserve">lub kopii poświadczonej za zgodność przez </w:t>
      </w:r>
      <w:r w:rsidR="00954DB7" w:rsidRPr="00166A3B">
        <w:rPr>
          <w:rFonts w:eastAsia="Calibri" w:cs="Calibri Light"/>
        </w:rPr>
        <w:t xml:space="preserve">notariusza </w:t>
      </w:r>
      <w:bookmarkStart w:id="147" w:name="_Hlk53784632"/>
      <w:r w:rsidR="00C90F5C" w:rsidRPr="00166A3B">
        <w:rPr>
          <w:rFonts w:eastAsia="Calibri" w:cs="Calibri Light"/>
        </w:rPr>
        <w:t>lub dokumentu elektronicznego z kwalifikowanymi podpisami elektronicznymi</w:t>
      </w:r>
      <w:bookmarkEnd w:id="147"/>
      <w:r w:rsidRPr="00166A3B">
        <w:rPr>
          <w:rFonts w:eastAsia="Calibri" w:cs="Calibri Light"/>
        </w:rPr>
        <w:t>.</w:t>
      </w:r>
    </w:p>
    <w:p w14:paraId="6E188322" w14:textId="3078CC44" w:rsidR="00C62A15" w:rsidRPr="00166A3B" w:rsidRDefault="00C62A15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>W przypadku złożenia Wniosku w imieniu kilku podmiotów</w:t>
      </w:r>
      <w:bookmarkStart w:id="148" w:name="_Hlk53784641"/>
      <w:r w:rsidRPr="00166A3B">
        <w:rPr>
          <w:rFonts w:eastAsia="Calibri" w:cs="Calibri Light"/>
        </w:rPr>
        <w:t>,</w:t>
      </w:r>
      <w:r w:rsidR="004F7E3A" w:rsidRPr="00166A3B">
        <w:rPr>
          <w:rFonts w:eastAsia="Calibri" w:cs="Calibri Light"/>
        </w:rPr>
        <w:t xml:space="preserve"> wszystkie podmioty muszą być wyszczególnione we Wniosku, a</w:t>
      </w:r>
      <w:r w:rsidRPr="00166A3B">
        <w:rPr>
          <w:rFonts w:eastAsia="Calibri" w:cs="Calibri Light"/>
        </w:rPr>
        <w:t xml:space="preserve"> </w:t>
      </w:r>
      <w:bookmarkEnd w:id="148"/>
      <w:r w:rsidRPr="00166A3B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56E5BAD3" w:rsidR="00D4651E" w:rsidRPr="00166A3B" w:rsidRDefault="00F81B29" w:rsidP="00E467D7">
      <w:pPr>
        <w:numPr>
          <w:ilvl w:val="0"/>
          <w:numId w:val="19"/>
        </w:numPr>
        <w:spacing w:after="0" w:line="240" w:lineRule="auto"/>
        <w:ind w:left="567"/>
        <w:jc w:val="both"/>
        <w:rPr>
          <w:rFonts w:eastAsia="Calibri" w:cs="Calibri Light"/>
        </w:rPr>
      </w:pPr>
      <w:bookmarkStart w:id="149" w:name="_Ref509210077"/>
      <w:bookmarkStart w:id="150" w:name="_Ref52633744"/>
      <w:r w:rsidRPr="00166A3B">
        <w:rPr>
          <w:rFonts w:eastAsia="Calibri" w:cs="Calibri Light"/>
        </w:rPr>
        <w:t xml:space="preserve">Nośnik zawierający </w:t>
      </w:r>
      <w:r w:rsidR="00BC697E" w:rsidRPr="00166A3B">
        <w:rPr>
          <w:rFonts w:eastAsia="Calibri" w:cs="Calibri Light"/>
        </w:rPr>
        <w:t xml:space="preserve">Wniosek </w:t>
      </w:r>
      <w:bookmarkStart w:id="151" w:name="_Hlk57332060"/>
      <w:r w:rsidR="00037723" w:rsidRPr="00166A3B">
        <w:rPr>
          <w:rFonts w:eastAsia="Calibri" w:cs="Calibri Light"/>
        </w:rPr>
        <w:t xml:space="preserve">w formie elektronicznej </w:t>
      </w:r>
      <w:bookmarkEnd w:id="151"/>
      <w:r w:rsidR="00BC697E" w:rsidRPr="00166A3B">
        <w:rPr>
          <w:rFonts w:eastAsia="Calibri" w:cs="Calibri Light"/>
        </w:rPr>
        <w:t xml:space="preserve">wraz z dokumentami i oświadczeniami </w:t>
      </w:r>
      <w:r w:rsidRPr="00166A3B">
        <w:rPr>
          <w:rFonts w:eastAsia="Calibri" w:cs="Calibri Light"/>
        </w:rPr>
        <w:t xml:space="preserve">lub Wniosek wraz z dokumentami i oświadczeniami w formie pisemnej </w:t>
      </w:r>
      <w:r w:rsidR="00BC697E" w:rsidRPr="00166A3B">
        <w:rPr>
          <w:rFonts w:eastAsia="Calibri" w:cs="Calibri Light"/>
        </w:rPr>
        <w:t xml:space="preserve">należy umieścić w zamkniętej </w:t>
      </w:r>
      <w:r w:rsidR="00640EA3" w:rsidRPr="00166A3B">
        <w:rPr>
          <w:rFonts w:eastAsia="Calibri" w:cs="Calibri Light"/>
        </w:rPr>
        <w:t>przesyłce</w:t>
      </w:r>
      <w:r w:rsidR="00BC697E" w:rsidRPr="00166A3B">
        <w:rPr>
          <w:rFonts w:eastAsia="Calibri" w:cs="Calibri Light"/>
        </w:rPr>
        <w:t xml:space="preserve">, zapieczętowanej w sposób zapewniający zachowanie poufności jej treści oraz zabezpieczającej jej nienaruszalność do upływu terminu określonego </w:t>
      </w:r>
      <w:r w:rsidR="00E55A39" w:rsidRPr="00166A3B">
        <w:rPr>
          <w:rFonts w:eastAsia="Calibri" w:cs="Calibri Light"/>
        </w:rPr>
        <w:t xml:space="preserve">w pkt </w:t>
      </w:r>
      <w:r w:rsidR="008C529A" w:rsidRPr="00166A3B">
        <w:rPr>
          <w:rFonts w:eastAsia="Calibri" w:cs="Calibri Light"/>
          <w:b/>
          <w:bCs/>
        </w:rPr>
        <w:fldChar w:fldCharType="begin"/>
      </w:r>
      <w:r w:rsidR="008C529A" w:rsidRPr="00166A3B">
        <w:rPr>
          <w:rFonts w:eastAsia="Calibri" w:cs="Calibri Light"/>
        </w:rPr>
        <w:instrText xml:space="preserve"> REF _Ref509206746 \r \h </w:instrText>
      </w:r>
      <w:r w:rsidR="0040046F" w:rsidRPr="00166A3B">
        <w:rPr>
          <w:rFonts w:eastAsia="Calibri" w:cs="Calibri Light"/>
        </w:rPr>
        <w:instrText xml:space="preserve"> \* MERGEFORMAT </w:instrText>
      </w:r>
      <w:r w:rsidR="008C529A" w:rsidRPr="00166A3B">
        <w:rPr>
          <w:rFonts w:eastAsia="Calibri" w:cs="Calibri Light"/>
          <w:b/>
          <w:bCs/>
        </w:rPr>
      </w:r>
      <w:r w:rsidR="008C529A" w:rsidRPr="00166A3B">
        <w:rPr>
          <w:rFonts w:eastAsia="Calibri" w:cs="Calibri Light"/>
          <w:b/>
          <w:bCs/>
        </w:rPr>
        <w:fldChar w:fldCharType="separate"/>
      </w:r>
      <w:r w:rsidR="004A22D1" w:rsidRPr="00166A3B">
        <w:rPr>
          <w:rFonts w:eastAsia="Calibri" w:cs="Calibri Light"/>
        </w:rPr>
        <w:t>4.3</w:t>
      </w:r>
      <w:r w:rsidR="008C529A" w:rsidRPr="00166A3B">
        <w:rPr>
          <w:rFonts w:eastAsia="Calibri" w:cs="Calibri Light"/>
          <w:b/>
          <w:bCs/>
        </w:rPr>
        <w:fldChar w:fldCharType="end"/>
      </w:r>
      <w:r w:rsidR="00B41024" w:rsidRPr="00166A3B">
        <w:rPr>
          <w:rFonts w:eastAsia="Calibri" w:cs="Calibri Light"/>
        </w:rPr>
        <w:t xml:space="preserve"> </w:t>
      </w:r>
      <w:r w:rsidR="00BC697E" w:rsidRPr="00166A3B">
        <w:rPr>
          <w:rFonts w:eastAsia="Calibri" w:cs="Calibri Light"/>
        </w:rPr>
        <w:t xml:space="preserve">Regulaminu. </w:t>
      </w:r>
      <w:r w:rsidR="00954DB7" w:rsidRPr="00166A3B">
        <w:rPr>
          <w:rFonts w:eastAsia="Calibri" w:cs="Calibri Light"/>
        </w:rPr>
        <w:t xml:space="preserve">Przesyłka </w:t>
      </w:r>
      <w:r w:rsidR="00BC697E" w:rsidRPr="00166A3B">
        <w:rPr>
          <w:rFonts w:eastAsia="Calibri" w:cs="Calibri Light"/>
        </w:rPr>
        <w:t>powinna być oznaczona nazwą i adresem Centrum, nazwą i dokładnym adresem Wnioskodawcy oraz napisem</w:t>
      </w:r>
      <w:r w:rsidR="006C2B59" w:rsidRPr="00166A3B">
        <w:rPr>
          <w:rFonts w:eastAsia="Calibri" w:cs="Calibri Light"/>
        </w:rPr>
        <w:t xml:space="preserve"> odpowiadającym</w:t>
      </w:r>
      <w:r w:rsidR="00BC697E" w:rsidRPr="00166A3B">
        <w:rPr>
          <w:rFonts w:eastAsia="Calibri" w:cs="Calibri Light"/>
        </w:rPr>
        <w:t xml:space="preserve">: „Wniosek dotyczący Postępowania prowadzonego przez Narodowe Centrum Badań i Rozwoju w ramach </w:t>
      </w:r>
      <w:r w:rsidR="00390FB3" w:rsidRPr="00166A3B">
        <w:rPr>
          <w:rFonts w:eastAsia="Calibri" w:cs="Calibri Light"/>
        </w:rPr>
        <w:t>Przedsięwzięcia</w:t>
      </w:r>
      <w:r w:rsidR="00BC697E" w:rsidRPr="00166A3B">
        <w:rPr>
          <w:rFonts w:eastAsia="Calibri" w:cs="Calibri Light"/>
        </w:rPr>
        <w:t xml:space="preserve"> </w:t>
      </w:r>
      <w:r w:rsidR="007456F6" w:rsidRPr="00166A3B">
        <w:rPr>
          <w:rFonts w:eastAsia="Calibri" w:cs="Calibri Light"/>
        </w:rPr>
        <w:t>Magazynowanie ciepła i chłodu</w:t>
      </w:r>
      <w:r w:rsidR="00770308" w:rsidRPr="00166A3B">
        <w:rPr>
          <w:rFonts w:eastAsia="Calibri" w:cs="Calibri Light"/>
        </w:rPr>
        <w:t>”</w:t>
      </w:r>
      <w:r w:rsidR="00E55A39" w:rsidRPr="00166A3B">
        <w:rPr>
          <w:rFonts w:eastAsia="Calibri" w:cs="Calibri Light"/>
        </w:rPr>
        <w:t xml:space="preserve"> </w:t>
      </w:r>
      <w:r w:rsidR="00BC697E" w:rsidRPr="00166A3B">
        <w:rPr>
          <w:rFonts w:eastAsia="Calibri" w:cs="Calibri Light"/>
        </w:rPr>
        <w:t xml:space="preserve">oraz „NIE OTWIERAĆ PRZED </w:t>
      </w:r>
      <w:r w:rsidR="00A64121" w:rsidRPr="00166A3B">
        <w:rPr>
          <w:rFonts w:eastAsia="Calibri" w:cs="Calibri Light"/>
        </w:rPr>
        <w:t xml:space="preserve">TERMINEM </w:t>
      </w:r>
      <w:r w:rsidR="005D713B" w:rsidRPr="00166A3B">
        <w:rPr>
          <w:rFonts w:eastAsia="Calibri" w:cs="Calibri Light"/>
        </w:rPr>
        <w:t xml:space="preserve">OTWARCIA </w:t>
      </w:r>
      <w:r w:rsidR="00A64121" w:rsidRPr="00166A3B">
        <w:rPr>
          <w:rFonts w:eastAsia="Calibri" w:cs="Calibri Light"/>
        </w:rPr>
        <w:t>WNIOSKÓW</w:t>
      </w:r>
      <w:r w:rsidR="00BC697E" w:rsidRPr="00166A3B">
        <w:rPr>
          <w:rFonts w:eastAsia="Calibri" w:cs="Calibri Light"/>
        </w:rPr>
        <w:t xml:space="preserve"> </w:t>
      </w:r>
      <w:r w:rsidR="0046433F" w:rsidRPr="00166A3B">
        <w:rPr>
          <w:rFonts w:eastAsia="Calibri" w:cs="Calibri Light"/>
        </w:rPr>
        <w:t xml:space="preserve">O </w:t>
      </w:r>
      <w:r w:rsidR="00BC697E" w:rsidRPr="00166A3B">
        <w:rPr>
          <w:rFonts w:eastAsia="Calibri" w:cs="Calibri Light"/>
        </w:rPr>
        <w:t xml:space="preserve">GODZ. </w:t>
      </w:r>
      <w:bookmarkEnd w:id="149"/>
      <w:r w:rsidR="45E452B7" w:rsidRPr="00166A3B">
        <w:rPr>
          <w:rFonts w:eastAsia="Calibri" w:cs="Calibri Light"/>
        </w:rPr>
        <w:t>14:00</w:t>
      </w:r>
      <w:r w:rsidR="00AC2693" w:rsidRPr="00166A3B">
        <w:rPr>
          <w:rFonts w:eastAsia="Calibri" w:cs="Calibri Light"/>
        </w:rPr>
        <w:t>”</w:t>
      </w:r>
      <w:bookmarkEnd w:id="150"/>
      <w:r w:rsidR="004F7E3A" w:rsidRPr="00166A3B">
        <w:rPr>
          <w:rFonts w:eastAsia="Calibri" w:cs="Calibri Light"/>
        </w:rPr>
        <w:t xml:space="preserve">. W przypadku składania przez jednego Wnioskodawcę Wniosków w </w:t>
      </w:r>
      <w:r w:rsidR="004C5933" w:rsidRPr="00166A3B">
        <w:rPr>
          <w:rFonts w:eastAsia="Calibri" w:cs="Calibri Light"/>
        </w:rPr>
        <w:t>obu</w:t>
      </w:r>
      <w:r w:rsidR="004F7E3A" w:rsidRPr="00166A3B">
        <w:rPr>
          <w:rFonts w:eastAsia="Calibri" w:cs="Calibri Light"/>
        </w:rPr>
        <w:t xml:space="preserve"> </w:t>
      </w:r>
      <w:r w:rsidR="007456F6" w:rsidRPr="00166A3B">
        <w:rPr>
          <w:rFonts w:eastAsia="Calibri" w:cs="Calibri Light"/>
        </w:rPr>
        <w:t>Strumieniach</w:t>
      </w:r>
      <w:r w:rsidR="004F7E3A" w:rsidRPr="00166A3B">
        <w:rPr>
          <w:rFonts w:eastAsia="Calibri" w:cs="Calibri Light"/>
        </w:rPr>
        <w:t xml:space="preserve">, powinien on złożyć Wnioski w odrębnych </w:t>
      </w:r>
      <w:r w:rsidR="00A30373" w:rsidRPr="00166A3B">
        <w:rPr>
          <w:rFonts w:eastAsia="Calibri" w:cs="Calibri Light"/>
        </w:rPr>
        <w:t>przesyłkach</w:t>
      </w:r>
      <w:r w:rsidR="004F7E3A" w:rsidRPr="00166A3B">
        <w:rPr>
          <w:rFonts w:eastAsia="Calibri" w:cs="Calibri Light"/>
        </w:rPr>
        <w:t xml:space="preserve">, przy czym naruszenie wymogu określonego w tym zdaniu nie jest traktowane jako </w:t>
      </w:r>
      <w:r w:rsidR="00127EC8" w:rsidRPr="00166A3B">
        <w:rPr>
          <w:rFonts w:eastAsia="Calibri" w:cs="Calibri Light"/>
        </w:rPr>
        <w:t>wymóg</w:t>
      </w:r>
      <w:r w:rsidR="004F7E3A" w:rsidRPr="00166A3B">
        <w:rPr>
          <w:rFonts w:eastAsia="Calibri" w:cs="Calibri Light"/>
        </w:rPr>
        <w:t xml:space="preserve"> formalny, a preferencja NCBR.</w:t>
      </w:r>
    </w:p>
    <w:p w14:paraId="2FA2E7B8" w14:textId="4B06AD3A" w:rsidR="008872AB" w:rsidRPr="00166A3B" w:rsidRDefault="00FA698F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66A3B">
        <w:rPr>
          <w:rFonts w:eastAsia="Calibri" w:cs="Calibri Light"/>
          <w:b/>
          <w:bCs/>
        </w:rPr>
        <w:t xml:space="preserve">Z zastrzeżeniem zdania kolejnego, </w:t>
      </w:r>
      <w:r w:rsidR="001451E7" w:rsidRPr="00166A3B">
        <w:rPr>
          <w:rFonts w:eastAsia="Calibri" w:cs="Calibri Light"/>
          <w:b/>
          <w:bCs/>
        </w:rPr>
        <w:t xml:space="preserve">Wnioskodawca może zastrzec informacje zawarte we </w:t>
      </w:r>
      <w:r w:rsidR="007055BA" w:rsidRPr="00166A3B">
        <w:rPr>
          <w:rFonts w:eastAsia="Calibri" w:cs="Calibri Light"/>
          <w:b/>
          <w:bCs/>
        </w:rPr>
        <w:t xml:space="preserve">Wniosku </w:t>
      </w:r>
      <w:r w:rsidR="00D745B6" w:rsidRPr="00166A3B">
        <w:rPr>
          <w:rFonts w:eastAsia="Calibri" w:cs="Calibri Light"/>
          <w:b/>
          <w:bCs/>
        </w:rPr>
        <w:t xml:space="preserve">i </w:t>
      </w:r>
      <w:r w:rsidR="00A65A55" w:rsidRPr="00166A3B">
        <w:rPr>
          <w:rFonts w:eastAsia="Calibri" w:cs="Calibri Light"/>
          <w:b/>
          <w:bCs/>
        </w:rPr>
        <w:t>Załączni</w:t>
      </w:r>
      <w:r w:rsidR="00D745B6" w:rsidRPr="00166A3B">
        <w:rPr>
          <w:rFonts w:eastAsia="Calibri" w:cs="Calibri Light"/>
          <w:b/>
          <w:bCs/>
        </w:rPr>
        <w:t xml:space="preserve">kach do </w:t>
      </w:r>
      <w:r w:rsidR="007055BA" w:rsidRPr="00166A3B">
        <w:rPr>
          <w:rFonts w:eastAsia="Calibri" w:cs="Calibri Light"/>
          <w:b/>
          <w:bCs/>
        </w:rPr>
        <w:t>Wniosku</w:t>
      </w:r>
      <w:r w:rsidR="00D745B6" w:rsidRPr="00166A3B">
        <w:rPr>
          <w:rFonts w:eastAsia="Calibri" w:cs="Calibri Light"/>
          <w:b/>
          <w:bCs/>
        </w:rPr>
        <w:t xml:space="preserve">, jak również inne dokumenty przedstawiane NCBR przy dopuszczeniu do kolejnych </w:t>
      </w:r>
      <w:r w:rsidR="00DE1C7C" w:rsidRPr="00166A3B">
        <w:rPr>
          <w:rFonts w:eastAsia="Calibri" w:cs="Calibri Light"/>
          <w:b/>
          <w:bCs/>
        </w:rPr>
        <w:t>Etapów</w:t>
      </w:r>
      <w:r w:rsidR="00D745B6" w:rsidRPr="00166A3B">
        <w:rPr>
          <w:rFonts w:eastAsia="Calibri" w:cs="Calibri Light"/>
          <w:b/>
          <w:bCs/>
        </w:rPr>
        <w:t>,</w:t>
      </w:r>
      <w:r w:rsidR="001451E7" w:rsidRPr="00166A3B">
        <w:rPr>
          <w:rFonts w:eastAsia="Calibri" w:cs="Calibri Light"/>
          <w:b/>
          <w:bCs/>
        </w:rPr>
        <w:t xml:space="preserve"> jako tajemnicę przedsiębiorstwa w rozumieniu przepisów o zwalczaniu nieuczciwej konkurencji</w:t>
      </w:r>
      <w:r w:rsidR="00423782" w:rsidRPr="00166A3B">
        <w:rPr>
          <w:rFonts w:eastAsia="Calibri" w:cs="Calibri Light"/>
          <w:b/>
          <w:bCs/>
        </w:rPr>
        <w:t xml:space="preserve"> </w:t>
      </w:r>
      <w:r w:rsidR="00423782" w:rsidRPr="00166A3B">
        <w:rPr>
          <w:rFonts w:eastAsia="Calibri" w:cs="Calibri Light"/>
        </w:rPr>
        <w:t>(tj. zgodnie z art. 11 ust. 2 Ustawy ZNK: „</w:t>
      </w:r>
      <w:r w:rsidR="00423782" w:rsidRPr="00166A3B">
        <w:rPr>
          <w:i/>
          <w:iCs/>
        </w:rPr>
        <w:t xml:space="preserve">informacje techniczne, technologiczne, organizacyjne przedsiębiorstwa lub inne informacje posiadające wartość gospodarczą, które jako całość lub w szczególnym zestawieniu i zbiorze ich elementów </w:t>
      </w:r>
      <w:r w:rsidR="00423782" w:rsidRPr="00166A3B">
        <w:rPr>
          <w:i/>
          <w:iCs/>
        </w:rPr>
        <w:lastRenderedPageBreak/>
        <w:t>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423782" w:rsidRPr="00166A3B">
        <w:t>”)</w:t>
      </w:r>
      <w:r w:rsidR="001451E7" w:rsidRPr="00166A3B">
        <w:rPr>
          <w:rFonts w:eastAsia="Calibri" w:cs="Calibri Light"/>
        </w:rPr>
        <w:t>.</w:t>
      </w:r>
      <w:r w:rsidRPr="00166A3B">
        <w:rPr>
          <w:rFonts w:eastAsia="Calibri" w:cs="Calibri Light"/>
        </w:rPr>
        <w:t xml:space="preserve"> Zastrzeżeniu nie podlegają informacje</w:t>
      </w:r>
      <w:r w:rsidR="008872AB" w:rsidRPr="00166A3B">
        <w:rPr>
          <w:rFonts w:eastAsia="Calibri" w:cs="Calibri Light"/>
        </w:rPr>
        <w:t>:</w:t>
      </w:r>
    </w:p>
    <w:p w14:paraId="419CE90C" w14:textId="06B6E8EB" w:rsidR="00E156BF" w:rsidRPr="00166A3B" w:rsidRDefault="00FA698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 xml:space="preserve"> dotyczące wynagrodzenia </w:t>
      </w:r>
      <w:r w:rsidR="0009424E" w:rsidRPr="00166A3B">
        <w:rPr>
          <w:rFonts w:eastAsia="Calibri" w:cs="Calibri Light"/>
        </w:rPr>
        <w:t xml:space="preserve">Wnioskodawców </w:t>
      </w:r>
      <w:r w:rsidRPr="00166A3B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00166A3B">
        <w:rPr>
          <w:rFonts w:eastAsia="Calibri" w:cs="Calibri Light"/>
        </w:rPr>
        <w:t>P</w:t>
      </w:r>
      <w:r w:rsidRPr="00166A3B">
        <w:rPr>
          <w:rFonts w:eastAsia="Calibri" w:cs="Calibri Light"/>
        </w:rPr>
        <w:t>rzychodzie z Komercjalizacji Technologii Zależnych,</w:t>
      </w:r>
      <w:r w:rsidR="00B60EA4" w:rsidRPr="00166A3B">
        <w:rPr>
          <w:rFonts w:eastAsia="Calibri" w:cs="Calibri Light"/>
        </w:rPr>
        <w:t xml:space="preserve"> </w:t>
      </w:r>
    </w:p>
    <w:p w14:paraId="1223BAC2" w14:textId="3E3139DC" w:rsidR="00E156BF" w:rsidRPr="00166A3B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>Dane Wnioskodawcy</w:t>
      </w:r>
      <w:r w:rsidR="00C36957" w:rsidRPr="00166A3B">
        <w:rPr>
          <w:rFonts w:eastAsia="Calibri" w:cs="Calibri Light"/>
        </w:rPr>
        <w:t>,</w:t>
      </w:r>
      <w:r w:rsidRPr="00166A3B">
        <w:rPr>
          <w:rFonts w:eastAsia="Calibri" w:cs="Calibri Light"/>
        </w:rPr>
        <w:t xml:space="preserve"> </w:t>
      </w:r>
    </w:p>
    <w:p w14:paraId="7FC05A6C" w14:textId="4B8AF0C8" w:rsidR="00E156BF" w:rsidRPr="00166A3B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>Informacje dostępne publicznie w momencie składania Wniosku,</w:t>
      </w:r>
    </w:p>
    <w:p w14:paraId="1159D90C" w14:textId="2C43F682" w:rsidR="00E156BF" w:rsidRPr="00166A3B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>Deklaracje spełnienia lub nie Wymagań oraz zadeklarowane przez Wnioskodawcę/Wykonawcę wartości Wymagań Konkursowych,</w:t>
      </w:r>
    </w:p>
    <w:p w14:paraId="3EE865EB" w14:textId="4654A880" w:rsidR="00E156BF" w:rsidRPr="00166A3B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>Terminy i kwoty płatności realizowanych przez NCBR, z tytułu zaliczek lub wynagrodzenia,</w:t>
      </w:r>
    </w:p>
    <w:p w14:paraId="749AC9ED" w14:textId="38D11715" w:rsidR="00E156BF" w:rsidRPr="00166A3B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>Informacje, których jawność wynika z przepisów prawa,</w:t>
      </w:r>
    </w:p>
    <w:p w14:paraId="50E511A6" w14:textId="77777777" w:rsidR="00E156BF" w:rsidRPr="00166A3B" w:rsidRDefault="00FA698F" w:rsidP="00E156BF">
      <w:pPr>
        <w:spacing w:after="0" w:line="240" w:lineRule="auto"/>
        <w:ind w:left="567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 xml:space="preserve">na co </w:t>
      </w:r>
      <w:r w:rsidR="0009424E" w:rsidRPr="00166A3B">
        <w:rPr>
          <w:rFonts w:eastAsia="Calibri" w:cs="Calibri Light"/>
        </w:rPr>
        <w:t>Wnioskodawcy</w:t>
      </w:r>
      <w:r w:rsidRPr="00166A3B">
        <w:rPr>
          <w:rFonts w:eastAsia="Calibri" w:cs="Calibri Light"/>
        </w:rPr>
        <w:t xml:space="preserve"> </w:t>
      </w:r>
      <w:r w:rsidR="0009424E" w:rsidRPr="00166A3B">
        <w:rPr>
          <w:rFonts w:eastAsia="Calibri" w:cs="Calibri Light"/>
        </w:rPr>
        <w:t>godzą się składając Wniosek</w:t>
      </w:r>
      <w:r w:rsidRPr="00166A3B">
        <w:rPr>
          <w:rFonts w:eastAsia="Calibri" w:cs="Calibri Light"/>
        </w:rPr>
        <w:t>.</w:t>
      </w:r>
      <w:r w:rsidR="001451E7" w:rsidRPr="00166A3B">
        <w:rPr>
          <w:rFonts w:eastAsia="Calibri" w:cs="Calibri Light"/>
        </w:rPr>
        <w:t xml:space="preserve"> </w:t>
      </w:r>
    </w:p>
    <w:p w14:paraId="0D3592DA" w14:textId="1A91D0CC" w:rsidR="00C36957" w:rsidRPr="00166A3B" w:rsidRDefault="001451E7" w:rsidP="00C36957">
      <w:pPr>
        <w:spacing w:after="0" w:line="240" w:lineRule="auto"/>
        <w:ind w:left="567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>W</w:t>
      </w:r>
      <w:r w:rsidR="0029074E" w:rsidRPr="00166A3B">
        <w:rPr>
          <w:rFonts w:eastAsia="Calibri" w:cs="Calibri Light"/>
        </w:rPr>
        <w:t> </w:t>
      </w:r>
      <w:r w:rsidRPr="00166A3B">
        <w:rPr>
          <w:rFonts w:eastAsia="Calibri" w:cs="Calibri Light"/>
        </w:rPr>
        <w:t>przypadku, gdy informacje przedkładane przez Wnioskodawcę</w:t>
      </w:r>
      <w:r w:rsidR="00EC276F" w:rsidRPr="00166A3B">
        <w:rPr>
          <w:rFonts w:eastAsia="Calibri" w:cs="Calibri Light"/>
        </w:rPr>
        <w:t xml:space="preserve"> (odpowiednio </w:t>
      </w:r>
      <w:r w:rsidR="00E156BF" w:rsidRPr="00166A3B">
        <w:rPr>
          <w:rFonts w:eastAsia="Calibri" w:cs="Calibri Light"/>
        </w:rPr>
        <w:t xml:space="preserve">w trakcie realizacji Umowy: </w:t>
      </w:r>
      <w:r w:rsidR="00EC276F" w:rsidRPr="00166A3B">
        <w:rPr>
          <w:rFonts w:eastAsia="Calibri" w:cs="Calibri Light"/>
        </w:rPr>
        <w:t>Wykonawcę)</w:t>
      </w:r>
      <w:r w:rsidRPr="00166A3B">
        <w:rPr>
          <w:rFonts w:eastAsia="Calibri" w:cs="Calibri Light"/>
        </w:rPr>
        <w:t xml:space="preserve"> stanowią tajemnicę przedsiębiorstwa, Wnioskodawca</w:t>
      </w:r>
      <w:r w:rsidR="00EC276F" w:rsidRPr="00166A3B">
        <w:rPr>
          <w:rFonts w:eastAsia="Calibri" w:cs="Calibri Light"/>
        </w:rPr>
        <w:t xml:space="preserve"> (Wykonawca)</w:t>
      </w:r>
      <w:r w:rsidRPr="00166A3B">
        <w:rPr>
          <w:rFonts w:eastAsia="Calibri" w:cs="Calibri Light"/>
        </w:rPr>
        <w:t xml:space="preserve"> jest zobowiązany podjąć działania niezbędne dla jej </w:t>
      </w:r>
      <w:r w:rsidR="008C529A" w:rsidRPr="00166A3B">
        <w:rPr>
          <w:rFonts w:eastAsia="Calibri" w:cs="Calibri Light"/>
        </w:rPr>
        <w:t>zastrzeżenia</w:t>
      </w:r>
      <w:r w:rsidR="00A655DA" w:rsidRPr="00166A3B">
        <w:rPr>
          <w:rFonts w:eastAsia="Calibri" w:cs="Calibri Light"/>
        </w:rPr>
        <w:t xml:space="preserve"> oraz uzasadnić na </w:t>
      </w:r>
      <w:r w:rsidR="00423782" w:rsidRPr="00166A3B">
        <w:rPr>
          <w:rFonts w:eastAsia="Calibri" w:cs="Calibri Light"/>
        </w:rPr>
        <w:t xml:space="preserve">w osobnym dokumencie dołączonym do Wniosku </w:t>
      </w:r>
      <w:r w:rsidR="00A655DA" w:rsidRPr="00166A3B">
        <w:rPr>
          <w:rFonts w:eastAsia="Calibri" w:cs="Calibri Light"/>
        </w:rPr>
        <w:t>uznanie informacji za tajemnicę przedsiębiorstwa</w:t>
      </w:r>
      <w:r w:rsidRPr="00166A3B">
        <w:rPr>
          <w:rFonts w:eastAsia="Calibri" w:cs="Calibri Light"/>
        </w:rPr>
        <w:t xml:space="preserve">. Wnioskodawca </w:t>
      </w:r>
      <w:r w:rsidR="00EC276F" w:rsidRPr="00166A3B">
        <w:rPr>
          <w:rFonts w:eastAsia="Calibri" w:cs="Calibri Light"/>
        </w:rPr>
        <w:t xml:space="preserve">(Wykonawca) </w:t>
      </w:r>
      <w:r w:rsidRPr="00166A3B">
        <w:rPr>
          <w:rFonts w:eastAsia="Calibri" w:cs="Calibri Light"/>
        </w:rPr>
        <w:t xml:space="preserve">powinien </w:t>
      </w:r>
      <w:r w:rsidR="00EC276F" w:rsidRPr="00166A3B">
        <w:rPr>
          <w:rFonts w:eastAsia="Calibri" w:cs="Calibri Light"/>
        </w:rPr>
        <w:t xml:space="preserve">co najmniej </w:t>
      </w:r>
      <w:r w:rsidR="00FC3965" w:rsidRPr="00166A3B">
        <w:rPr>
          <w:rFonts w:eastAsia="Calibri" w:cs="Calibri Light"/>
        </w:rPr>
        <w:t xml:space="preserve">wyróżnić </w:t>
      </w:r>
      <w:r w:rsidRPr="00166A3B">
        <w:rPr>
          <w:rFonts w:eastAsia="Calibri" w:cs="Calibri Light"/>
        </w:rPr>
        <w:t xml:space="preserve">odpowiedni zakres </w:t>
      </w:r>
      <w:r w:rsidR="00FC3965" w:rsidRPr="00166A3B">
        <w:rPr>
          <w:rFonts w:eastAsia="Calibri" w:cs="Calibri Light"/>
        </w:rPr>
        <w:t xml:space="preserve">informacji kolorem czerwonym, zgodnie z poniższym przykładem: Treść wyróżniona tłem w kolorze czerwonym stanowiąca tajemnicę przedsiębiorcy. </w:t>
      </w:r>
      <w:r w:rsidR="00C36957" w:rsidRPr="00166A3B">
        <w:rPr>
          <w:rFonts w:eastAsia="Calibri" w:cs="Calibri Light"/>
        </w:rPr>
        <w:t xml:space="preserve">Dodatkowo do Wniosku Wnioskodawca pod rygorem bezskuteczności zastrzeżenia dołącza spis udostępnionych informacji stanowiących tajemnicę przedsiębiorcy zredagowany według wzoru: </w:t>
      </w:r>
    </w:p>
    <w:tbl>
      <w:tblPr>
        <w:tblW w:w="8505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3969"/>
      </w:tblGrid>
      <w:tr w:rsidR="00C36957" w:rsidRPr="00166A3B" w14:paraId="5123A3C6" w14:textId="77777777" w:rsidTr="00A3245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99CE" w14:textId="77777777" w:rsidR="00C36957" w:rsidRPr="00166A3B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66A3B">
              <w:rPr>
                <w:rStyle w:val="normaltextrun"/>
                <w:rFonts w:ascii="Calibri" w:hAnsi="Calibri"/>
                <w:sz w:val="22"/>
                <w:szCs w:val="22"/>
              </w:rPr>
              <w:t>Nr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1CD2" w14:textId="77777777" w:rsidR="00C36957" w:rsidRPr="00166A3B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66A3B">
              <w:rPr>
                <w:rStyle w:val="normaltextrun"/>
                <w:rFonts w:ascii="Calibri" w:hAnsi="Calibri"/>
                <w:sz w:val="22"/>
                <w:szCs w:val="22"/>
              </w:rPr>
              <w:t>Nazwa dokumentu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8BD7" w14:textId="77777777" w:rsidR="00C36957" w:rsidRPr="00166A3B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66A3B">
              <w:rPr>
                <w:rStyle w:val="normaltextrun"/>
                <w:rFonts w:ascii="Calibri" w:hAnsi="Calibri"/>
                <w:sz w:val="22"/>
                <w:szCs w:val="22"/>
              </w:rPr>
              <w:t>Numer strony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E91FE" w14:textId="77777777" w:rsidR="00C36957" w:rsidRPr="00166A3B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66A3B">
              <w:rPr>
                <w:rStyle w:val="normaltextrun"/>
                <w:rFonts w:ascii="Calibri" w:hAnsi="Calibri"/>
                <w:sz w:val="22"/>
                <w:szCs w:val="22"/>
              </w:rPr>
              <w:t>Zastrzeżona treść</w:t>
            </w:r>
          </w:p>
        </w:tc>
      </w:tr>
      <w:tr w:rsidR="00C36957" w:rsidRPr="00166A3B" w14:paraId="7C8331E8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CF59" w14:textId="77777777" w:rsidR="00C36957" w:rsidRPr="00166A3B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66A3B">
              <w:rPr>
                <w:rStyle w:val="normaltextrun"/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832A" w14:textId="77777777" w:rsidR="00C36957" w:rsidRPr="00166A3B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C96F" w14:textId="77777777" w:rsidR="00C36957" w:rsidRPr="00166A3B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85CF" w14:textId="77777777" w:rsidR="00C36957" w:rsidRPr="00166A3B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  <w:tr w:rsidR="00C36957" w:rsidRPr="00166A3B" w14:paraId="402B9F20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9E12" w14:textId="77777777" w:rsidR="00C36957" w:rsidRPr="00166A3B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166A3B">
              <w:rPr>
                <w:rStyle w:val="normaltextrun"/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FE11" w14:textId="77777777" w:rsidR="00C36957" w:rsidRPr="00166A3B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B0BD" w14:textId="77777777" w:rsidR="00C36957" w:rsidRPr="00166A3B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FEFB" w14:textId="77777777" w:rsidR="00C36957" w:rsidRPr="00166A3B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</w:tbl>
    <w:p w14:paraId="65DBFC1C" w14:textId="27958295" w:rsidR="001451E7" w:rsidRPr="00166A3B" w:rsidRDefault="00C36957" w:rsidP="00A30373">
      <w:pPr>
        <w:spacing w:after="0" w:line="240" w:lineRule="auto"/>
        <w:ind w:left="567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ab/>
      </w:r>
      <w:r w:rsidR="008C529A" w:rsidRPr="00166A3B">
        <w:rPr>
          <w:rFonts w:eastAsia="Calibri" w:cs="Calibri Light"/>
        </w:rPr>
        <w:t xml:space="preserve">Informacje zawarte we Wniosku </w:t>
      </w:r>
      <w:r w:rsidR="00EC276F" w:rsidRPr="00166A3B">
        <w:rPr>
          <w:rFonts w:eastAsia="Calibri" w:cs="Calibri Light"/>
        </w:rPr>
        <w:t xml:space="preserve">lub Wynikach Prac </w:t>
      </w:r>
      <w:r w:rsidR="00DE1C7C" w:rsidRPr="00166A3B">
        <w:rPr>
          <w:rFonts w:eastAsia="Calibri" w:cs="Calibri Light"/>
        </w:rPr>
        <w:t xml:space="preserve">Etapu </w:t>
      </w:r>
      <w:r w:rsidR="008C529A" w:rsidRPr="00166A3B">
        <w:rPr>
          <w:rFonts w:eastAsia="Calibri" w:cs="Calibri Light"/>
        </w:rPr>
        <w:t>podlegają ujawnieniu do publicznej wiadomości lub odpowiednim organom na warunkach i</w:t>
      </w:r>
      <w:r w:rsidR="0029074E" w:rsidRPr="00166A3B">
        <w:rPr>
          <w:rFonts w:eastAsia="Calibri" w:cs="Calibri Light"/>
        </w:rPr>
        <w:t> </w:t>
      </w:r>
      <w:r w:rsidR="008C529A" w:rsidRPr="00166A3B">
        <w:rPr>
          <w:rFonts w:eastAsia="Calibri" w:cs="Calibri Light"/>
        </w:rPr>
        <w:t>w</w:t>
      </w:r>
      <w:r w:rsidR="0029074E" w:rsidRPr="00166A3B">
        <w:rPr>
          <w:rFonts w:eastAsia="Calibri" w:cs="Calibri Light"/>
        </w:rPr>
        <w:t> </w:t>
      </w:r>
      <w:r w:rsidR="008C529A" w:rsidRPr="00166A3B">
        <w:rPr>
          <w:rFonts w:eastAsia="Calibri" w:cs="Calibri Light"/>
        </w:rPr>
        <w:t>przypadkach określonych w</w:t>
      </w:r>
      <w:r w:rsidR="00252CDC" w:rsidRPr="00166A3B">
        <w:rPr>
          <w:rFonts w:eastAsia="Calibri" w:cs="Calibri Light"/>
        </w:rPr>
        <w:t> </w:t>
      </w:r>
      <w:r w:rsidR="008C529A" w:rsidRPr="00166A3B">
        <w:rPr>
          <w:rFonts w:eastAsia="Calibri" w:cs="Calibri Light"/>
        </w:rPr>
        <w:t>bezwzględnie obowiązujących przepisach prawa.</w:t>
      </w:r>
    </w:p>
    <w:p w14:paraId="6060CA86" w14:textId="77777777" w:rsidR="00BC697E" w:rsidRPr="00166A3B" w:rsidRDefault="00BC697E" w:rsidP="0076449E">
      <w:pPr>
        <w:pStyle w:val="Nagwek2"/>
      </w:pPr>
      <w:bookmarkStart w:id="152" w:name="_Ref509206746"/>
      <w:bookmarkStart w:id="153" w:name="_Toc53762101"/>
      <w:bookmarkStart w:id="154" w:name="_Toc69201432"/>
      <w:bookmarkStart w:id="155" w:name="_Toc70262457"/>
      <w:bookmarkStart w:id="156" w:name="_Toc75287941"/>
      <w:r w:rsidRPr="00166A3B">
        <w:t>Sposób, miejsce i termin składania Wniosków</w:t>
      </w:r>
      <w:bookmarkEnd w:id="152"/>
      <w:bookmarkEnd w:id="153"/>
      <w:bookmarkEnd w:id="154"/>
      <w:bookmarkEnd w:id="155"/>
      <w:bookmarkEnd w:id="156"/>
    </w:p>
    <w:p w14:paraId="3562B840" w14:textId="77777777" w:rsidR="00BC697E" w:rsidRPr="00166A3B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>Wnioski należy składać w siedzibie Centrum</w:t>
      </w:r>
      <w:r w:rsidR="000F381E" w:rsidRPr="00166A3B">
        <w:rPr>
          <w:rFonts w:eastAsia="Calibri" w:cs="Calibri Light"/>
        </w:rPr>
        <w:t xml:space="preserve"> –</w:t>
      </w:r>
      <w:r w:rsidRPr="00166A3B">
        <w:rPr>
          <w:rFonts w:eastAsia="Calibri" w:cs="Calibri Light"/>
        </w:rPr>
        <w:t xml:space="preserve"> </w:t>
      </w:r>
      <w:r w:rsidR="000F381E" w:rsidRPr="00166A3B">
        <w:rPr>
          <w:rFonts w:eastAsia="Calibri" w:cs="Calibri Light"/>
        </w:rPr>
        <w:t xml:space="preserve">ul. Nowogrodzka 47a, </w:t>
      </w:r>
      <w:r w:rsidR="0046433F" w:rsidRPr="00166A3B">
        <w:rPr>
          <w:rFonts w:eastAsia="Calibri" w:cs="Calibri Light"/>
        </w:rPr>
        <w:t xml:space="preserve">00-695 </w:t>
      </w:r>
      <w:r w:rsidR="000F381E" w:rsidRPr="00166A3B">
        <w:rPr>
          <w:rFonts w:eastAsia="Calibri" w:cs="Calibri Light"/>
        </w:rPr>
        <w:t>Warszawa,</w:t>
      </w:r>
      <w:r w:rsidR="00855287" w:rsidRPr="00166A3B">
        <w:rPr>
          <w:rFonts w:eastAsia="Calibri" w:cs="Calibri Light"/>
        </w:rPr>
        <w:t> </w:t>
      </w:r>
      <w:r w:rsidR="00A72A4A" w:rsidRPr="00166A3B">
        <w:rPr>
          <w:rFonts w:eastAsia="Calibri" w:cs="Calibri Light"/>
        </w:rPr>
        <w:t>w punkcie przyjmowania przesyłek NCBR</w:t>
      </w:r>
      <w:r w:rsidRPr="00166A3B">
        <w:rPr>
          <w:rFonts w:eastAsia="Calibri" w:cs="Calibri Light"/>
        </w:rPr>
        <w:t>.</w:t>
      </w:r>
    </w:p>
    <w:p w14:paraId="27433D41" w14:textId="415B7BCF" w:rsidR="00BC697E" w:rsidRPr="00166A3B" w:rsidRDefault="002C3861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57" w:name="_Ref509210097"/>
      <w:r w:rsidRPr="00166A3B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166A3B">
        <w:rPr>
          <w:rFonts w:eastAsia="Calibri" w:cs="Calibri Light"/>
        </w:rPr>
        <w:t>Wnioski mogą być składane przez Wnioskodawców</w:t>
      </w:r>
      <w:r w:rsidR="00BB5B18" w:rsidRPr="00166A3B">
        <w:rPr>
          <w:rFonts w:eastAsia="Calibri" w:cs="Calibri Light"/>
        </w:rPr>
        <w:t xml:space="preserve"> </w:t>
      </w:r>
      <w:r w:rsidRPr="00166A3B">
        <w:rPr>
          <w:rFonts w:eastAsia="Calibri" w:cs="Calibri Light"/>
        </w:rPr>
        <w:t xml:space="preserve">od dnia publikacji niniejszego Regulaminu </w:t>
      </w:r>
      <w:r w:rsidR="00BC697E" w:rsidRPr="00166A3B">
        <w:rPr>
          <w:rFonts w:eastAsia="Calibri" w:cs="Calibri Light"/>
        </w:rPr>
        <w:t xml:space="preserve">do dnia </w:t>
      </w:r>
      <w:r w:rsidR="00A64121" w:rsidRPr="00166A3B">
        <w:rPr>
          <w:rFonts w:eastAsia="Calibri" w:cs="Calibri Light"/>
        </w:rPr>
        <w:t xml:space="preserve">określonego w Harmonogramie jako </w:t>
      </w:r>
      <w:r w:rsidR="00855287" w:rsidRPr="00166A3B">
        <w:rPr>
          <w:rFonts w:eastAsia="Calibri" w:cs="Calibri Light"/>
        </w:rPr>
        <w:t>Zakończenie naboru Wniosków</w:t>
      </w:r>
      <w:r w:rsidR="00BC697E" w:rsidRPr="00166A3B">
        <w:t xml:space="preserve">, </w:t>
      </w:r>
      <w:r w:rsidR="00BC697E" w:rsidRPr="00166A3B">
        <w:rPr>
          <w:b/>
          <w:bCs/>
        </w:rPr>
        <w:t xml:space="preserve">do godziny </w:t>
      </w:r>
      <w:del w:id="158" w:author="Paulina Kuś" w:date="2021-08-06T09:16:00Z">
        <w:r w:rsidR="0B2BAEFB" w:rsidRPr="00166A3B" w:rsidDel="00753136">
          <w:rPr>
            <w:b/>
            <w:bCs/>
          </w:rPr>
          <w:delText>12</w:delText>
        </w:r>
        <w:r w:rsidR="6F6C579F" w:rsidRPr="00166A3B" w:rsidDel="00753136">
          <w:rPr>
            <w:b/>
            <w:bCs/>
          </w:rPr>
          <w:delText>.</w:delText>
        </w:r>
        <w:r w:rsidR="0B2BAEFB" w:rsidRPr="00166A3B" w:rsidDel="00753136">
          <w:rPr>
            <w:b/>
            <w:bCs/>
          </w:rPr>
          <w:delText>00</w:delText>
        </w:r>
      </w:del>
      <w:ins w:id="159" w:author="Paulina Kuś" w:date="2021-08-06T09:16:00Z">
        <w:r w:rsidR="00753136">
          <w:rPr>
            <w:b/>
            <w:bCs/>
          </w:rPr>
          <w:t>13:00</w:t>
        </w:r>
      </w:ins>
      <w:bookmarkStart w:id="160" w:name="_GoBack"/>
      <w:bookmarkEnd w:id="160"/>
      <w:r w:rsidR="005A7396" w:rsidRPr="00166A3B">
        <w:rPr>
          <w:b/>
          <w:bCs/>
        </w:rPr>
        <w:t xml:space="preserve"> </w:t>
      </w:r>
      <w:r w:rsidR="005A7396" w:rsidRPr="00166A3B">
        <w:rPr>
          <w:bCs/>
        </w:rPr>
        <w:t>(</w:t>
      </w:r>
      <w:r w:rsidR="005A7396" w:rsidRPr="00166A3B">
        <w:rPr>
          <w:rFonts w:eastAsia="Calibri" w:cs="Calibri Light"/>
        </w:rPr>
        <w:t xml:space="preserve">z zastrzeżeniem Rozdziału </w:t>
      </w:r>
      <w:r w:rsidR="005A7396" w:rsidRPr="00166A3B">
        <w:rPr>
          <w:rFonts w:eastAsia="Calibri" w:cs="Calibri Light"/>
        </w:rPr>
        <w:fldChar w:fldCharType="begin"/>
      </w:r>
      <w:r w:rsidR="005A7396" w:rsidRPr="00166A3B">
        <w:rPr>
          <w:rFonts w:eastAsia="Calibri" w:cs="Calibri Light"/>
        </w:rPr>
        <w:instrText xml:space="preserve"> REF _Ref52645428 \n \h </w:instrText>
      </w:r>
      <w:r w:rsidR="004E2D42" w:rsidRPr="00166A3B">
        <w:rPr>
          <w:rFonts w:eastAsia="Calibri" w:cs="Calibri Light"/>
        </w:rPr>
        <w:instrText xml:space="preserve"> \* MERGEFORMAT </w:instrText>
      </w:r>
      <w:r w:rsidR="005A7396" w:rsidRPr="00166A3B">
        <w:rPr>
          <w:rFonts w:eastAsia="Calibri" w:cs="Calibri Light"/>
        </w:rPr>
      </w:r>
      <w:r w:rsidR="005A7396" w:rsidRPr="00166A3B">
        <w:rPr>
          <w:rFonts w:eastAsia="Calibri" w:cs="Calibri Light"/>
        </w:rPr>
        <w:fldChar w:fldCharType="separate"/>
      </w:r>
      <w:r w:rsidR="004A22D1" w:rsidRPr="00166A3B">
        <w:rPr>
          <w:rFonts w:eastAsia="Calibri" w:cs="Calibri Light"/>
        </w:rPr>
        <w:t>III</w:t>
      </w:r>
      <w:r w:rsidR="005A7396" w:rsidRPr="00166A3B">
        <w:rPr>
          <w:rFonts w:eastAsia="Calibri" w:cs="Calibri Light"/>
        </w:rPr>
        <w:fldChar w:fldCharType="end"/>
      </w:r>
      <w:r w:rsidR="005A7396" w:rsidRPr="00166A3B">
        <w:rPr>
          <w:rFonts w:eastAsia="Calibri" w:cs="Calibri Light"/>
        </w:rPr>
        <w:t xml:space="preserve"> ust. </w:t>
      </w:r>
      <w:r w:rsidR="005A7396" w:rsidRPr="00166A3B">
        <w:rPr>
          <w:rFonts w:eastAsia="Calibri" w:cs="Calibri Light"/>
        </w:rPr>
        <w:fldChar w:fldCharType="begin"/>
      </w:r>
      <w:r w:rsidR="005A7396" w:rsidRPr="00166A3B">
        <w:rPr>
          <w:rFonts w:eastAsia="Calibri" w:cs="Calibri Light"/>
        </w:rPr>
        <w:instrText xml:space="preserve"> REF _Ref52645431 \n \h </w:instrText>
      </w:r>
      <w:r w:rsidR="004E2D42" w:rsidRPr="00166A3B">
        <w:rPr>
          <w:rFonts w:eastAsia="Calibri" w:cs="Calibri Light"/>
        </w:rPr>
        <w:instrText xml:space="preserve"> \* MERGEFORMAT </w:instrText>
      </w:r>
      <w:r w:rsidR="005A7396" w:rsidRPr="00166A3B">
        <w:rPr>
          <w:rFonts w:eastAsia="Calibri" w:cs="Calibri Light"/>
        </w:rPr>
      </w:r>
      <w:r w:rsidR="005A7396" w:rsidRPr="00166A3B">
        <w:rPr>
          <w:rFonts w:eastAsia="Calibri" w:cs="Calibri Light"/>
        </w:rPr>
        <w:fldChar w:fldCharType="separate"/>
      </w:r>
      <w:r w:rsidR="004A22D1" w:rsidRPr="00166A3B">
        <w:rPr>
          <w:rFonts w:eastAsia="Calibri" w:cs="Calibri Light"/>
        </w:rPr>
        <w:t>2</w:t>
      </w:r>
      <w:r w:rsidR="005A7396" w:rsidRPr="00166A3B">
        <w:rPr>
          <w:rFonts w:eastAsia="Calibri" w:cs="Calibri Light"/>
        </w:rPr>
        <w:fldChar w:fldCharType="end"/>
      </w:r>
      <w:r w:rsidR="005A7396" w:rsidRPr="00166A3B">
        <w:rPr>
          <w:rFonts w:eastAsia="Calibri" w:cs="Calibri Light"/>
        </w:rPr>
        <w:t>),</w:t>
      </w:r>
      <w:r w:rsidR="00BC697E" w:rsidRPr="00166A3B">
        <w:rPr>
          <w:rFonts w:eastAsia="Calibri" w:cs="Calibri Light"/>
        </w:rPr>
        <w:t xml:space="preserve"> przy czym termin ten jest zachowany w sytuacji, gdy Wniosek został doręczony </w:t>
      </w:r>
      <w:r w:rsidR="00A655DA" w:rsidRPr="00166A3B">
        <w:rPr>
          <w:rFonts w:eastAsia="Calibri" w:cs="Calibri Light"/>
        </w:rPr>
        <w:t xml:space="preserve">w formie określonej </w:t>
      </w:r>
      <w:r w:rsidR="00BC697E" w:rsidRPr="00166A3B">
        <w:rPr>
          <w:rFonts w:eastAsia="Calibri" w:cs="Calibri Light"/>
        </w:rPr>
        <w:t xml:space="preserve">zgodnie z </w:t>
      </w:r>
      <w:r w:rsidR="007055BA" w:rsidRPr="00166A3B">
        <w:rPr>
          <w:rFonts w:eastAsia="Calibri" w:cs="Calibri Light"/>
        </w:rPr>
        <w:t xml:space="preserve">pkt </w:t>
      </w:r>
      <w:r w:rsidR="007055BA" w:rsidRPr="00166A3B">
        <w:rPr>
          <w:rFonts w:eastAsia="Calibri" w:cs="Calibri Light"/>
        </w:rPr>
        <w:fldChar w:fldCharType="begin"/>
      </w:r>
      <w:r w:rsidR="007055BA" w:rsidRPr="00166A3B">
        <w:rPr>
          <w:rFonts w:eastAsia="Calibri" w:cs="Calibri Light"/>
        </w:rPr>
        <w:instrText xml:space="preserve"> REF _Ref509210067 \n \h </w:instrText>
      </w:r>
      <w:r w:rsidR="00A64121" w:rsidRPr="00166A3B">
        <w:rPr>
          <w:rFonts w:eastAsia="Calibri" w:cs="Calibri Light"/>
        </w:rPr>
        <w:instrText xml:space="preserve"> \* MERGEFORMAT </w:instrText>
      </w:r>
      <w:r w:rsidR="007055BA" w:rsidRPr="00166A3B">
        <w:rPr>
          <w:rFonts w:eastAsia="Calibri" w:cs="Calibri Light"/>
        </w:rPr>
      </w:r>
      <w:r w:rsidR="007055BA" w:rsidRPr="00166A3B">
        <w:rPr>
          <w:rFonts w:eastAsia="Calibri" w:cs="Calibri Light"/>
        </w:rPr>
        <w:fldChar w:fldCharType="separate"/>
      </w:r>
      <w:r w:rsidR="004A22D1" w:rsidRPr="00166A3B">
        <w:rPr>
          <w:rFonts w:eastAsia="Calibri" w:cs="Calibri Light"/>
        </w:rPr>
        <w:t>4.2</w:t>
      </w:r>
      <w:r w:rsidR="007055BA" w:rsidRPr="00166A3B">
        <w:rPr>
          <w:rFonts w:eastAsia="Calibri" w:cs="Calibri Light"/>
        </w:rPr>
        <w:fldChar w:fldCharType="end"/>
      </w:r>
      <w:r w:rsidR="000F381E" w:rsidRPr="00166A3B">
        <w:rPr>
          <w:rFonts w:eastAsia="Calibri" w:cs="Calibri Light"/>
        </w:rPr>
        <w:t xml:space="preserve"> </w:t>
      </w:r>
      <w:r w:rsidR="00174115" w:rsidRPr="00166A3B">
        <w:rPr>
          <w:rFonts w:eastAsia="Calibri" w:cs="Calibri Light"/>
        </w:rPr>
        <w:t xml:space="preserve">ust. </w:t>
      </w:r>
      <w:r w:rsidR="00174115" w:rsidRPr="00166A3B">
        <w:rPr>
          <w:rFonts w:eastAsia="Calibri" w:cs="Calibri Light"/>
        </w:rPr>
        <w:fldChar w:fldCharType="begin"/>
      </w:r>
      <w:r w:rsidR="00174115" w:rsidRPr="00166A3B">
        <w:rPr>
          <w:rFonts w:eastAsia="Calibri" w:cs="Calibri Light"/>
        </w:rPr>
        <w:instrText xml:space="preserve"> REF _Ref52543289 \n \h </w:instrText>
      </w:r>
      <w:r w:rsidR="004E2D42" w:rsidRPr="00166A3B">
        <w:rPr>
          <w:rFonts w:eastAsia="Calibri" w:cs="Calibri Light"/>
        </w:rPr>
        <w:instrText xml:space="preserve"> \* MERGEFORMAT </w:instrText>
      </w:r>
      <w:r w:rsidR="00174115" w:rsidRPr="00166A3B">
        <w:rPr>
          <w:rFonts w:eastAsia="Calibri" w:cs="Calibri Light"/>
        </w:rPr>
      </w:r>
      <w:r w:rsidR="00174115" w:rsidRPr="00166A3B">
        <w:rPr>
          <w:rFonts w:eastAsia="Calibri" w:cs="Calibri Light"/>
        </w:rPr>
        <w:fldChar w:fldCharType="separate"/>
      </w:r>
      <w:r w:rsidR="004A22D1" w:rsidRPr="00166A3B">
        <w:rPr>
          <w:rFonts w:eastAsia="Calibri" w:cs="Calibri Light"/>
        </w:rPr>
        <w:t>4</w:t>
      </w:r>
      <w:r w:rsidR="00174115" w:rsidRPr="00166A3B">
        <w:rPr>
          <w:rFonts w:eastAsia="Calibri" w:cs="Calibri Light"/>
        </w:rPr>
        <w:fldChar w:fldCharType="end"/>
      </w:r>
      <w:r w:rsidR="00174115" w:rsidRPr="00166A3B">
        <w:rPr>
          <w:rFonts w:eastAsia="Calibri" w:cs="Calibri Light"/>
        </w:rPr>
        <w:t xml:space="preserve"> </w:t>
      </w:r>
      <w:r w:rsidR="00BC697E" w:rsidRPr="00166A3B">
        <w:rPr>
          <w:rFonts w:eastAsia="Calibri" w:cs="Calibri Light"/>
        </w:rPr>
        <w:t>Regulaminu.</w:t>
      </w:r>
      <w:bookmarkEnd w:id="157"/>
    </w:p>
    <w:p w14:paraId="59919D76" w14:textId="6B67EFDC" w:rsidR="00BC697E" w:rsidRPr="00166A3B" w:rsidRDefault="00EC276F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166A3B">
        <w:rPr>
          <w:rFonts w:eastAsia="Calibri" w:cs="Calibri Light"/>
        </w:rPr>
        <w:t xml:space="preserve">W przypadku złożenia Wniosku </w:t>
      </w:r>
      <w:r w:rsidR="001D3DCF" w:rsidRPr="00166A3B">
        <w:rPr>
          <w:rFonts w:eastAsia="Calibri" w:cs="Calibri Light"/>
        </w:rPr>
        <w:t xml:space="preserve">przez </w:t>
      </w:r>
      <w:r w:rsidR="00BC697E" w:rsidRPr="00166A3B">
        <w:rPr>
          <w:rFonts w:eastAsia="Calibri" w:cs="Calibri Light"/>
        </w:rPr>
        <w:t>Wnioskodawc</w:t>
      </w:r>
      <w:r w:rsidRPr="00166A3B">
        <w:rPr>
          <w:rFonts w:eastAsia="Calibri" w:cs="Calibri Light"/>
        </w:rPr>
        <w:t>ę</w:t>
      </w:r>
      <w:r w:rsidR="00BC697E" w:rsidRPr="00166A3B">
        <w:rPr>
          <w:rFonts w:eastAsia="Calibri" w:cs="Calibri Light"/>
        </w:rPr>
        <w:t xml:space="preserve"> po terminie określonym w </w:t>
      </w:r>
      <w:r w:rsidR="00425351" w:rsidRPr="00166A3B">
        <w:rPr>
          <w:rFonts w:eastAsia="Calibri" w:cs="Calibri Light"/>
        </w:rPr>
        <w:t>ust. 2</w:t>
      </w:r>
      <w:r w:rsidR="00DD4EF4" w:rsidRPr="00166A3B">
        <w:rPr>
          <w:rFonts w:eastAsia="Calibri" w:cs="Calibri Light"/>
        </w:rPr>
        <w:t xml:space="preserve"> </w:t>
      </w:r>
      <w:r w:rsidR="00BC697E" w:rsidRPr="00166A3B">
        <w:rPr>
          <w:rFonts w:eastAsia="Calibri" w:cs="Calibri Light"/>
        </w:rPr>
        <w:t>Regulaminu</w:t>
      </w:r>
      <w:r w:rsidRPr="00166A3B">
        <w:rPr>
          <w:rFonts w:eastAsia="Calibri" w:cs="Calibri Light"/>
        </w:rPr>
        <w:t xml:space="preserve">, </w:t>
      </w:r>
      <w:r w:rsidR="3A2C4012" w:rsidRPr="00166A3B">
        <w:t>NCBR</w:t>
      </w:r>
      <w:r w:rsidRPr="00166A3B">
        <w:rPr>
          <w:rFonts w:eastAsia="Calibri" w:cs="Calibri Light"/>
        </w:rPr>
        <w:t xml:space="preserve"> </w:t>
      </w:r>
      <w:r w:rsidR="0009424E" w:rsidRPr="00166A3B">
        <w:rPr>
          <w:rFonts w:eastAsia="Calibri" w:cs="Calibri Light"/>
        </w:rPr>
        <w:t>zwraca Wnioskodawcy Wniosek</w:t>
      </w:r>
      <w:r w:rsidRPr="00166A3B">
        <w:rPr>
          <w:rFonts w:eastAsia="Calibri" w:cs="Calibri Light"/>
        </w:rPr>
        <w:t xml:space="preserve"> ze względu na przekroczenie terminu.</w:t>
      </w:r>
    </w:p>
    <w:p w14:paraId="42529035" w14:textId="7735C78A" w:rsidR="00113AB7" w:rsidRPr="00166A3B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>Wnioskodawca może przed upływem termi</w:t>
      </w:r>
      <w:r w:rsidR="00425351" w:rsidRPr="00166A3B">
        <w:rPr>
          <w:rFonts w:eastAsia="Calibri" w:cs="Calibri Light"/>
        </w:rPr>
        <w:t xml:space="preserve">nu określonego w ust. </w:t>
      </w:r>
      <w:r w:rsidR="008C529A" w:rsidRPr="00166A3B">
        <w:rPr>
          <w:rFonts w:eastAsia="Calibri" w:cs="Calibri Light"/>
        </w:rPr>
        <w:fldChar w:fldCharType="begin"/>
      </w:r>
      <w:r w:rsidR="008C529A" w:rsidRPr="00166A3B">
        <w:rPr>
          <w:rFonts w:eastAsia="Calibri" w:cs="Calibri Light"/>
        </w:rPr>
        <w:instrText xml:space="preserve"> REF _Ref509210097 \r \h </w:instrText>
      </w:r>
      <w:r w:rsidR="0040046F" w:rsidRPr="00166A3B">
        <w:rPr>
          <w:rFonts w:eastAsia="Calibri" w:cs="Calibri Light"/>
        </w:rPr>
        <w:instrText xml:space="preserve"> \* MERGEFORMAT </w:instrText>
      </w:r>
      <w:r w:rsidR="008C529A" w:rsidRPr="00166A3B">
        <w:rPr>
          <w:rFonts w:eastAsia="Calibri" w:cs="Calibri Light"/>
        </w:rPr>
      </w:r>
      <w:r w:rsidR="008C529A" w:rsidRPr="00166A3B">
        <w:rPr>
          <w:rFonts w:eastAsia="Calibri" w:cs="Calibri Light"/>
        </w:rPr>
        <w:fldChar w:fldCharType="separate"/>
      </w:r>
      <w:r w:rsidR="004A22D1" w:rsidRPr="00166A3B">
        <w:rPr>
          <w:rFonts w:eastAsia="Calibri" w:cs="Calibri Light"/>
        </w:rPr>
        <w:t>2</w:t>
      </w:r>
      <w:r w:rsidR="008C529A" w:rsidRPr="00166A3B">
        <w:rPr>
          <w:rFonts w:eastAsia="Calibri" w:cs="Calibri Light"/>
        </w:rPr>
        <w:fldChar w:fldCharType="end"/>
      </w:r>
      <w:r w:rsidRPr="00166A3B">
        <w:rPr>
          <w:rFonts w:eastAsia="Calibri" w:cs="Calibri Light"/>
        </w:rPr>
        <w:t xml:space="preserve"> Regulaminu zmienić lub wycofać złożony wcześniej Wniosek. Wnioskodawca o wprowadzeniu zmian lub zamiarze wycofania Wniosku powiadamia Centrum</w:t>
      </w:r>
      <w:r w:rsidR="00134BA8" w:rsidRPr="00166A3B">
        <w:rPr>
          <w:rFonts w:eastAsia="Calibri" w:cs="Calibri Light"/>
        </w:rPr>
        <w:t xml:space="preserve"> elektronicznie lub</w:t>
      </w:r>
      <w:r w:rsidRPr="00166A3B">
        <w:rPr>
          <w:rFonts w:eastAsia="Calibri" w:cs="Calibri Light"/>
        </w:rPr>
        <w:t xml:space="preserve"> pisemnie, w sposób przyjęty dla składania Wniosków. </w:t>
      </w:r>
      <w:r w:rsidR="000F6CEC" w:rsidRPr="00166A3B">
        <w:rPr>
          <w:rFonts w:eastAsia="Calibri" w:cs="Calibri Light"/>
        </w:rPr>
        <w:t xml:space="preserve">Dokument informujący </w:t>
      </w:r>
      <w:r w:rsidRPr="00166A3B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0F6CEC" w:rsidRPr="00166A3B">
        <w:rPr>
          <w:rFonts w:eastAsia="Calibri" w:cs="Calibri Light"/>
        </w:rPr>
        <w:t xml:space="preserve">dokumentu </w:t>
      </w:r>
      <w:r w:rsidRPr="00166A3B">
        <w:rPr>
          <w:rFonts w:eastAsia="Calibri" w:cs="Calibri Light"/>
        </w:rPr>
        <w:t xml:space="preserve">o wycofaniu lub zmianie Wniosku musi </w:t>
      </w:r>
      <w:r w:rsidRPr="00166A3B">
        <w:rPr>
          <w:rFonts w:eastAsia="Calibri" w:cs="Calibri Light"/>
        </w:rPr>
        <w:lastRenderedPageBreak/>
        <w:t>być załączony dokument, z którego wynika prawo osoby podpisującej informację do reprezentowania Wnioskodawcy.</w:t>
      </w:r>
    </w:p>
    <w:p w14:paraId="7FC64F2C" w14:textId="77777777" w:rsidR="00425351" w:rsidRPr="00166A3B" w:rsidRDefault="00425351" w:rsidP="0076449E">
      <w:pPr>
        <w:pStyle w:val="Nagwek2"/>
      </w:pPr>
      <w:r w:rsidRPr="00166A3B">
        <w:t>Otwarcie Wniosków</w:t>
      </w:r>
    </w:p>
    <w:p w14:paraId="75D83827" w14:textId="70F9C704" w:rsidR="00425351" w:rsidRPr="00166A3B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166A3B">
        <w:rPr>
          <w:rFonts w:eastAsia="Calibri" w:cs="Calibri Light"/>
        </w:rPr>
        <w:t>w dniu określonym w Harmonogramie</w:t>
      </w:r>
      <w:r w:rsidR="000F6CEC" w:rsidRPr="00166A3B">
        <w:rPr>
          <w:rFonts w:eastAsia="Calibri" w:cs="Calibri Light"/>
        </w:rPr>
        <w:t xml:space="preserve">, </w:t>
      </w:r>
      <w:r w:rsidRPr="00166A3B">
        <w:t xml:space="preserve">o godzinie </w:t>
      </w:r>
      <w:r w:rsidR="79EAE716" w:rsidRPr="00166A3B">
        <w:rPr>
          <w:rFonts w:eastAsia="Calibri" w:cs="Calibri Light"/>
        </w:rPr>
        <w:t xml:space="preserve">14.00 </w:t>
      </w:r>
      <w:r w:rsidR="00C16D85" w:rsidRPr="00166A3B">
        <w:rPr>
          <w:rFonts w:eastAsia="Calibri" w:cs="Calibri Light"/>
        </w:rPr>
        <w:t>w siedzibie Centrum</w:t>
      </w:r>
      <w:r w:rsidR="003D387A" w:rsidRPr="00166A3B">
        <w:rPr>
          <w:rFonts w:eastAsia="Calibri" w:cs="Calibri Light"/>
        </w:rPr>
        <w:t>.</w:t>
      </w:r>
      <w:r w:rsidR="00612CB9" w:rsidRPr="00166A3B">
        <w:rPr>
          <w:rFonts w:eastAsia="Calibri" w:cs="Calibri Light"/>
        </w:rPr>
        <w:t xml:space="preserve"> </w:t>
      </w:r>
    </w:p>
    <w:p w14:paraId="02EF2309" w14:textId="77777777" w:rsidR="00425351" w:rsidRPr="00166A3B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>Otwarcie Wniosków nastąpi w obecności co najmniej dwóch pracowników</w:t>
      </w:r>
      <w:r w:rsidR="00C209FD" w:rsidRPr="00166A3B">
        <w:rPr>
          <w:rFonts w:eastAsia="Calibri" w:cs="Calibri Light"/>
        </w:rPr>
        <w:t xml:space="preserve"> lub współpracowników</w:t>
      </w:r>
      <w:r w:rsidRPr="00166A3B">
        <w:rPr>
          <w:rFonts w:eastAsia="Calibri" w:cs="Calibri Light"/>
        </w:rPr>
        <w:t xml:space="preserve"> </w:t>
      </w:r>
      <w:r w:rsidR="00D2234B" w:rsidRPr="00166A3B">
        <w:rPr>
          <w:rFonts w:eastAsia="Calibri" w:cs="Calibri Light"/>
        </w:rPr>
        <w:t>NCBR</w:t>
      </w:r>
      <w:r w:rsidRPr="00166A3B">
        <w:rPr>
          <w:rFonts w:eastAsia="Calibri" w:cs="Calibri Light"/>
        </w:rPr>
        <w:t>. W</w:t>
      </w:r>
      <w:r w:rsidR="00D2234B" w:rsidRPr="00166A3B">
        <w:rPr>
          <w:rFonts w:eastAsia="Calibri" w:cs="Calibri Light"/>
        </w:rPr>
        <w:t> </w:t>
      </w:r>
      <w:r w:rsidRPr="00166A3B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166A3B">
        <w:rPr>
          <w:rFonts w:eastAsia="Calibri" w:cs="Calibri Light"/>
        </w:rPr>
        <w:t xml:space="preserve">– </w:t>
      </w:r>
      <w:r w:rsidRPr="00166A3B">
        <w:rPr>
          <w:rFonts w:eastAsia="Calibri" w:cs="Calibri Light"/>
        </w:rPr>
        <w:t>nazw</w:t>
      </w:r>
      <w:r w:rsidR="0005369C" w:rsidRPr="00166A3B">
        <w:rPr>
          <w:rFonts w:eastAsia="Calibri" w:cs="Calibri Light"/>
        </w:rPr>
        <w:t>y podmiotów</w:t>
      </w:r>
      <w:r w:rsidR="00DD4EF4" w:rsidRPr="00166A3B">
        <w:rPr>
          <w:rFonts w:eastAsia="Calibri" w:cs="Calibri Light"/>
        </w:rPr>
        <w:t xml:space="preserve"> </w:t>
      </w:r>
      <w:r w:rsidR="00FE1E55" w:rsidRPr="00166A3B">
        <w:rPr>
          <w:rFonts w:eastAsia="Calibri" w:cs="Calibri Light"/>
        </w:rPr>
        <w:t xml:space="preserve">i </w:t>
      </w:r>
      <w:r w:rsidRPr="00166A3B">
        <w:rPr>
          <w:rFonts w:eastAsia="Calibri" w:cs="Calibri Light"/>
        </w:rPr>
        <w:t>adresy ich siedzib.</w:t>
      </w:r>
    </w:p>
    <w:p w14:paraId="2B1FD548" w14:textId="3954D838" w:rsidR="00BC697E" w:rsidRPr="00166A3B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166A3B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166A3B">
        <w:rPr>
          <w:rFonts w:eastAsia="Calibri" w:cs="Calibri Light"/>
        </w:rPr>
        <w:t>S</w:t>
      </w:r>
      <w:r w:rsidRPr="00166A3B">
        <w:rPr>
          <w:rFonts w:eastAsia="Calibri" w:cs="Calibri Light"/>
        </w:rPr>
        <w:t xml:space="preserve">tronie internetowej Centrum. </w:t>
      </w:r>
    </w:p>
    <w:p w14:paraId="5F9417BF" w14:textId="2EE3EF8A" w:rsidR="004F7E3A" w:rsidRPr="00166A3B" w:rsidRDefault="004F7E3A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61" w:name="_Hlk53784697"/>
      <w:r w:rsidRPr="00166A3B">
        <w:rPr>
          <w:rFonts w:eastAsia="Calibri" w:cs="Calibri Light"/>
        </w:rPr>
        <w:t xml:space="preserve">Jeżeli w momencie otwarcia Wniosków obowiązujące przepisy </w:t>
      </w:r>
      <w:r w:rsidR="001B1B1B" w:rsidRPr="00166A3B">
        <w:rPr>
          <w:rFonts w:eastAsia="Calibri" w:cs="Calibri Light"/>
        </w:rPr>
        <w:t xml:space="preserve">lub stan epidemiczny </w:t>
      </w:r>
      <w:r w:rsidRPr="00166A3B">
        <w:rPr>
          <w:rFonts w:eastAsia="Calibri" w:cs="Calibri Light"/>
        </w:rPr>
        <w:t>będą uniemożliwiać w jakimkolwiek zakresie realizację ww. czynności, NCBR dokona ich w zakresie najdalej dopuszczalnym przez te przepisy</w:t>
      </w:r>
      <w:r w:rsidR="00544F54" w:rsidRPr="00166A3B">
        <w:rPr>
          <w:rFonts w:eastAsia="Calibri" w:cs="Calibri Light"/>
        </w:rPr>
        <w:t xml:space="preserve"> lub okoliczności</w:t>
      </w:r>
      <w:r w:rsidRPr="00166A3B">
        <w:rPr>
          <w:rFonts w:eastAsia="Calibri" w:cs="Calibri Light"/>
        </w:rPr>
        <w:t>, stosując postanowienia pkt 4.4. odpowiednio.</w:t>
      </w:r>
    </w:p>
    <w:p w14:paraId="03CC8B6E" w14:textId="77777777" w:rsidR="001A1939" w:rsidRPr="00166A3B" w:rsidRDefault="001A1939" w:rsidP="0076449E">
      <w:pPr>
        <w:pStyle w:val="Nagwek1"/>
      </w:pPr>
      <w:bookmarkStart w:id="162" w:name="_Toc494180699"/>
      <w:bookmarkStart w:id="163" w:name="_Ref495485168"/>
      <w:bookmarkStart w:id="164" w:name="_Toc496261339"/>
      <w:bookmarkStart w:id="165" w:name="_Toc503863047"/>
      <w:bookmarkStart w:id="166" w:name="_Ref509201481"/>
      <w:bookmarkStart w:id="167" w:name="_Ref509207043"/>
      <w:bookmarkStart w:id="168" w:name="_Toc53762102"/>
      <w:bookmarkStart w:id="169" w:name="_Toc69201433"/>
      <w:bookmarkStart w:id="170" w:name="_Toc70262458"/>
      <w:bookmarkStart w:id="171" w:name="_Toc75287942"/>
      <w:bookmarkEnd w:id="161"/>
      <w:r w:rsidRPr="00166A3B">
        <w:t>Komunikacja Centrum z Wnioskodawcami/Wykonawcami, doręczenia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14:paraId="590D9E7A" w14:textId="1BEA072D" w:rsidR="001A1939" w:rsidRPr="00166A3B" w:rsidRDefault="001A1939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72" w:name="_Ref495485169"/>
      <w:r w:rsidRPr="00166A3B">
        <w:rPr>
          <w:rFonts w:cstheme="majorBidi"/>
        </w:rPr>
        <w:t xml:space="preserve">Kontakt z Centrum na każdym etapie Przedsięwzięcia i Postępowania (w toku oceny Wniosków w celu dopuszczenia Wnioskodawców do zawarcia Umowy, jak również w toku realizacji Umowy – poszczególnych Etapów) jest możliwy z zachowaniem </w:t>
      </w:r>
      <w:r w:rsidR="00954DB7" w:rsidRPr="00166A3B">
        <w:rPr>
          <w:rFonts w:cstheme="majorBidi"/>
        </w:rPr>
        <w:t xml:space="preserve">formy elektronicznej lub ewentualnie </w:t>
      </w:r>
      <w:r w:rsidRPr="00166A3B">
        <w:rPr>
          <w:rFonts w:cstheme="majorBidi"/>
        </w:rPr>
        <w:t>formy pisemnej, w postaci przesyłki poleconej, chyba że Regulamin lub Umowa w inny sposób regulują zasady komunikacji z Centrum. Adres siedziby Centrum wskazano w Definicjach.</w:t>
      </w:r>
      <w:bookmarkStart w:id="173" w:name="_Ref495485171"/>
      <w:bookmarkEnd w:id="172"/>
    </w:p>
    <w:p w14:paraId="7A858BE7" w14:textId="2F04BB08" w:rsidR="001A1939" w:rsidRPr="00166A3B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</w:pPr>
      <w:r w:rsidRPr="00166A3B">
        <w:t xml:space="preserve">Jeżeli Umowa lub Regulamin nie zastrzegają dla dokonania czynności </w:t>
      </w:r>
      <w:r w:rsidR="009F62FE" w:rsidRPr="00166A3B">
        <w:t xml:space="preserve">określonej </w:t>
      </w:r>
      <w:r w:rsidRPr="00166A3B">
        <w:t>formy pod rygorem nieważności, Strony dopuszczają możliwość komunikowania się:</w:t>
      </w:r>
    </w:p>
    <w:p w14:paraId="70551819" w14:textId="3B2DB1E2" w:rsidR="001A1939" w:rsidRPr="00166A3B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166A3B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166A3B">
        <w:rPr>
          <w:rFonts w:eastAsia="Times New Roman" w:cs="Times New Roman"/>
          <w:lang w:eastAsia="pl-PL"/>
        </w:rPr>
        <w:t>odbioru</w:t>
      </w:r>
      <w:r w:rsidR="009F62FE" w:rsidRPr="00166A3B">
        <w:rPr>
          <w:rFonts w:eastAsia="Times New Roman" w:cs="Times New Roman"/>
          <w:lang w:eastAsia="pl-PL"/>
        </w:rPr>
        <w:t xml:space="preserve"> lub</w:t>
      </w:r>
    </w:p>
    <w:p w14:paraId="0B8A689A" w14:textId="59814FAC" w:rsidR="001A1939" w:rsidRPr="00166A3B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166A3B">
        <w:rPr>
          <w:rFonts w:ascii="Calibri" w:hAnsi="Calibri" w:cs="Calibri"/>
        </w:rPr>
        <w:t xml:space="preserve">w formie elektronicznej – za pomocą wiadomości e-mail wskazany w </w:t>
      </w:r>
      <w:r w:rsidR="007E75F1" w:rsidRPr="00166A3B">
        <w:rPr>
          <w:rFonts w:ascii="Calibri" w:hAnsi="Calibri" w:cs="Calibri"/>
        </w:rPr>
        <w:t>R</w:t>
      </w:r>
      <w:r w:rsidRPr="00166A3B">
        <w:rPr>
          <w:rFonts w:ascii="Calibri" w:hAnsi="Calibri" w:cs="Calibri"/>
        </w:rPr>
        <w:t xml:space="preserve">ozdziale </w:t>
      </w:r>
      <w:r w:rsidR="00BA5F85" w:rsidRPr="00166A3B">
        <w:rPr>
          <w:rFonts w:ascii="Calibri" w:hAnsi="Calibri" w:cs="Calibri"/>
        </w:rPr>
        <w:fldChar w:fldCharType="begin"/>
      </w:r>
      <w:r w:rsidR="00BA5F85" w:rsidRPr="00166A3B">
        <w:rPr>
          <w:rFonts w:ascii="Calibri" w:hAnsi="Calibri" w:cs="Calibri"/>
        </w:rPr>
        <w:instrText xml:space="preserve"> REF _Ref52630162 \n \h </w:instrText>
      </w:r>
      <w:r w:rsidR="004E2D42" w:rsidRPr="00166A3B">
        <w:rPr>
          <w:rFonts w:ascii="Calibri" w:hAnsi="Calibri" w:cs="Calibri"/>
        </w:rPr>
        <w:instrText xml:space="preserve"> \* MERGEFORMAT </w:instrText>
      </w:r>
      <w:r w:rsidR="00BA5F85" w:rsidRPr="00166A3B">
        <w:rPr>
          <w:rFonts w:ascii="Calibri" w:hAnsi="Calibri" w:cs="Calibri"/>
        </w:rPr>
      </w:r>
      <w:r w:rsidR="00BA5F85" w:rsidRPr="00166A3B">
        <w:rPr>
          <w:rFonts w:ascii="Calibri" w:hAnsi="Calibri" w:cs="Calibri"/>
        </w:rPr>
        <w:fldChar w:fldCharType="separate"/>
      </w:r>
      <w:r w:rsidR="004A22D1" w:rsidRPr="00166A3B">
        <w:rPr>
          <w:rFonts w:ascii="Calibri" w:hAnsi="Calibri" w:cs="Calibri"/>
        </w:rPr>
        <w:t>IV</w:t>
      </w:r>
      <w:r w:rsidR="00BA5F85" w:rsidRPr="00166A3B">
        <w:rPr>
          <w:rFonts w:ascii="Calibri" w:hAnsi="Calibri" w:cs="Calibri"/>
        </w:rPr>
        <w:fldChar w:fldCharType="end"/>
      </w:r>
      <w:r w:rsidR="00BA5F85" w:rsidRPr="00166A3B">
        <w:rPr>
          <w:rFonts w:ascii="Calibri" w:hAnsi="Calibri" w:cs="Calibri"/>
        </w:rPr>
        <w:t xml:space="preserve"> pkt </w:t>
      </w:r>
      <w:r w:rsidR="00BA5F85" w:rsidRPr="00166A3B">
        <w:rPr>
          <w:rFonts w:ascii="Calibri" w:hAnsi="Calibri" w:cs="Calibri"/>
        </w:rPr>
        <w:fldChar w:fldCharType="begin"/>
      </w:r>
      <w:r w:rsidR="00BA5F85" w:rsidRPr="00166A3B">
        <w:rPr>
          <w:rFonts w:ascii="Calibri" w:hAnsi="Calibri" w:cs="Calibri"/>
        </w:rPr>
        <w:instrText xml:space="preserve"> REF _Ref52633966 \n \h </w:instrText>
      </w:r>
      <w:r w:rsidR="004E2D42" w:rsidRPr="00166A3B">
        <w:rPr>
          <w:rFonts w:ascii="Calibri" w:hAnsi="Calibri" w:cs="Calibri"/>
        </w:rPr>
        <w:instrText xml:space="preserve"> \* MERGEFORMAT </w:instrText>
      </w:r>
      <w:r w:rsidR="00BA5F85" w:rsidRPr="00166A3B">
        <w:rPr>
          <w:rFonts w:ascii="Calibri" w:hAnsi="Calibri" w:cs="Calibri"/>
        </w:rPr>
      </w:r>
      <w:r w:rsidR="00BA5F85" w:rsidRPr="00166A3B">
        <w:rPr>
          <w:rFonts w:ascii="Calibri" w:hAnsi="Calibri" w:cs="Calibri"/>
        </w:rPr>
        <w:fldChar w:fldCharType="separate"/>
      </w:r>
      <w:r w:rsidR="004A22D1" w:rsidRPr="00166A3B">
        <w:rPr>
          <w:rFonts w:ascii="Calibri" w:hAnsi="Calibri" w:cs="Calibri"/>
        </w:rPr>
        <w:t>4.1</w:t>
      </w:r>
      <w:r w:rsidR="00BA5F85" w:rsidRPr="00166A3B">
        <w:rPr>
          <w:rFonts w:ascii="Calibri" w:hAnsi="Calibri" w:cs="Calibri"/>
        </w:rPr>
        <w:fldChar w:fldCharType="end"/>
      </w:r>
      <w:r w:rsidR="00BA5F85" w:rsidRPr="00166A3B">
        <w:rPr>
          <w:rFonts w:ascii="Calibri" w:hAnsi="Calibri" w:cs="Calibri"/>
        </w:rPr>
        <w:t xml:space="preserve"> ust. </w:t>
      </w:r>
      <w:r w:rsidR="008B32AF" w:rsidRPr="00166A3B">
        <w:rPr>
          <w:rFonts w:ascii="Calibri" w:hAnsi="Calibri" w:cs="Calibri"/>
        </w:rPr>
        <w:t>2</w:t>
      </w:r>
      <w:r w:rsidRPr="00166A3B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166A3B">
        <w:rPr>
          <w:rFonts w:ascii="Calibri" w:hAnsi="Calibri" w:cs="Calibri"/>
        </w:rPr>
        <w:t>odręcznym</w:t>
      </w:r>
      <w:r w:rsidRPr="00166A3B">
        <w:rPr>
          <w:rFonts w:ascii="Calibri" w:hAnsi="Calibri" w:cs="Calibri"/>
        </w:rPr>
        <w:t xml:space="preserve"> i zeskanowane. </w:t>
      </w:r>
    </w:p>
    <w:p w14:paraId="57DB969D" w14:textId="77777777" w:rsidR="001A1939" w:rsidRPr="00166A3B" w:rsidRDefault="001A1939" w:rsidP="001A1939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r w:rsidRPr="00166A3B">
        <w:rPr>
          <w:rFonts w:cstheme="majorHAnsi"/>
        </w:rPr>
        <w:t>Adres siedziby i adresy e-mail do kontaktu w przypadku Wnioskodawców i Wykonawców wskazano odpowiednio we Wniosku i Umowie.</w:t>
      </w:r>
      <w:bookmarkEnd w:id="173"/>
    </w:p>
    <w:p w14:paraId="5BD97F70" w14:textId="00BDF457" w:rsidR="00544F54" w:rsidRPr="00166A3B" w:rsidRDefault="00544F54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66A3B">
        <w:t>NCBR zwraca się do Wnioskodawcy o dokonanie uzupełnień, poprawień i wyjaśnień w formie elektronicznej</w:t>
      </w:r>
      <w:r w:rsidR="00954DB7" w:rsidRPr="00166A3B">
        <w:t xml:space="preserve"> lub w formie pisemnej, jeśli osoby działające w imieniu Wykonawcy nie dysponują kwalifikowanym podpisem elektronicznym</w:t>
      </w:r>
      <w:r w:rsidRPr="00166A3B">
        <w:t>. NCBR może się zwrócić do Wnioskodawcy o dokonanie uzupełnień, poprawień i wyjaśnień w innej formie, w tym z wykorzystaniem środków bezpośredniego porozumiewania się na odległość, przy czym z takiej czynności sporządza się pisemną notatkę dołączaną do dokumentacji postępowania</w:t>
      </w:r>
      <w:r w:rsidR="00A52994" w:rsidRPr="00166A3B">
        <w:t>.</w:t>
      </w:r>
    </w:p>
    <w:p w14:paraId="1E2DE77E" w14:textId="0D539DCD" w:rsidR="001A1939" w:rsidRPr="00166A3B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66A3B">
        <w:rPr>
          <w:rFonts w:cstheme="majorBid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166A3B" w:rsidRDefault="00BC0F5C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74" w:name="_Hlk53784712"/>
      <w:r w:rsidRPr="00166A3B">
        <w:rPr>
          <w:rFonts w:cstheme="majorBid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74"/>
    <w:p w14:paraId="62169A2C" w14:textId="7C37960D" w:rsidR="001A1939" w:rsidRPr="00166A3B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66A3B">
        <w:rPr>
          <w:rFonts w:cstheme="majorBidi"/>
        </w:rPr>
        <w:t xml:space="preserve">Pozostałe zasady dotyczące komunikacji Stron określone zostały odpowiednimi postanowieniami Regulaminu lub Umowy. </w:t>
      </w:r>
    </w:p>
    <w:p w14:paraId="7B84792A" w14:textId="77777777" w:rsidR="00DE3579" w:rsidRPr="00166A3B" w:rsidRDefault="00DE3579" w:rsidP="009A26C0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2966786F" w14:textId="4341003F" w:rsidR="00AF1E81" w:rsidRPr="00166A3B" w:rsidRDefault="001A1939" w:rsidP="0076449E">
      <w:pPr>
        <w:pStyle w:val="Nagwek1"/>
      </w:pPr>
      <w:bookmarkStart w:id="175" w:name="_Ref52633642"/>
      <w:bookmarkStart w:id="176" w:name="_Toc53762103"/>
      <w:bookmarkStart w:id="177" w:name="_Toc69201434"/>
      <w:bookmarkStart w:id="178" w:name="_Toc70262459"/>
      <w:bookmarkStart w:id="179" w:name="_Toc75287943"/>
      <w:r w:rsidRPr="00166A3B">
        <w:lastRenderedPageBreak/>
        <w:t>Ocena Wniosków</w:t>
      </w:r>
      <w:r w:rsidR="00F15BEA" w:rsidRPr="00166A3B">
        <w:t xml:space="preserve"> i Lista Rankingowa</w:t>
      </w:r>
      <w:bookmarkEnd w:id="175"/>
      <w:bookmarkEnd w:id="176"/>
      <w:bookmarkEnd w:id="177"/>
      <w:bookmarkEnd w:id="178"/>
      <w:bookmarkEnd w:id="179"/>
    </w:p>
    <w:p w14:paraId="061F9720" w14:textId="4F2B00EB" w:rsidR="00525C19" w:rsidRPr="00166A3B" w:rsidRDefault="00CC7E1B" w:rsidP="0076449E">
      <w:pPr>
        <w:pStyle w:val="Nagwek2"/>
      </w:pPr>
      <w:bookmarkStart w:id="180" w:name="_Toc54726762"/>
      <w:bookmarkStart w:id="181" w:name="_Toc54726763"/>
      <w:bookmarkStart w:id="182" w:name="_Toc54726764"/>
      <w:bookmarkStart w:id="183" w:name="_Toc69201435"/>
      <w:bookmarkStart w:id="184" w:name="_Toc70262460"/>
      <w:bookmarkStart w:id="185" w:name="_Toc75287944"/>
      <w:bookmarkStart w:id="186" w:name="_Ref509216013"/>
      <w:bookmarkStart w:id="187" w:name="_Ref53669403"/>
      <w:bookmarkStart w:id="188" w:name="_Ref52633645"/>
      <w:bookmarkStart w:id="189" w:name="_Ref52646015"/>
      <w:bookmarkStart w:id="190" w:name="_Ref52646363"/>
      <w:bookmarkEnd w:id="180"/>
      <w:bookmarkEnd w:id="181"/>
      <w:bookmarkEnd w:id="182"/>
      <w:r w:rsidRPr="00166A3B">
        <w:t>Postanowienia ogólne</w:t>
      </w:r>
      <w:bookmarkEnd w:id="183"/>
      <w:bookmarkEnd w:id="184"/>
      <w:bookmarkEnd w:id="185"/>
    </w:p>
    <w:p w14:paraId="10CF08B7" w14:textId="25495575" w:rsidR="00525C19" w:rsidRPr="00166A3B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166A3B">
        <w:t xml:space="preserve">NCBR prowadzi ocenę Wniosków w ramach danego </w:t>
      </w:r>
      <w:r w:rsidR="0009384D" w:rsidRPr="00166A3B">
        <w:t>Strumieni</w:t>
      </w:r>
      <w:r w:rsidR="00875798" w:rsidRPr="00166A3B">
        <w:t>a</w:t>
      </w:r>
      <w:r w:rsidRPr="00166A3B">
        <w:t xml:space="preserve"> zgodnie z zasadami określonymi w pkt </w:t>
      </w:r>
      <w:r w:rsidRPr="00166A3B">
        <w:fldChar w:fldCharType="begin"/>
      </w:r>
      <w:r w:rsidRPr="00166A3B">
        <w:instrText xml:space="preserve"> REF _Ref54726722 \r \h </w:instrText>
      </w:r>
      <w:r w:rsidR="004E2D42" w:rsidRPr="00166A3B">
        <w:instrText xml:space="preserve"> \* MERGEFORMAT </w:instrText>
      </w:r>
      <w:r w:rsidRPr="00166A3B">
        <w:fldChar w:fldCharType="separate"/>
      </w:r>
      <w:r w:rsidR="004A22D1" w:rsidRPr="00166A3B">
        <w:t>6.2</w:t>
      </w:r>
      <w:r w:rsidRPr="00166A3B">
        <w:fldChar w:fldCharType="end"/>
      </w:r>
      <w:r w:rsidRPr="00166A3B">
        <w:t xml:space="preserve"> do </w:t>
      </w:r>
      <w:r w:rsidRPr="00166A3B">
        <w:fldChar w:fldCharType="begin"/>
      </w:r>
      <w:r w:rsidRPr="00166A3B">
        <w:instrText xml:space="preserve"> REF _Ref52647539 \n \h </w:instrText>
      </w:r>
      <w:r w:rsidR="004E2D42" w:rsidRPr="00166A3B">
        <w:instrText xml:space="preserve"> \* MERGEFORMAT </w:instrText>
      </w:r>
      <w:r w:rsidRPr="00166A3B">
        <w:fldChar w:fldCharType="separate"/>
      </w:r>
      <w:r w:rsidR="004A22D1" w:rsidRPr="00166A3B">
        <w:t>6.4</w:t>
      </w:r>
      <w:r w:rsidRPr="00166A3B">
        <w:fldChar w:fldCharType="end"/>
      </w:r>
      <w:r w:rsidRPr="00166A3B">
        <w:t xml:space="preserve"> Regulaminu oraz w </w:t>
      </w:r>
      <w:r w:rsidR="00A65A55" w:rsidRPr="00166A3B">
        <w:t>Załączni</w:t>
      </w:r>
      <w:r w:rsidRPr="00166A3B">
        <w:t>ku nr 5 do Regulaminu.</w:t>
      </w:r>
      <w:r w:rsidR="00AD3B7C" w:rsidRPr="00166A3B">
        <w:t xml:space="preserve"> W przypadku złożenia przez Wnioskodawcę dwóch Wniosków dla różnych </w:t>
      </w:r>
      <w:r w:rsidR="007456F6" w:rsidRPr="00166A3B">
        <w:t>Strumieni</w:t>
      </w:r>
      <w:r w:rsidR="00AD3B7C" w:rsidRPr="00166A3B">
        <w:t>, ocena jest prowadzona dla nich odrębnie.</w:t>
      </w:r>
    </w:p>
    <w:p w14:paraId="1E3E476D" w14:textId="4F123477" w:rsidR="00525C19" w:rsidRPr="00166A3B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166A3B">
        <w:t xml:space="preserve">NCBR prowadzi ocenę wskazaną w pkt </w:t>
      </w:r>
      <w:r w:rsidRPr="00166A3B">
        <w:fldChar w:fldCharType="begin"/>
      </w:r>
      <w:r w:rsidRPr="00166A3B">
        <w:instrText xml:space="preserve"> REF _Ref54726722 \r \h </w:instrText>
      </w:r>
      <w:r w:rsidR="004E2D42" w:rsidRPr="00166A3B">
        <w:instrText xml:space="preserve"> \* MERGEFORMAT </w:instrText>
      </w:r>
      <w:r w:rsidRPr="00166A3B">
        <w:fldChar w:fldCharType="separate"/>
      </w:r>
      <w:r w:rsidR="004A22D1" w:rsidRPr="00166A3B">
        <w:t>6.2</w:t>
      </w:r>
      <w:r w:rsidRPr="00166A3B">
        <w:fldChar w:fldCharType="end"/>
      </w:r>
      <w:r w:rsidRPr="00166A3B">
        <w:t xml:space="preserve"> do </w:t>
      </w:r>
      <w:r w:rsidRPr="00166A3B">
        <w:fldChar w:fldCharType="begin"/>
      </w:r>
      <w:r w:rsidRPr="00166A3B">
        <w:instrText xml:space="preserve"> REF _Ref52647539 \n \h </w:instrText>
      </w:r>
      <w:r w:rsidR="004E2D42" w:rsidRPr="00166A3B">
        <w:instrText xml:space="preserve"> \* MERGEFORMAT </w:instrText>
      </w:r>
      <w:r w:rsidRPr="00166A3B">
        <w:fldChar w:fldCharType="separate"/>
      </w:r>
      <w:r w:rsidR="004A22D1" w:rsidRPr="00166A3B">
        <w:t>6.4</w:t>
      </w:r>
      <w:r w:rsidRPr="00166A3B">
        <w:fldChar w:fldCharType="end"/>
      </w:r>
      <w:r w:rsidRPr="00166A3B">
        <w:t xml:space="preserve"> we wskazanej w Regulaminie kolejności. </w:t>
      </w:r>
      <w:r w:rsidR="74A3C2B8" w:rsidRPr="00166A3B">
        <w:t>NCBR</w:t>
      </w:r>
      <w:r w:rsidRPr="00166A3B">
        <w:t xml:space="preserve"> może podjąć decyzję o zmianie kolejności oceny </w:t>
      </w:r>
      <w:r w:rsidR="00F679A8" w:rsidRPr="00166A3B">
        <w:t xml:space="preserve">(w tym zacząć od oceny merytorycznej Wniosku) </w:t>
      </w:r>
      <w:r w:rsidRPr="00166A3B">
        <w:t xml:space="preserve">lub </w:t>
      </w:r>
      <w:r w:rsidR="00F679A8" w:rsidRPr="00166A3B">
        <w:t xml:space="preserve">o </w:t>
      </w:r>
      <w:r w:rsidRPr="00166A3B">
        <w:t xml:space="preserve">prowadzeniu oceny Wniosku równolegle przez pryzmat ocen wskazanych w pkt </w:t>
      </w:r>
      <w:r w:rsidRPr="00166A3B">
        <w:fldChar w:fldCharType="begin"/>
      </w:r>
      <w:r w:rsidRPr="00166A3B">
        <w:instrText xml:space="preserve"> REF _Ref54726722 \r \h </w:instrText>
      </w:r>
      <w:r w:rsidR="004E2D42" w:rsidRPr="00166A3B">
        <w:instrText xml:space="preserve"> \* MERGEFORMAT </w:instrText>
      </w:r>
      <w:r w:rsidRPr="00166A3B">
        <w:fldChar w:fldCharType="separate"/>
      </w:r>
      <w:r w:rsidR="004A22D1" w:rsidRPr="00166A3B">
        <w:t>6.2</w:t>
      </w:r>
      <w:r w:rsidRPr="00166A3B">
        <w:fldChar w:fldCharType="end"/>
      </w:r>
      <w:r w:rsidRPr="00166A3B">
        <w:t xml:space="preserve"> do </w:t>
      </w:r>
      <w:r w:rsidRPr="00166A3B">
        <w:fldChar w:fldCharType="begin"/>
      </w:r>
      <w:r w:rsidRPr="00166A3B">
        <w:instrText xml:space="preserve"> REF _Ref52647539 \n \h </w:instrText>
      </w:r>
      <w:r w:rsidR="004E2D42" w:rsidRPr="00166A3B">
        <w:instrText xml:space="preserve"> \* MERGEFORMAT </w:instrText>
      </w:r>
      <w:r w:rsidRPr="00166A3B">
        <w:fldChar w:fldCharType="separate"/>
      </w:r>
      <w:r w:rsidR="004A22D1" w:rsidRPr="00166A3B">
        <w:t>6.4</w:t>
      </w:r>
      <w:r w:rsidRPr="00166A3B">
        <w:fldChar w:fldCharType="end"/>
      </w:r>
      <w:r w:rsidRPr="00166A3B">
        <w:t>.</w:t>
      </w:r>
      <w:r w:rsidR="00AB0321" w:rsidRPr="00166A3B">
        <w:t xml:space="preserve"> O ile Wniosek nie podlega odrzuceniu, każdy Wniosek musi być zbadany w pełnym zakresie określonym w pkt </w:t>
      </w:r>
      <w:r w:rsidRPr="00166A3B">
        <w:fldChar w:fldCharType="begin"/>
      </w:r>
      <w:r w:rsidRPr="00166A3B">
        <w:instrText xml:space="preserve"> REF _Ref54726722 \r \h </w:instrText>
      </w:r>
      <w:r w:rsidR="004E2D42" w:rsidRPr="00166A3B">
        <w:instrText xml:space="preserve"> \* MERGEFORMAT </w:instrText>
      </w:r>
      <w:r w:rsidRPr="00166A3B">
        <w:fldChar w:fldCharType="separate"/>
      </w:r>
      <w:r w:rsidR="004A22D1" w:rsidRPr="00166A3B">
        <w:t>6.2</w:t>
      </w:r>
      <w:r w:rsidRPr="00166A3B">
        <w:fldChar w:fldCharType="end"/>
      </w:r>
      <w:r w:rsidR="00AB0321" w:rsidRPr="00166A3B">
        <w:t xml:space="preserve"> do </w:t>
      </w:r>
      <w:r w:rsidRPr="00166A3B">
        <w:fldChar w:fldCharType="begin"/>
      </w:r>
      <w:r w:rsidRPr="00166A3B">
        <w:instrText xml:space="preserve"> REF _Ref52647539 \n \h </w:instrText>
      </w:r>
      <w:r w:rsidR="004E2D42" w:rsidRPr="00166A3B">
        <w:instrText xml:space="preserve"> \* MERGEFORMAT </w:instrText>
      </w:r>
      <w:r w:rsidRPr="00166A3B">
        <w:fldChar w:fldCharType="separate"/>
      </w:r>
      <w:r w:rsidR="004A22D1" w:rsidRPr="00166A3B">
        <w:t>6.4</w:t>
      </w:r>
      <w:r w:rsidRPr="00166A3B">
        <w:fldChar w:fldCharType="end"/>
      </w:r>
      <w:r w:rsidR="00AB0321" w:rsidRPr="00166A3B">
        <w:t>.</w:t>
      </w:r>
    </w:p>
    <w:p w14:paraId="5905C21C" w14:textId="58282551" w:rsidR="001B1B1B" w:rsidRPr="00166A3B" w:rsidRDefault="63A7295B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166A3B">
        <w:t>NCBR</w:t>
      </w:r>
      <w:r w:rsidR="00E37A13" w:rsidRPr="00166A3B">
        <w:t xml:space="preserve"> może zdecydować, że j</w:t>
      </w:r>
      <w:r w:rsidR="00525C19" w:rsidRPr="00166A3B">
        <w:t xml:space="preserve">eśli w wyniku oceny formalnej albo oceny wskazanej w pkt </w:t>
      </w:r>
      <w:r w:rsidR="00E37A13" w:rsidRPr="00166A3B">
        <w:fldChar w:fldCharType="begin"/>
      </w:r>
      <w:r w:rsidR="00E37A13" w:rsidRPr="00166A3B">
        <w:instrText xml:space="preserve"> REF _Ref54726951 \r \h </w:instrText>
      </w:r>
      <w:r w:rsidR="004E2D42" w:rsidRPr="00166A3B">
        <w:instrText xml:space="preserve"> \* MERGEFORMAT </w:instrText>
      </w:r>
      <w:r w:rsidR="00E37A13" w:rsidRPr="00166A3B">
        <w:fldChar w:fldCharType="separate"/>
      </w:r>
      <w:r w:rsidR="004A22D1" w:rsidRPr="00166A3B">
        <w:t>6.3</w:t>
      </w:r>
      <w:r w:rsidR="00E37A13" w:rsidRPr="00166A3B">
        <w:fldChar w:fldCharType="end"/>
      </w:r>
      <w:r w:rsidR="00525C19" w:rsidRPr="00166A3B">
        <w:t xml:space="preserve"> zostanie ustalone, że Wniosek podlega odrzuceniu, </w:t>
      </w:r>
      <w:r w:rsidR="00E37A13" w:rsidRPr="00166A3B">
        <w:t>to</w:t>
      </w:r>
      <w:r w:rsidR="001B1B1B" w:rsidRPr="00166A3B">
        <w:t xml:space="preserve"> wedle wyboru </w:t>
      </w:r>
      <w:r w:rsidR="46E18C2C" w:rsidRPr="00166A3B">
        <w:t>NCBR</w:t>
      </w:r>
      <w:r w:rsidR="001B1B1B" w:rsidRPr="00166A3B">
        <w:t>:</w:t>
      </w:r>
    </w:p>
    <w:p w14:paraId="22D40BA2" w14:textId="42B0DD9B" w:rsidR="001B1B1B" w:rsidRPr="00166A3B" w:rsidRDefault="00525C19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166A3B">
        <w:t>nie poddaje się go</w:t>
      </w:r>
      <w:r w:rsidR="00F679A8" w:rsidRPr="00166A3B">
        <w:t xml:space="preserve"> lub wstrzymuje się</w:t>
      </w:r>
      <w:r w:rsidRPr="00166A3B">
        <w:t xml:space="preserve"> dalsz</w:t>
      </w:r>
      <w:r w:rsidR="00F679A8" w:rsidRPr="00166A3B">
        <w:t>ą</w:t>
      </w:r>
      <w:r w:rsidRPr="00166A3B">
        <w:t xml:space="preserve"> ocen</w:t>
      </w:r>
      <w:r w:rsidR="00F679A8" w:rsidRPr="00166A3B">
        <w:t>ę</w:t>
      </w:r>
      <w:r w:rsidRPr="00166A3B">
        <w:t xml:space="preserve"> przez pryzmat pozostałych </w:t>
      </w:r>
      <w:r w:rsidR="60EB144D" w:rsidRPr="00166A3B">
        <w:t>K</w:t>
      </w:r>
      <w:r w:rsidRPr="00166A3B">
        <w:t>ryteriów</w:t>
      </w:r>
      <w:r w:rsidR="001B1B1B" w:rsidRPr="00166A3B">
        <w:t>,</w:t>
      </w:r>
    </w:p>
    <w:p w14:paraId="0F694AB6" w14:textId="6C68FC54" w:rsidR="00525C19" w:rsidRPr="00166A3B" w:rsidRDefault="001B1B1B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166A3B">
        <w:t>poddaje się go dalszej ocenie</w:t>
      </w:r>
      <w:r w:rsidR="00525C19" w:rsidRPr="00166A3B">
        <w:t>.</w:t>
      </w:r>
    </w:p>
    <w:p w14:paraId="38272242" w14:textId="400F22DD" w:rsidR="0004269C" w:rsidRPr="00166A3B" w:rsidRDefault="00CE126E" w:rsidP="0076449E">
      <w:pPr>
        <w:pStyle w:val="Nagwek2"/>
      </w:pPr>
      <w:bookmarkStart w:id="191" w:name="_Ref54726722"/>
      <w:bookmarkStart w:id="192" w:name="_Toc53762104"/>
      <w:bookmarkStart w:id="193" w:name="_Toc69201436"/>
      <w:bookmarkStart w:id="194" w:name="_Toc70262461"/>
      <w:bookmarkStart w:id="195" w:name="_Toc75287945"/>
      <w:r w:rsidRPr="00166A3B">
        <w:t>Ocena formalna</w:t>
      </w:r>
      <w:r w:rsidR="000D2A59" w:rsidRPr="00166A3B">
        <w:t xml:space="preserve"> Wniosków</w:t>
      </w:r>
      <w:r w:rsidR="00A130F3" w:rsidRPr="00166A3B">
        <w:t xml:space="preserve"> </w:t>
      </w:r>
      <w:r w:rsidR="66DE5E7A" w:rsidRPr="00166A3B">
        <w:t>i zasady ogólne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</w:p>
    <w:p w14:paraId="505A0E39" w14:textId="5DEBB617" w:rsidR="00B41024" w:rsidRPr="00166A3B" w:rsidRDefault="0004269C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r w:rsidRPr="00166A3B">
        <w:rPr>
          <w:rFonts w:cstheme="majorBidi"/>
        </w:rPr>
        <w:t xml:space="preserve">Kwalifikacja do uczestnictwa w </w:t>
      </w:r>
      <w:r w:rsidR="008E703A" w:rsidRPr="00166A3B">
        <w:rPr>
          <w:rFonts w:cstheme="majorBidi"/>
        </w:rPr>
        <w:t xml:space="preserve">Postępowaniu </w:t>
      </w:r>
      <w:r w:rsidRPr="00166A3B">
        <w:rPr>
          <w:rFonts w:cstheme="majorBidi"/>
        </w:rPr>
        <w:t xml:space="preserve">polegać będzie na weryfikacji i ocenie Wniosków pod względem </w:t>
      </w:r>
      <w:r w:rsidR="2A67D1F3" w:rsidRPr="00166A3B">
        <w:rPr>
          <w:rFonts w:cstheme="majorBidi"/>
        </w:rPr>
        <w:t xml:space="preserve">spełniania </w:t>
      </w:r>
      <w:r w:rsidR="005CF5CF" w:rsidRPr="00166A3B">
        <w:rPr>
          <w:rFonts w:cstheme="majorBidi"/>
        </w:rPr>
        <w:t>Wymagań</w:t>
      </w:r>
      <w:r w:rsidR="00900982" w:rsidRPr="00166A3B">
        <w:rPr>
          <w:rFonts w:cstheme="majorBidi"/>
        </w:rPr>
        <w:t xml:space="preserve"> Formalnych</w:t>
      </w:r>
      <w:r w:rsidRPr="00166A3B">
        <w:rPr>
          <w:rFonts w:cstheme="majorBidi"/>
        </w:rPr>
        <w:t>.</w:t>
      </w:r>
      <w:r w:rsidR="00BD7586" w:rsidRPr="00166A3B">
        <w:rPr>
          <w:rFonts w:cstheme="majorBidi"/>
        </w:rPr>
        <w:t xml:space="preserve"> Ocena </w:t>
      </w:r>
      <w:r w:rsidR="00BB37CD" w:rsidRPr="00166A3B">
        <w:rPr>
          <w:rFonts w:cstheme="majorBidi"/>
        </w:rPr>
        <w:t>f</w:t>
      </w:r>
      <w:r w:rsidR="003E7E3E" w:rsidRPr="00166A3B">
        <w:rPr>
          <w:rFonts w:cstheme="majorBidi"/>
        </w:rPr>
        <w:t xml:space="preserve">ormalna Wniosków </w:t>
      </w:r>
      <w:r w:rsidR="00415F65" w:rsidRPr="00166A3B">
        <w:rPr>
          <w:rFonts w:cstheme="majorBidi"/>
        </w:rPr>
        <w:t>może być</w:t>
      </w:r>
      <w:r w:rsidR="003E7E3E" w:rsidRPr="00166A3B">
        <w:rPr>
          <w:rFonts w:cstheme="majorBidi"/>
        </w:rPr>
        <w:t xml:space="preserve"> dokonywana </w:t>
      </w:r>
      <w:r w:rsidR="004E4FAF" w:rsidRPr="00166A3B">
        <w:rPr>
          <w:rFonts w:cstheme="majorBidi"/>
        </w:rPr>
        <w:t xml:space="preserve">wedle wyboru NCBR </w:t>
      </w:r>
      <w:r w:rsidR="00415F65" w:rsidRPr="00166A3B">
        <w:rPr>
          <w:rFonts w:cstheme="majorBidi"/>
        </w:rPr>
        <w:t xml:space="preserve">zarówno przez Zespół Oceniający jak i </w:t>
      </w:r>
      <w:r w:rsidR="003E7E3E" w:rsidRPr="00166A3B">
        <w:rPr>
          <w:rFonts w:cstheme="majorBidi"/>
        </w:rPr>
        <w:t>przez pracowników</w:t>
      </w:r>
      <w:r w:rsidR="00C209FD" w:rsidRPr="00166A3B">
        <w:rPr>
          <w:rFonts w:cstheme="majorBidi"/>
        </w:rPr>
        <w:t xml:space="preserve"> i współpracowników</w:t>
      </w:r>
      <w:r w:rsidR="003E7E3E" w:rsidRPr="00166A3B">
        <w:rPr>
          <w:rFonts w:cstheme="majorBidi"/>
        </w:rPr>
        <w:t xml:space="preserve"> NCBR.</w:t>
      </w:r>
    </w:p>
    <w:p w14:paraId="26E09AF8" w14:textId="38FA4530" w:rsidR="0004269C" w:rsidRPr="00166A3B" w:rsidRDefault="00B41024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bookmarkStart w:id="196" w:name="_Ref509216015"/>
      <w:r w:rsidRPr="00166A3B">
        <w:rPr>
          <w:rFonts w:cstheme="majorBidi"/>
        </w:rPr>
        <w:t xml:space="preserve">Weryfikacja następuje na podstawie informacji zawartych we Wniosku oraz </w:t>
      </w:r>
      <w:r w:rsidR="00753A20" w:rsidRPr="00166A3B">
        <w:rPr>
          <w:rFonts w:cstheme="majorBidi"/>
        </w:rPr>
        <w:t>w publicznie dostępnych rejestrach</w:t>
      </w:r>
      <w:r w:rsidR="00DE3579" w:rsidRPr="00166A3B">
        <w:rPr>
          <w:rFonts w:cstheme="majorBidi"/>
        </w:rPr>
        <w:t xml:space="preserve">, odrębnie dla każdego </w:t>
      </w:r>
      <w:r w:rsidR="0009384D" w:rsidRPr="00166A3B">
        <w:rPr>
          <w:rFonts w:cstheme="majorBidi"/>
        </w:rPr>
        <w:t>Strumieni</w:t>
      </w:r>
      <w:r w:rsidR="00246F95" w:rsidRPr="00166A3B">
        <w:rPr>
          <w:rFonts w:cstheme="majorBidi"/>
        </w:rPr>
        <w:t>a</w:t>
      </w:r>
      <w:r w:rsidR="00753A20" w:rsidRPr="00166A3B">
        <w:rPr>
          <w:rFonts w:cstheme="majorBidi"/>
        </w:rPr>
        <w:t xml:space="preserve">. </w:t>
      </w:r>
      <w:r w:rsidRPr="00166A3B">
        <w:rPr>
          <w:rFonts w:cstheme="majorBidi"/>
        </w:rPr>
        <w:t>W ramach</w:t>
      </w:r>
      <w:r w:rsidR="0004269C" w:rsidRPr="00166A3B">
        <w:rPr>
          <w:rFonts w:cstheme="majorBidi"/>
        </w:rPr>
        <w:t xml:space="preserve"> </w:t>
      </w:r>
      <w:bookmarkStart w:id="197" w:name="_Hlk57332498"/>
      <w:r w:rsidR="00F36726" w:rsidRPr="00166A3B">
        <w:rPr>
          <w:rFonts w:cstheme="majorBidi"/>
        </w:rPr>
        <w:t xml:space="preserve">oceny w zakresie Wymogów Formalnych </w:t>
      </w:r>
      <w:bookmarkEnd w:id="197"/>
      <w:r w:rsidRPr="00166A3B">
        <w:rPr>
          <w:rFonts w:cstheme="majorBidi"/>
        </w:rPr>
        <w:t>NCBR</w:t>
      </w:r>
      <w:r w:rsidR="00900982" w:rsidRPr="00166A3B">
        <w:rPr>
          <w:rFonts w:cstheme="majorBidi"/>
        </w:rPr>
        <w:t xml:space="preserve"> weryfikuje</w:t>
      </w:r>
      <w:r w:rsidR="00F36726" w:rsidRPr="00166A3B">
        <w:rPr>
          <w:rFonts w:cstheme="majorBidi"/>
        </w:rPr>
        <w:t xml:space="preserve"> czy</w:t>
      </w:r>
      <w:r w:rsidRPr="00166A3B">
        <w:rPr>
          <w:rFonts w:cstheme="majorBidi"/>
        </w:rPr>
        <w:t>:</w:t>
      </w:r>
      <w:bookmarkEnd w:id="196"/>
    </w:p>
    <w:p w14:paraId="23AB2819" w14:textId="2182F65D" w:rsidR="00B41024" w:rsidRPr="00166A3B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66A3B">
        <w:rPr>
          <w:rFonts w:cstheme="majorBidi"/>
        </w:rPr>
        <w:t xml:space="preserve"> Wnioskodawca spełnia kryterium podmiotowe wskazane w </w:t>
      </w:r>
      <w:r w:rsidR="007E75F1" w:rsidRPr="00166A3B">
        <w:rPr>
          <w:rFonts w:cstheme="majorBidi"/>
        </w:rPr>
        <w:t>R</w:t>
      </w:r>
      <w:r w:rsidRPr="00166A3B">
        <w:rPr>
          <w:rFonts w:cstheme="majorBidi"/>
        </w:rPr>
        <w:t xml:space="preserve">ozdziale </w:t>
      </w:r>
      <w:r w:rsidRPr="00166A3B">
        <w:rPr>
          <w:rFonts w:cstheme="majorBidi"/>
        </w:rPr>
        <w:fldChar w:fldCharType="begin"/>
      </w:r>
      <w:r w:rsidRPr="00166A3B">
        <w:rPr>
          <w:rFonts w:cstheme="majorBidi"/>
        </w:rPr>
        <w:instrText xml:space="preserve"> REF _Ref509207570 \r \h </w:instrText>
      </w:r>
      <w:r w:rsidR="0040046F" w:rsidRPr="00166A3B">
        <w:rPr>
          <w:rFonts w:cstheme="majorBidi"/>
        </w:rPr>
        <w:instrText xml:space="preserve"> \* MERGEFORMAT </w:instrText>
      </w:r>
      <w:r w:rsidRPr="00166A3B">
        <w:rPr>
          <w:rFonts w:cstheme="majorBidi"/>
        </w:rPr>
      </w:r>
      <w:r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II</w:t>
      </w:r>
      <w:r w:rsidRPr="00166A3B">
        <w:rPr>
          <w:rFonts w:cstheme="majorBidi"/>
        </w:rPr>
        <w:fldChar w:fldCharType="end"/>
      </w:r>
      <w:r w:rsidR="00C366AB" w:rsidRPr="00166A3B">
        <w:rPr>
          <w:rFonts w:cstheme="majorBidi"/>
        </w:rPr>
        <w:t>;</w:t>
      </w:r>
    </w:p>
    <w:p w14:paraId="782E0977" w14:textId="09BEB681" w:rsidR="00753A20" w:rsidRPr="00166A3B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66A3B">
        <w:rPr>
          <w:rFonts w:cstheme="majorBidi"/>
        </w:rPr>
        <w:t xml:space="preserve"> Wniosek jest kompletny i spełnia </w:t>
      </w:r>
      <w:r w:rsidR="6FA4B80B" w:rsidRPr="00166A3B">
        <w:rPr>
          <w:rFonts w:cstheme="majorBidi"/>
        </w:rPr>
        <w:t>Wymagania</w:t>
      </w:r>
      <w:r w:rsidRPr="00166A3B">
        <w:rPr>
          <w:rFonts w:cstheme="majorBidi"/>
        </w:rPr>
        <w:t xml:space="preserve"> wskazane w </w:t>
      </w:r>
      <w:r w:rsidR="00C366AB" w:rsidRPr="00166A3B">
        <w:rPr>
          <w:rFonts w:cstheme="majorBidi"/>
        </w:rPr>
        <w:t>R</w:t>
      </w:r>
      <w:r w:rsidRPr="00166A3B">
        <w:rPr>
          <w:rFonts w:cstheme="majorBidi"/>
        </w:rPr>
        <w:t xml:space="preserve">ozdziale </w:t>
      </w:r>
      <w:r w:rsidR="001A1939" w:rsidRPr="00166A3B">
        <w:rPr>
          <w:rFonts w:cstheme="majorBidi"/>
        </w:rPr>
        <w:fldChar w:fldCharType="begin"/>
      </w:r>
      <w:r w:rsidR="001A1939" w:rsidRPr="00166A3B">
        <w:rPr>
          <w:rFonts w:cstheme="majorBidi"/>
        </w:rPr>
        <w:instrText xml:space="preserve"> REF _Ref52630162 \n \h </w:instrText>
      </w:r>
      <w:r w:rsidR="004E2D42" w:rsidRPr="00166A3B">
        <w:rPr>
          <w:rFonts w:cstheme="majorBidi"/>
        </w:rPr>
        <w:instrText xml:space="preserve"> \* MERGEFORMAT </w:instrText>
      </w:r>
      <w:r w:rsidR="001A1939" w:rsidRPr="00166A3B">
        <w:rPr>
          <w:rFonts w:cstheme="majorBidi"/>
        </w:rPr>
      </w:r>
      <w:r w:rsidR="001A1939"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IV</w:t>
      </w:r>
      <w:r w:rsidR="001A1939" w:rsidRPr="00166A3B">
        <w:rPr>
          <w:rFonts w:cstheme="majorBidi"/>
        </w:rPr>
        <w:fldChar w:fldCharType="end"/>
      </w:r>
      <w:r w:rsidRPr="00166A3B">
        <w:rPr>
          <w:rFonts w:cstheme="majorBidi"/>
        </w:rPr>
        <w:t xml:space="preserve"> pkt </w:t>
      </w:r>
      <w:r w:rsidRPr="00166A3B">
        <w:rPr>
          <w:rFonts w:cstheme="majorBidi"/>
        </w:rPr>
        <w:fldChar w:fldCharType="begin"/>
      </w:r>
      <w:r w:rsidRPr="00166A3B">
        <w:rPr>
          <w:rFonts w:cstheme="majorBidi"/>
        </w:rPr>
        <w:instrText xml:space="preserve"> REF _Ref509210067 \r \h </w:instrText>
      </w:r>
      <w:r w:rsidR="0040046F" w:rsidRPr="00166A3B">
        <w:rPr>
          <w:rFonts w:cstheme="majorBidi"/>
        </w:rPr>
        <w:instrText xml:space="preserve"> \* MERGEFORMAT </w:instrText>
      </w:r>
      <w:r w:rsidRPr="00166A3B">
        <w:rPr>
          <w:rFonts w:cstheme="majorBidi"/>
        </w:rPr>
      </w:r>
      <w:r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4.2</w:t>
      </w:r>
      <w:r w:rsidRPr="00166A3B">
        <w:rPr>
          <w:rFonts w:cstheme="majorBidi"/>
        </w:rPr>
        <w:fldChar w:fldCharType="end"/>
      </w:r>
      <w:r w:rsidR="00C366AB" w:rsidRPr="00166A3B">
        <w:rPr>
          <w:rFonts w:cstheme="majorBidi"/>
        </w:rPr>
        <w:t>;</w:t>
      </w:r>
    </w:p>
    <w:p w14:paraId="192E17E3" w14:textId="58482B98" w:rsidR="00753A20" w:rsidRPr="00166A3B" w:rsidRDefault="009E7EAD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66A3B">
        <w:rPr>
          <w:rFonts w:cstheme="majorBidi"/>
        </w:rPr>
        <w:t xml:space="preserve"> W</w:t>
      </w:r>
      <w:r w:rsidR="00753A20" w:rsidRPr="00166A3B">
        <w:rPr>
          <w:rFonts w:cstheme="majorBidi"/>
        </w:rPr>
        <w:t xml:space="preserve">niosek został złożony w formie i terminie wskazanych w </w:t>
      </w:r>
      <w:r w:rsidR="00C366AB" w:rsidRPr="00166A3B">
        <w:rPr>
          <w:rFonts w:cstheme="majorBidi"/>
        </w:rPr>
        <w:t>R</w:t>
      </w:r>
      <w:r w:rsidR="00753A20" w:rsidRPr="00166A3B">
        <w:rPr>
          <w:rFonts w:cstheme="majorBidi"/>
        </w:rPr>
        <w:t>ozdziale</w:t>
      </w:r>
      <w:r w:rsidR="001A1939" w:rsidRPr="00166A3B">
        <w:rPr>
          <w:rFonts w:cstheme="majorBidi"/>
        </w:rPr>
        <w:t xml:space="preserve"> </w:t>
      </w:r>
      <w:r w:rsidR="001A1939" w:rsidRPr="00166A3B">
        <w:rPr>
          <w:rFonts w:cstheme="majorBidi"/>
        </w:rPr>
        <w:fldChar w:fldCharType="begin"/>
      </w:r>
      <w:r w:rsidR="001A1939" w:rsidRPr="00166A3B">
        <w:rPr>
          <w:rFonts w:cstheme="majorBidi"/>
        </w:rPr>
        <w:instrText xml:space="preserve"> REF _Ref52630162 \n \h </w:instrText>
      </w:r>
      <w:r w:rsidR="004E2D42" w:rsidRPr="00166A3B">
        <w:rPr>
          <w:rFonts w:cstheme="majorBidi"/>
        </w:rPr>
        <w:instrText xml:space="preserve"> \* MERGEFORMAT </w:instrText>
      </w:r>
      <w:r w:rsidR="001A1939" w:rsidRPr="00166A3B">
        <w:rPr>
          <w:rFonts w:cstheme="majorBidi"/>
        </w:rPr>
      </w:r>
      <w:r w:rsidR="001A1939"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IV</w:t>
      </w:r>
      <w:r w:rsidR="001A1939" w:rsidRPr="00166A3B">
        <w:rPr>
          <w:rFonts w:cstheme="majorBidi"/>
        </w:rPr>
        <w:fldChar w:fldCharType="end"/>
      </w:r>
      <w:r w:rsidR="00753A20" w:rsidRPr="00166A3B">
        <w:rPr>
          <w:rFonts w:cstheme="majorBidi"/>
        </w:rPr>
        <w:t xml:space="preserve"> pkt </w:t>
      </w:r>
      <w:r w:rsidR="00753A20" w:rsidRPr="00166A3B">
        <w:rPr>
          <w:rFonts w:cstheme="majorBidi"/>
        </w:rPr>
        <w:fldChar w:fldCharType="begin"/>
      </w:r>
      <w:r w:rsidR="00753A20" w:rsidRPr="00166A3B">
        <w:rPr>
          <w:rFonts w:cstheme="majorBidi"/>
        </w:rPr>
        <w:instrText xml:space="preserve"> REF _Ref509206746 \r \h </w:instrText>
      </w:r>
      <w:r w:rsidR="0040046F" w:rsidRPr="00166A3B">
        <w:rPr>
          <w:rFonts w:cstheme="majorBidi"/>
        </w:rPr>
        <w:instrText xml:space="preserve"> \* MERGEFORMAT </w:instrText>
      </w:r>
      <w:r w:rsidR="00753A20" w:rsidRPr="00166A3B">
        <w:rPr>
          <w:rFonts w:cstheme="majorBidi"/>
        </w:rPr>
      </w:r>
      <w:r w:rsidR="00753A20"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4.3</w:t>
      </w:r>
      <w:r w:rsidR="00753A20" w:rsidRPr="00166A3B">
        <w:rPr>
          <w:rFonts w:cstheme="majorBidi"/>
        </w:rPr>
        <w:fldChar w:fldCharType="end"/>
      </w:r>
      <w:r w:rsidR="00C366AB" w:rsidRPr="00166A3B">
        <w:rPr>
          <w:rFonts w:cstheme="majorBidi"/>
        </w:rPr>
        <w:t>;</w:t>
      </w:r>
    </w:p>
    <w:p w14:paraId="0EB2CEC2" w14:textId="063AE8A0" w:rsidR="00900982" w:rsidRPr="00166A3B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66A3B">
        <w:rPr>
          <w:rFonts w:cstheme="majorBidi"/>
        </w:rPr>
        <w:t xml:space="preserve"> Wnioskodawca złożył oświadczenie o </w:t>
      </w:r>
      <w:r w:rsidR="00B22E9C" w:rsidRPr="00166A3B">
        <w:rPr>
          <w:rFonts w:cstheme="majorBidi"/>
        </w:rPr>
        <w:t>braku podstaw do wykluczenia z</w:t>
      </w:r>
      <w:r w:rsidR="0029074E" w:rsidRPr="00166A3B">
        <w:rPr>
          <w:rFonts w:cstheme="majorBidi"/>
        </w:rPr>
        <w:t> </w:t>
      </w:r>
      <w:r w:rsidR="00B22E9C" w:rsidRPr="00166A3B">
        <w:rPr>
          <w:rFonts w:cstheme="majorBidi"/>
        </w:rPr>
        <w:t xml:space="preserve">Postępowania, o których mowa w </w:t>
      </w:r>
      <w:r w:rsidR="00C366AB" w:rsidRPr="00166A3B">
        <w:rPr>
          <w:rFonts w:cstheme="majorBidi"/>
        </w:rPr>
        <w:t xml:space="preserve">Rozdziale </w:t>
      </w:r>
      <w:r w:rsidR="00B22E9C" w:rsidRPr="00166A3B">
        <w:rPr>
          <w:rFonts w:cstheme="majorBidi"/>
        </w:rPr>
        <w:fldChar w:fldCharType="begin"/>
      </w:r>
      <w:r w:rsidR="00B22E9C" w:rsidRPr="00166A3B">
        <w:rPr>
          <w:rFonts w:cstheme="majorBidi"/>
        </w:rPr>
        <w:instrText xml:space="preserve"> REF _Ref509207570 \n \h </w:instrText>
      </w:r>
      <w:r w:rsidR="00A64121" w:rsidRPr="00166A3B">
        <w:rPr>
          <w:rFonts w:cstheme="majorBidi"/>
        </w:rPr>
        <w:instrText xml:space="preserve"> \* MERGEFORMAT </w:instrText>
      </w:r>
      <w:r w:rsidR="00B22E9C" w:rsidRPr="00166A3B">
        <w:rPr>
          <w:rFonts w:cstheme="majorBidi"/>
        </w:rPr>
      </w:r>
      <w:r w:rsidR="00B22E9C"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II</w:t>
      </w:r>
      <w:r w:rsidR="00B22E9C" w:rsidRPr="00166A3B">
        <w:rPr>
          <w:rFonts w:cstheme="majorBidi"/>
        </w:rPr>
        <w:fldChar w:fldCharType="end"/>
      </w:r>
      <w:r w:rsidR="00B22E9C" w:rsidRPr="00166A3B">
        <w:rPr>
          <w:rFonts w:cstheme="majorBidi"/>
        </w:rPr>
        <w:t xml:space="preserve"> pkt </w:t>
      </w:r>
      <w:r w:rsidR="00900982" w:rsidRPr="00166A3B">
        <w:rPr>
          <w:rFonts w:cstheme="majorBidi"/>
        </w:rPr>
        <w:fldChar w:fldCharType="begin"/>
      </w:r>
      <w:r w:rsidR="00900982" w:rsidRPr="00166A3B">
        <w:rPr>
          <w:rFonts w:cstheme="majorBidi"/>
        </w:rPr>
        <w:instrText xml:space="preserve"> REF _Ref52542639 \n \h </w:instrText>
      </w:r>
      <w:r w:rsidR="004E2D42" w:rsidRPr="00166A3B">
        <w:rPr>
          <w:rFonts w:cstheme="majorBidi"/>
        </w:rPr>
        <w:instrText xml:space="preserve"> \* MERGEFORMAT </w:instrText>
      </w:r>
      <w:r w:rsidR="00900982" w:rsidRPr="00166A3B">
        <w:rPr>
          <w:rFonts w:cstheme="majorBidi"/>
        </w:rPr>
      </w:r>
      <w:r w:rsidR="00900982"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2.2</w:t>
      </w:r>
      <w:r w:rsidR="00900982" w:rsidRPr="00166A3B">
        <w:rPr>
          <w:rFonts w:cstheme="majorBidi"/>
        </w:rPr>
        <w:fldChar w:fldCharType="end"/>
      </w:r>
      <w:r w:rsidR="00B22E9C" w:rsidRPr="00166A3B">
        <w:rPr>
          <w:rFonts w:cstheme="majorBidi"/>
        </w:rPr>
        <w:t xml:space="preserve"> ust. </w:t>
      </w:r>
      <w:r w:rsidR="00B22E9C" w:rsidRPr="00166A3B">
        <w:rPr>
          <w:rFonts w:cstheme="majorBidi"/>
        </w:rPr>
        <w:fldChar w:fldCharType="begin"/>
      </w:r>
      <w:r w:rsidR="00B22E9C" w:rsidRPr="00166A3B">
        <w:rPr>
          <w:rFonts w:cstheme="majorBidi"/>
        </w:rPr>
        <w:instrText xml:space="preserve"> REF _Ref511644867 \n \h </w:instrText>
      </w:r>
      <w:r w:rsidR="00A64121" w:rsidRPr="00166A3B">
        <w:rPr>
          <w:rFonts w:cstheme="majorBidi"/>
        </w:rPr>
        <w:instrText xml:space="preserve"> \* MERGEFORMAT </w:instrText>
      </w:r>
      <w:r w:rsidR="00B22E9C" w:rsidRPr="00166A3B">
        <w:rPr>
          <w:rFonts w:cstheme="majorBidi"/>
        </w:rPr>
      </w:r>
      <w:r w:rsidR="00B22E9C"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1</w:t>
      </w:r>
      <w:r w:rsidR="00B22E9C" w:rsidRPr="00166A3B">
        <w:rPr>
          <w:rFonts w:cstheme="majorBidi"/>
        </w:rPr>
        <w:fldChar w:fldCharType="end"/>
      </w:r>
      <w:r w:rsidR="00900982" w:rsidRPr="00166A3B">
        <w:rPr>
          <w:rFonts w:cstheme="majorBidi"/>
        </w:rPr>
        <w:t>;</w:t>
      </w:r>
    </w:p>
    <w:p w14:paraId="1CA2650D" w14:textId="41ABE4A1" w:rsidR="00574DA2" w:rsidRPr="00166A3B" w:rsidRDefault="00066E6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66A3B">
        <w:rPr>
          <w:rFonts w:cstheme="majorBidi"/>
        </w:rPr>
        <w:t xml:space="preserve">Rozwiązanie opisane Wnioskiem </w:t>
      </w:r>
      <w:r w:rsidR="00900982" w:rsidRPr="00166A3B">
        <w:rPr>
          <w:rFonts w:cstheme="majorBidi"/>
        </w:rPr>
        <w:t>przyporządkowano do Krajowej Inteligentnej Specjalizacji</w:t>
      </w:r>
      <w:r w:rsidR="00574DA2" w:rsidRPr="00166A3B">
        <w:rPr>
          <w:rFonts w:cstheme="majorBidi"/>
        </w:rPr>
        <w:t>;</w:t>
      </w:r>
    </w:p>
    <w:p w14:paraId="6305109D" w14:textId="63C699F1" w:rsidR="00A14C37" w:rsidRPr="00166A3B" w:rsidRDefault="00574DA2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166A3B">
        <w:rPr>
          <w:rFonts w:cstheme="majorBidi"/>
        </w:rPr>
        <w:t>nie zachodzą po</w:t>
      </w:r>
      <w:r w:rsidR="00AF6FCD" w:rsidRPr="00166A3B">
        <w:rPr>
          <w:rFonts w:cstheme="majorBidi"/>
        </w:rPr>
        <w:t>d</w:t>
      </w:r>
      <w:r w:rsidRPr="00166A3B">
        <w:rPr>
          <w:rFonts w:cstheme="majorBidi"/>
        </w:rPr>
        <w:t xml:space="preserve">stawy odrzucenia Wniosku zgodnie z ust. </w:t>
      </w:r>
      <w:r w:rsidRPr="00166A3B">
        <w:rPr>
          <w:rFonts w:cstheme="majorBidi"/>
        </w:rPr>
        <w:fldChar w:fldCharType="begin"/>
      </w:r>
      <w:r w:rsidRPr="00166A3B">
        <w:rPr>
          <w:rFonts w:cstheme="majorBidi"/>
        </w:rPr>
        <w:instrText xml:space="preserve"> REF _Ref52545404 \n \h </w:instrText>
      </w:r>
      <w:r w:rsidR="004E2D42" w:rsidRPr="00166A3B">
        <w:rPr>
          <w:rFonts w:cstheme="majorBidi"/>
        </w:rPr>
        <w:instrText xml:space="preserve"> \* MERGEFORMAT </w:instrText>
      </w:r>
      <w:r w:rsidRPr="00166A3B">
        <w:rPr>
          <w:rFonts w:cstheme="majorBidi"/>
        </w:rPr>
      </w:r>
      <w:r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6</w:t>
      </w:r>
      <w:r w:rsidRPr="00166A3B">
        <w:rPr>
          <w:rFonts w:cstheme="majorBidi"/>
        </w:rPr>
        <w:fldChar w:fldCharType="end"/>
      </w:r>
      <w:r w:rsidR="00C366AB" w:rsidRPr="00166A3B">
        <w:rPr>
          <w:rFonts w:cstheme="majorBidi"/>
        </w:rPr>
        <w:t>.</w:t>
      </w:r>
    </w:p>
    <w:p w14:paraId="7C43746B" w14:textId="27083FA0" w:rsidR="00061C21" w:rsidRPr="00166A3B" w:rsidRDefault="00C152D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166A3B">
        <w:rPr>
          <w:b/>
          <w:bCs/>
        </w:rPr>
        <w:t>W przypadku stwierdzenia oczywistej omyłki pisarskiej lub rachunkowej NCBR dokonuje sprostowania oczywistej omyłki, niepowodującej istotnej modyfikacji</w:t>
      </w:r>
      <w:r w:rsidR="00A43FA8" w:rsidRPr="00166A3B">
        <w:rPr>
          <w:b/>
          <w:bCs/>
        </w:rPr>
        <w:t xml:space="preserve"> W</w:t>
      </w:r>
      <w:r w:rsidRPr="00166A3B">
        <w:rPr>
          <w:b/>
          <w:bCs/>
        </w:rPr>
        <w:t xml:space="preserve">niosku, o czym </w:t>
      </w:r>
      <w:r w:rsidR="00A43FA8" w:rsidRPr="00166A3B">
        <w:rPr>
          <w:b/>
          <w:bCs/>
        </w:rPr>
        <w:t>po</w:t>
      </w:r>
      <w:r w:rsidRPr="00166A3B">
        <w:rPr>
          <w:b/>
          <w:bCs/>
        </w:rPr>
        <w:t>informuje Wnioskodawcę</w:t>
      </w:r>
      <w:r w:rsidR="001810D4" w:rsidRPr="00166A3B">
        <w:rPr>
          <w:b/>
          <w:bCs/>
        </w:rPr>
        <w:t>.</w:t>
      </w:r>
      <w:r w:rsidR="00061C21" w:rsidRPr="00166A3B">
        <w:rPr>
          <w:b/>
          <w:bCs/>
        </w:rPr>
        <w:t xml:space="preserve"> </w:t>
      </w:r>
      <w:r w:rsidR="00061C21" w:rsidRPr="00166A3B">
        <w:t xml:space="preserve">W przypadku mnożenia lub sumowania wynagrodzeń lub cen jednostkowych i liczby jednostek miar przyjmuje się następujący sposób postępowania: </w:t>
      </w:r>
    </w:p>
    <w:p w14:paraId="05CFECB7" w14:textId="77777777" w:rsidR="00061C21" w:rsidRPr="00166A3B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166A3B">
        <w:rPr>
          <w:rFonts w:cstheme="minorHAnsi"/>
        </w:rPr>
        <w:t>jeżeli obliczone wynagrodzenie nie odpowiada iloczynowi wynagrodzeń jednostkowych oraz liczby jednostek miar, przyjmuje się, że prawidłowo podano liczbę jednostek miar oraz cenę jednostkową a błędnie podano wynik mnożenia;</w:t>
      </w:r>
    </w:p>
    <w:p w14:paraId="61355FBD" w14:textId="26CC4716" w:rsidR="00061C21" w:rsidRPr="00166A3B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166A3B">
        <w:rPr>
          <w:rFonts w:cstheme="minorHAnsi"/>
        </w:rPr>
        <w:t>jeżeli obliczone wynagrodzenie nie odpowiada sumie wynagrodzeń za składowe danej części zamówienia, przyjmuje się, że prawidłowo podano wynagrodzenia składowe a błędnie podano wynik sumowania.</w:t>
      </w:r>
    </w:p>
    <w:p w14:paraId="60BBC84A" w14:textId="02086FFC" w:rsidR="00ED2B6F" w:rsidRPr="00166A3B" w:rsidRDefault="0004269C" w:rsidP="39A7861B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b/>
          <w:bCs/>
        </w:rPr>
      </w:pPr>
      <w:bookmarkStart w:id="198" w:name="_Ref52646367"/>
      <w:bookmarkStart w:id="199" w:name="_Hlk53784930"/>
      <w:r w:rsidRPr="00166A3B">
        <w:t xml:space="preserve">W razie stwierdzenia braków </w:t>
      </w:r>
      <w:r w:rsidR="00EA723E" w:rsidRPr="00166A3B">
        <w:t xml:space="preserve">lub błędów </w:t>
      </w:r>
      <w:r w:rsidRPr="00166A3B">
        <w:t xml:space="preserve">w zakresie </w:t>
      </w:r>
      <w:r w:rsidR="005CF5CF" w:rsidRPr="00166A3B">
        <w:t>Wymagań</w:t>
      </w:r>
      <w:r w:rsidR="00574DA2" w:rsidRPr="00166A3B">
        <w:t xml:space="preserve"> Formalnych </w:t>
      </w:r>
      <w:r w:rsidR="38709F6B" w:rsidRPr="00166A3B">
        <w:t>lub innych błędów</w:t>
      </w:r>
      <w:r w:rsidR="00B60EA4" w:rsidRPr="00166A3B">
        <w:t xml:space="preserve"> </w:t>
      </w:r>
      <w:r w:rsidRPr="00166A3B">
        <w:t xml:space="preserve">we Wniosku, NCBR wzywa Wnioskodawcę do uzupełnienia </w:t>
      </w:r>
      <w:r w:rsidR="00EA723E" w:rsidRPr="00166A3B">
        <w:t xml:space="preserve">lub poprawy </w:t>
      </w:r>
      <w:r w:rsidR="00317572" w:rsidRPr="00166A3B">
        <w:t xml:space="preserve">danej części </w:t>
      </w:r>
      <w:r w:rsidRPr="00166A3B">
        <w:t>Wniosku</w:t>
      </w:r>
      <w:r w:rsidR="006B35D5" w:rsidRPr="00166A3B">
        <w:t xml:space="preserve"> </w:t>
      </w:r>
      <w:r w:rsidRPr="00166A3B">
        <w:t>w terminie</w:t>
      </w:r>
      <w:r w:rsidR="00876A1E" w:rsidRPr="00166A3B">
        <w:t xml:space="preserve"> </w:t>
      </w:r>
      <w:r w:rsidR="00746ED0" w:rsidRPr="00166A3B">
        <w:t>wyznaczonym</w:t>
      </w:r>
      <w:r w:rsidR="00876A1E" w:rsidRPr="00166A3B">
        <w:t xml:space="preserve"> przez NCBR i </w:t>
      </w:r>
      <w:r w:rsidR="00746ED0" w:rsidRPr="00166A3B">
        <w:t xml:space="preserve">nie krótszym niż </w:t>
      </w:r>
      <w:r w:rsidR="00B766E6" w:rsidRPr="00166A3B">
        <w:t xml:space="preserve">5 </w:t>
      </w:r>
      <w:r w:rsidRPr="00166A3B">
        <w:t>dni</w:t>
      </w:r>
      <w:r w:rsidR="00150948" w:rsidRPr="00166A3B">
        <w:t xml:space="preserve"> </w:t>
      </w:r>
      <w:r w:rsidR="00DF1FF6" w:rsidRPr="00166A3B">
        <w:t xml:space="preserve">kalendarzowych </w:t>
      </w:r>
      <w:r w:rsidR="00150948" w:rsidRPr="00166A3B">
        <w:t xml:space="preserve">od dnia doręczenia wezwania do uzupełnienia braków </w:t>
      </w:r>
      <w:r w:rsidR="00477361" w:rsidRPr="00166A3B">
        <w:t xml:space="preserve">lub poprawy błędów </w:t>
      </w:r>
      <w:r w:rsidRPr="00166A3B">
        <w:t xml:space="preserve">pod rygorem </w:t>
      </w:r>
      <w:r w:rsidR="003645E1" w:rsidRPr="00166A3B">
        <w:t xml:space="preserve">odrzucenia Wniosku przez </w:t>
      </w:r>
      <w:r w:rsidR="277CAF08" w:rsidRPr="00166A3B">
        <w:t>NCBR</w:t>
      </w:r>
      <w:r w:rsidRPr="00166A3B">
        <w:t>.</w:t>
      </w:r>
      <w:r w:rsidR="00B177B9" w:rsidRPr="00166A3B">
        <w:t xml:space="preserve"> Uzupełnienie braków </w:t>
      </w:r>
      <w:r w:rsidR="00EA723E" w:rsidRPr="00166A3B">
        <w:t xml:space="preserve">lub usunięcie błędów </w:t>
      </w:r>
      <w:r w:rsidR="00B177B9" w:rsidRPr="00166A3B">
        <w:t xml:space="preserve">następuje w formie </w:t>
      </w:r>
      <w:r w:rsidR="00511AB3" w:rsidRPr="00166A3B">
        <w:t xml:space="preserve">wskazanej </w:t>
      </w:r>
      <w:r w:rsidR="00430079" w:rsidRPr="00166A3B">
        <w:t>przez Centrum</w:t>
      </w:r>
      <w:r w:rsidR="00B177B9" w:rsidRPr="00166A3B">
        <w:t>.</w:t>
      </w:r>
      <w:r w:rsidR="002D5A1E" w:rsidRPr="00166A3B">
        <w:t xml:space="preserve"> W przypadku bezskutecznego upływu wyznaczonego terminu, </w:t>
      </w:r>
      <w:r w:rsidR="21539AD5" w:rsidRPr="00166A3B">
        <w:t>NCBR</w:t>
      </w:r>
      <w:r w:rsidR="004E4FAF" w:rsidRPr="00166A3B">
        <w:t xml:space="preserve"> </w:t>
      </w:r>
      <w:r w:rsidR="003645E1" w:rsidRPr="00166A3B">
        <w:t>odrzuca Wniosek</w:t>
      </w:r>
      <w:r w:rsidR="002D5A1E" w:rsidRPr="00166A3B">
        <w:t>.</w:t>
      </w:r>
      <w:r w:rsidR="00317572" w:rsidRPr="00166A3B">
        <w:t xml:space="preserve"> W </w:t>
      </w:r>
      <w:r w:rsidR="00317572" w:rsidRPr="00166A3B">
        <w:lastRenderedPageBreak/>
        <w:t xml:space="preserve">uzasadnionych przypadkach </w:t>
      </w:r>
      <w:r w:rsidR="62493BD3" w:rsidRPr="00166A3B">
        <w:t>NCBR</w:t>
      </w:r>
      <w:r w:rsidR="00317572" w:rsidRPr="00166A3B">
        <w:t xml:space="preserve"> może indywidu</w:t>
      </w:r>
      <w:r w:rsidR="00C366AB" w:rsidRPr="00166A3B">
        <w:t>a</w:t>
      </w:r>
      <w:r w:rsidR="00317572" w:rsidRPr="00166A3B">
        <w:t xml:space="preserve">lnie przedłużyć termin na uzupełnienie braków. </w:t>
      </w:r>
    </w:p>
    <w:p w14:paraId="44FD4C2F" w14:textId="68E4F573" w:rsidR="00ED2B6F" w:rsidRPr="00166A3B" w:rsidRDefault="00ED2B6F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166A3B">
        <w:t>Jeśli Wnioskodawca nie przedłożył dokumentów lub oświadczeń składanych w Postępowaniu lub są one niekompletne lub zawierają błędy, NCBR wzywa Wnioskodawcę odpowiednio do ich złożenia, poprawienia lub uzupełnienia w wyznaczonym terminie, chyba że:</w:t>
      </w:r>
    </w:p>
    <w:p w14:paraId="636889A5" w14:textId="77777777" w:rsidR="00ED2B6F" w:rsidRPr="00166A3B" w:rsidRDefault="00ED2B6F" w:rsidP="00A30373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bookmarkStart w:id="200" w:name="mip51080708"/>
      <w:bookmarkEnd w:id="200"/>
      <w:r w:rsidRPr="00166A3B">
        <w:t>Wniosek podlega odrzuceniu bez względu na ich złożenie, uzupełnienie lub poprawienie lub</w:t>
      </w:r>
      <w:bookmarkStart w:id="201" w:name="mip51080709"/>
      <w:bookmarkEnd w:id="201"/>
    </w:p>
    <w:p w14:paraId="2D362E2A" w14:textId="7237D80E" w:rsidR="00ED2B6F" w:rsidRPr="00166A3B" w:rsidRDefault="00ED2B6F" w:rsidP="00A30373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r w:rsidRPr="00166A3B">
        <w:t>zachodzą przesłanki unieważnienia Postępowania.</w:t>
      </w:r>
    </w:p>
    <w:p w14:paraId="7E5CF0FF" w14:textId="3DE00968" w:rsidR="00ED2B6F" w:rsidRPr="00166A3B" w:rsidRDefault="00511AB3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b/>
          <w:bCs/>
        </w:rPr>
      </w:pPr>
      <w:r w:rsidRPr="00166A3B">
        <w:t xml:space="preserve">NCBR </w:t>
      </w:r>
      <w:r w:rsidR="601D2E86" w:rsidRPr="00166A3B">
        <w:t xml:space="preserve">na etapie Oceny Formalnej oraz na każdym innym etapie </w:t>
      </w:r>
      <w:r w:rsidR="7E4A48C7" w:rsidRPr="00166A3B">
        <w:t xml:space="preserve">oceny </w:t>
      </w:r>
      <w:r w:rsidRPr="00166A3B">
        <w:t>może wystąpić do Wnioskodawcy o złożenie wyjaśnień, w terminie nie krótszym niż 5 dni</w:t>
      </w:r>
      <w:r w:rsidR="003A6BC1" w:rsidRPr="00166A3B">
        <w:t xml:space="preserve"> kalendarzowych</w:t>
      </w:r>
      <w:r w:rsidR="003645E1" w:rsidRPr="00166A3B">
        <w:t xml:space="preserve"> (zdanie drugie stosuje się odpowiednio).</w:t>
      </w:r>
      <w:r w:rsidR="005F6C28" w:rsidRPr="00166A3B">
        <w:t xml:space="preserve"> </w:t>
      </w:r>
      <w:r w:rsidR="00FE476A" w:rsidRPr="00166A3B">
        <w:t xml:space="preserve">W przypadku niedokonania wyjaśnienia </w:t>
      </w:r>
      <w:r w:rsidR="00465053" w:rsidRPr="00166A3B">
        <w:t xml:space="preserve">w terminie </w:t>
      </w:r>
      <w:r w:rsidR="00FE476A" w:rsidRPr="00166A3B">
        <w:t>ocenie będzie podlegał Wniosek</w:t>
      </w:r>
      <w:r w:rsidR="006B35D5" w:rsidRPr="00166A3B">
        <w:t xml:space="preserve"> </w:t>
      </w:r>
      <w:r w:rsidR="00FE476A" w:rsidRPr="00166A3B">
        <w:t xml:space="preserve">jak w treści złożonej pierwotnie przez Wnioskodawcę. </w:t>
      </w:r>
      <w:r w:rsidR="00DE3579" w:rsidRPr="00166A3B">
        <w:t xml:space="preserve">NCBR może wystąpić o uzupełnienie braków formalnych </w:t>
      </w:r>
      <w:r w:rsidR="48DF6C3A" w:rsidRPr="00166A3B">
        <w:t>lub wyjaśnie</w:t>
      </w:r>
      <w:r w:rsidR="006A5228" w:rsidRPr="00166A3B">
        <w:t>ń</w:t>
      </w:r>
      <w:r w:rsidR="48DF6C3A" w:rsidRPr="00166A3B">
        <w:t xml:space="preserve"> </w:t>
      </w:r>
      <w:r w:rsidR="00DE3579" w:rsidRPr="00166A3B">
        <w:t>więcej niż raz.</w:t>
      </w:r>
      <w:bookmarkEnd w:id="198"/>
      <w:r w:rsidR="00423782" w:rsidRPr="00166A3B">
        <w:t xml:space="preserve"> </w:t>
      </w:r>
      <w:r w:rsidR="00D34D72" w:rsidRPr="00166A3B">
        <w:t>W celu usunięcia wątpliwości NCBR wskazuje, że</w:t>
      </w:r>
      <w:r w:rsidR="00423782" w:rsidRPr="00166A3B">
        <w:t xml:space="preserve"> może w szczególności wystąpić o uzupełnienie brak</w:t>
      </w:r>
      <w:r w:rsidR="00693F8A" w:rsidRPr="00166A3B">
        <w:t>ów</w:t>
      </w:r>
      <w:r w:rsidR="00423782" w:rsidRPr="00166A3B">
        <w:t xml:space="preserve"> formalnych Wniosku w przedmiocie uzasadnienia tajemnicy przedsiębiorstwa wskazanej w Rozdziale </w:t>
      </w:r>
      <w:r w:rsidR="0004269C" w:rsidRPr="00166A3B">
        <w:rPr>
          <w:rFonts w:cstheme="majorBidi"/>
        </w:rPr>
        <w:fldChar w:fldCharType="begin"/>
      </w:r>
      <w:r w:rsidR="0004269C" w:rsidRPr="00166A3B">
        <w:rPr>
          <w:rFonts w:cstheme="majorBidi"/>
        </w:rPr>
        <w:instrText xml:space="preserve"> REF _Ref52630162 \n \h  \* MERGEFORMAT </w:instrText>
      </w:r>
      <w:r w:rsidR="0004269C" w:rsidRPr="00166A3B">
        <w:rPr>
          <w:rFonts w:cstheme="majorBidi"/>
        </w:rPr>
      </w:r>
      <w:r w:rsidR="0004269C"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IV</w:t>
      </w:r>
      <w:r w:rsidR="0004269C" w:rsidRPr="00166A3B">
        <w:rPr>
          <w:rFonts w:cstheme="majorBidi"/>
        </w:rPr>
        <w:fldChar w:fldCharType="end"/>
      </w:r>
      <w:r w:rsidR="00423782" w:rsidRPr="00166A3B">
        <w:rPr>
          <w:rFonts w:cstheme="majorBidi"/>
        </w:rPr>
        <w:t xml:space="preserve"> pkt </w:t>
      </w:r>
      <w:r w:rsidR="0004269C" w:rsidRPr="00166A3B">
        <w:rPr>
          <w:rFonts w:cstheme="majorBidi"/>
        </w:rPr>
        <w:fldChar w:fldCharType="begin"/>
      </w:r>
      <w:r w:rsidR="0004269C" w:rsidRPr="00166A3B">
        <w:rPr>
          <w:rFonts w:cstheme="majorBidi"/>
        </w:rPr>
        <w:instrText xml:space="preserve"> REF _Ref509210067 \r \h  \* MERGEFORMAT </w:instrText>
      </w:r>
      <w:r w:rsidR="0004269C" w:rsidRPr="00166A3B">
        <w:rPr>
          <w:rFonts w:cstheme="majorBidi"/>
        </w:rPr>
      </w:r>
      <w:r w:rsidR="0004269C"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4.2</w:t>
      </w:r>
      <w:r w:rsidR="0004269C" w:rsidRPr="00166A3B">
        <w:rPr>
          <w:rFonts w:cstheme="majorBidi"/>
        </w:rPr>
        <w:fldChar w:fldCharType="end"/>
      </w:r>
      <w:r w:rsidR="00423782" w:rsidRPr="00166A3B">
        <w:rPr>
          <w:rFonts w:cstheme="majorBidi"/>
        </w:rPr>
        <w:t xml:space="preserve"> ust. 1</w:t>
      </w:r>
      <w:r w:rsidR="00242E0B" w:rsidRPr="00166A3B">
        <w:rPr>
          <w:rFonts w:cstheme="majorBidi"/>
        </w:rPr>
        <w:t>0</w:t>
      </w:r>
      <w:r w:rsidR="00423782" w:rsidRPr="00166A3B">
        <w:rPr>
          <w:rFonts w:cstheme="majorBidi"/>
        </w:rPr>
        <w:t xml:space="preserve"> oraz zobowiązania podmiotu trzeciego do udostępnienia zasobów dla potrzeb realizacji Przedsięwzięcia, w celu </w:t>
      </w:r>
      <w:r w:rsidR="00D34D72" w:rsidRPr="00166A3B">
        <w:rPr>
          <w:rFonts w:cstheme="majorBidi"/>
        </w:rPr>
        <w:t xml:space="preserve">doprowadzenia do </w:t>
      </w:r>
      <w:r w:rsidR="00423782" w:rsidRPr="00166A3B">
        <w:rPr>
          <w:rFonts w:cstheme="majorBidi"/>
        </w:rPr>
        <w:t>ich zgodności z wymogami Regulaminu.</w:t>
      </w:r>
      <w:bookmarkStart w:id="202" w:name="_Ref52545404"/>
      <w:bookmarkEnd w:id="199"/>
    </w:p>
    <w:p w14:paraId="0502BCF5" w14:textId="5EB7C2E1" w:rsidR="00415F65" w:rsidRPr="00166A3B" w:rsidRDefault="00415F6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bookmarkStart w:id="203" w:name="_Ref69222003"/>
      <w:r w:rsidRPr="00166A3B">
        <w:t xml:space="preserve">NCBR odrzuca Wniosek </w:t>
      </w:r>
      <w:r w:rsidR="00A96B04" w:rsidRPr="00166A3B">
        <w:t>w ramach oceny formalnej Wniosków</w:t>
      </w:r>
      <w:r w:rsidR="00465053" w:rsidRPr="00166A3B">
        <w:t xml:space="preserve"> w zakresie danego </w:t>
      </w:r>
      <w:r w:rsidR="0009384D" w:rsidRPr="00166A3B">
        <w:t>Strumieni</w:t>
      </w:r>
      <w:r w:rsidR="00436154" w:rsidRPr="00166A3B">
        <w:t>a</w:t>
      </w:r>
      <w:r w:rsidRPr="00166A3B">
        <w:t>, jeżeli:</w:t>
      </w:r>
      <w:bookmarkEnd w:id="203"/>
      <w:r w:rsidRPr="00166A3B">
        <w:t xml:space="preserve"> </w:t>
      </w:r>
      <w:bookmarkEnd w:id="202"/>
    </w:p>
    <w:p w14:paraId="5517C70A" w14:textId="6C6985F7" w:rsidR="00415F65" w:rsidRPr="00166A3B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66A3B">
        <w:t xml:space="preserve">treść Wniosku nie odpowiada </w:t>
      </w:r>
      <w:r w:rsidR="1D190E2A" w:rsidRPr="00166A3B">
        <w:t>Wymaganiom</w:t>
      </w:r>
      <w:r w:rsidRPr="00166A3B">
        <w:t xml:space="preserve"> wynikającym z treści Regulaminu lub jego </w:t>
      </w:r>
      <w:r w:rsidR="00A65A55" w:rsidRPr="00166A3B">
        <w:t>Załączni</w:t>
      </w:r>
      <w:r w:rsidRPr="00166A3B">
        <w:t xml:space="preserve">ków; </w:t>
      </w:r>
    </w:p>
    <w:p w14:paraId="66BA0C48" w14:textId="5F510B80" w:rsidR="00415F65" w:rsidRPr="00166A3B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66A3B">
        <w:t xml:space="preserve">proponowane przez Wnioskodawcę w danym </w:t>
      </w:r>
      <w:r w:rsidR="007456F6" w:rsidRPr="00166A3B">
        <w:t>Strumieniu</w:t>
      </w:r>
      <w:r w:rsidRPr="00166A3B">
        <w:t xml:space="preserve"> wynagrodzenie przekracza limit określony w</w:t>
      </w:r>
      <w:r w:rsidR="001801A7" w:rsidRPr="00166A3B">
        <w:t xml:space="preserve"> Rozdziale </w:t>
      </w:r>
      <w:r w:rsidR="001801A7" w:rsidRPr="00166A3B">
        <w:fldChar w:fldCharType="begin"/>
      </w:r>
      <w:r w:rsidR="001801A7" w:rsidRPr="00166A3B">
        <w:instrText xml:space="preserve"> REF _Ref52646295 \n \h </w:instrText>
      </w:r>
      <w:r w:rsidR="004E2D42" w:rsidRPr="00166A3B">
        <w:instrText xml:space="preserve"> \* MERGEFORMAT </w:instrText>
      </w:r>
      <w:r w:rsidR="001801A7" w:rsidRPr="00166A3B">
        <w:fldChar w:fldCharType="separate"/>
      </w:r>
      <w:r w:rsidR="004A22D1" w:rsidRPr="00166A3B">
        <w:t>X</w:t>
      </w:r>
      <w:r w:rsidR="001801A7" w:rsidRPr="00166A3B">
        <w:fldChar w:fldCharType="end"/>
      </w:r>
      <w:r w:rsidRPr="00166A3B">
        <w:t>;</w:t>
      </w:r>
    </w:p>
    <w:p w14:paraId="0A7620D1" w14:textId="77777777" w:rsidR="00415F65" w:rsidRPr="00166A3B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66A3B">
        <w:t xml:space="preserve">jego złożenie stanowi czyn nieuczciwej konkurencji w rozumieniu przepisów o zwalczaniu nieuczciwej konkurencji; </w:t>
      </w:r>
    </w:p>
    <w:p w14:paraId="70D5B2A9" w14:textId="27685429" w:rsidR="00415F65" w:rsidRPr="00166A3B" w:rsidRDefault="001801A7" w:rsidP="00E467D7">
      <w:pPr>
        <w:pStyle w:val="Akapitzlist"/>
        <w:numPr>
          <w:ilvl w:val="0"/>
          <w:numId w:val="30"/>
        </w:numPr>
        <w:spacing w:after="0"/>
        <w:jc w:val="both"/>
      </w:pPr>
      <w:r w:rsidRPr="00166A3B">
        <w:t xml:space="preserve">proponowane przez Wnioskodawcę w danym </w:t>
      </w:r>
      <w:r w:rsidR="007456F6" w:rsidRPr="00166A3B">
        <w:t>Strumieniu</w:t>
      </w:r>
      <w:r w:rsidRPr="00166A3B">
        <w:t xml:space="preserve"> wynagrodzenie </w:t>
      </w:r>
      <w:r w:rsidR="009B3BAB" w:rsidRPr="00166A3B">
        <w:t xml:space="preserve">jest </w:t>
      </w:r>
      <w:r w:rsidR="00415F65" w:rsidRPr="00166A3B">
        <w:t>rażąco niskie w stosunku do przedmiotu Przedsięwzięcia;</w:t>
      </w:r>
    </w:p>
    <w:p w14:paraId="5133FB33" w14:textId="631EF595" w:rsidR="00415F65" w:rsidRPr="00166A3B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66A3B">
        <w:t>zawiera błędy w obliczeniu wynagrodzenia</w:t>
      </w:r>
      <w:r w:rsidR="001801A7" w:rsidRPr="00166A3B">
        <w:t xml:space="preserve"> w danym </w:t>
      </w:r>
      <w:r w:rsidR="007456F6" w:rsidRPr="00166A3B">
        <w:t>Strumieniu</w:t>
      </w:r>
      <w:r w:rsidRPr="00166A3B">
        <w:t>, które nie podlegają usunięciu jako oczywist</w:t>
      </w:r>
      <w:r w:rsidR="1095F300" w:rsidRPr="00166A3B">
        <w:t>a</w:t>
      </w:r>
      <w:r w:rsidRPr="00166A3B">
        <w:t xml:space="preserve"> omyłk</w:t>
      </w:r>
      <w:r w:rsidR="37CB5536" w:rsidRPr="00166A3B">
        <w:t>a</w:t>
      </w:r>
      <w:r w:rsidRPr="00166A3B">
        <w:t>;</w:t>
      </w:r>
    </w:p>
    <w:p w14:paraId="5238AC77" w14:textId="77777777" w:rsidR="00415F65" w:rsidRPr="00166A3B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66A3B">
        <w:t>został złożony przez Wnioskodawcę wykluczonego z udziału w Postępowaniu;</w:t>
      </w:r>
    </w:p>
    <w:p w14:paraId="633D425F" w14:textId="01BA40AF" w:rsidR="00415F65" w:rsidRPr="00166A3B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66A3B">
        <w:t xml:space="preserve">Wnioskodawca nie uzupełni braków formalnych zgodnie z Rozdziałem </w:t>
      </w:r>
      <w:r w:rsidRPr="00166A3B">
        <w:fldChar w:fldCharType="begin"/>
      </w:r>
      <w:r w:rsidRPr="00166A3B">
        <w:instrText xml:space="preserve"> REF _Ref52633642 \n \h </w:instrText>
      </w:r>
      <w:r w:rsidR="004E2D42" w:rsidRPr="00166A3B">
        <w:instrText xml:space="preserve"> \* MERGEFORMAT </w:instrText>
      </w:r>
      <w:r w:rsidRPr="00166A3B">
        <w:fldChar w:fldCharType="separate"/>
      </w:r>
      <w:r w:rsidR="004A22D1" w:rsidRPr="00166A3B">
        <w:t>VI</w:t>
      </w:r>
      <w:r w:rsidRPr="00166A3B">
        <w:fldChar w:fldCharType="end"/>
      </w:r>
      <w:r w:rsidR="001801A7" w:rsidRPr="00166A3B">
        <w:t xml:space="preserve"> pkt </w:t>
      </w:r>
      <w:r w:rsidRPr="00166A3B">
        <w:fldChar w:fldCharType="begin"/>
      </w:r>
      <w:r w:rsidRPr="00166A3B">
        <w:instrText xml:space="preserve"> REF _Ref54726722 \r \h </w:instrText>
      </w:r>
      <w:r w:rsidR="004E2D42" w:rsidRPr="00166A3B">
        <w:instrText xml:space="preserve"> \* MERGEFORMAT </w:instrText>
      </w:r>
      <w:r w:rsidRPr="00166A3B">
        <w:fldChar w:fldCharType="separate"/>
      </w:r>
      <w:r w:rsidR="004A22D1" w:rsidRPr="00166A3B">
        <w:t>6.2</w:t>
      </w:r>
      <w:r w:rsidRPr="00166A3B">
        <w:fldChar w:fldCharType="end"/>
      </w:r>
      <w:r w:rsidR="00525C19" w:rsidRPr="00166A3B">
        <w:t xml:space="preserve"> </w:t>
      </w:r>
      <w:r w:rsidR="001801A7" w:rsidRPr="00166A3B">
        <w:t xml:space="preserve">ust. </w:t>
      </w:r>
      <w:r w:rsidRPr="00166A3B">
        <w:fldChar w:fldCharType="begin"/>
      </w:r>
      <w:r w:rsidRPr="00166A3B">
        <w:instrText xml:space="preserve"> REF _Ref52646367 \n \h </w:instrText>
      </w:r>
      <w:r w:rsidR="004E2D42" w:rsidRPr="00166A3B">
        <w:instrText xml:space="preserve"> \* MERGEFORMAT </w:instrText>
      </w:r>
      <w:r w:rsidRPr="00166A3B">
        <w:fldChar w:fldCharType="separate"/>
      </w:r>
      <w:r w:rsidR="004A22D1" w:rsidRPr="00166A3B">
        <w:t>4</w:t>
      </w:r>
      <w:r w:rsidRPr="00166A3B">
        <w:fldChar w:fldCharType="end"/>
      </w:r>
      <w:r w:rsidRPr="00166A3B">
        <w:t xml:space="preserve">; </w:t>
      </w:r>
    </w:p>
    <w:p w14:paraId="40281AFE" w14:textId="6B44C9AA" w:rsidR="00415F65" w:rsidRPr="00166A3B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66A3B">
        <w:t xml:space="preserve"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</w:t>
      </w:r>
      <w:r w:rsidR="00436154" w:rsidRPr="00166A3B">
        <w:t>2020</w:t>
      </w:r>
      <w:r w:rsidRPr="00166A3B">
        <w:t xml:space="preserve"> r. poz. </w:t>
      </w:r>
      <w:r w:rsidR="00436154" w:rsidRPr="00166A3B">
        <w:t>1856</w:t>
      </w:r>
      <w:r w:rsidRPr="00166A3B">
        <w:t>), a tego bezpieczeństwa lub interesu nie można zagwarantować w inny sposób;</w:t>
      </w:r>
    </w:p>
    <w:p w14:paraId="6FE9399F" w14:textId="79164C91" w:rsidR="00415F65" w:rsidRPr="00166A3B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166A3B">
        <w:t>jest niezgodny z obowiązującymi przepisami lub nieważny na podstawie odrębnych przepisów</w:t>
      </w:r>
      <w:r w:rsidR="1F4A7B81" w:rsidRPr="00166A3B">
        <w:t>;</w:t>
      </w:r>
    </w:p>
    <w:p w14:paraId="5DA04C00" w14:textId="08D3DD06" w:rsidR="00415F65" w:rsidRPr="00166A3B" w:rsidRDefault="00527FE3" w:rsidP="00E467D7">
      <w:pPr>
        <w:pStyle w:val="Akapitzlist"/>
        <w:numPr>
          <w:ilvl w:val="0"/>
          <w:numId w:val="30"/>
        </w:numPr>
        <w:spacing w:after="0"/>
        <w:jc w:val="both"/>
      </w:pPr>
      <w:r w:rsidRPr="00166A3B">
        <w:t xml:space="preserve">zawiera nieracjonalne, w rozumieniu ust. </w:t>
      </w:r>
      <w:r w:rsidR="002E6577" w:rsidRPr="00166A3B">
        <w:t>10</w:t>
      </w:r>
      <w:r w:rsidRPr="00166A3B">
        <w:t>, parametry dotyczące części lub całości Wymagań Konkursowych lub Wymagań Jakościowych</w:t>
      </w:r>
      <w:r w:rsidR="00415F65" w:rsidRPr="00166A3B">
        <w:t>.</w:t>
      </w:r>
    </w:p>
    <w:p w14:paraId="61191861" w14:textId="63F24048" w:rsidR="00E456F4" w:rsidRPr="00166A3B" w:rsidRDefault="00E456F4" w:rsidP="0028195C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166A3B">
        <w:t xml:space="preserve">Jeśli </w:t>
      </w:r>
      <w:r w:rsidR="00465053" w:rsidRPr="00166A3B">
        <w:t xml:space="preserve">Wnioskodawca złożył Wniosek w ramach więcej niż jednego </w:t>
      </w:r>
      <w:r w:rsidR="0009384D" w:rsidRPr="00166A3B">
        <w:t>Strumieni</w:t>
      </w:r>
      <w:r w:rsidR="00AC7CE3" w:rsidRPr="00166A3B">
        <w:t>a</w:t>
      </w:r>
      <w:r w:rsidR="00465053" w:rsidRPr="00166A3B">
        <w:t xml:space="preserve">, </w:t>
      </w:r>
      <w:r w:rsidRPr="00166A3B">
        <w:t xml:space="preserve">ocena formalna w zakresie każdego </w:t>
      </w:r>
      <w:r w:rsidR="0009384D" w:rsidRPr="00166A3B">
        <w:t>Strumieni</w:t>
      </w:r>
      <w:r w:rsidR="00AC7CE3" w:rsidRPr="00166A3B">
        <w:t>a</w:t>
      </w:r>
      <w:r w:rsidRPr="00166A3B">
        <w:t xml:space="preserve"> jest dokonywana odrębnie. Oznacza to, że jeśli Wniosek w zakresie jednego </w:t>
      </w:r>
      <w:r w:rsidR="0009384D" w:rsidRPr="00166A3B">
        <w:t>Strumieni</w:t>
      </w:r>
      <w:r w:rsidR="00AC7CE3" w:rsidRPr="00166A3B">
        <w:t>a</w:t>
      </w:r>
      <w:r w:rsidRPr="00166A3B">
        <w:t xml:space="preserve"> spełnia </w:t>
      </w:r>
      <w:r w:rsidR="6FA4B80B" w:rsidRPr="00166A3B">
        <w:t>Wymagania</w:t>
      </w:r>
      <w:r w:rsidR="00FD7E22" w:rsidRPr="00166A3B">
        <w:t xml:space="preserve"> Formalne</w:t>
      </w:r>
      <w:r w:rsidRPr="00166A3B">
        <w:t xml:space="preserve">, a </w:t>
      </w:r>
      <w:r w:rsidR="00465053" w:rsidRPr="00166A3B">
        <w:t xml:space="preserve">Wniosek </w:t>
      </w:r>
      <w:r w:rsidRPr="00166A3B">
        <w:t xml:space="preserve">w zakresie </w:t>
      </w:r>
      <w:r w:rsidR="00AC7CE3" w:rsidRPr="00166A3B">
        <w:t xml:space="preserve">drugiego </w:t>
      </w:r>
      <w:r w:rsidR="0009384D" w:rsidRPr="00166A3B">
        <w:t>Strumieni</w:t>
      </w:r>
      <w:r w:rsidR="00AC7CE3" w:rsidRPr="00166A3B">
        <w:t>a</w:t>
      </w:r>
      <w:r w:rsidRPr="00166A3B">
        <w:t xml:space="preserve"> – nie, to w pierwszym przypadku </w:t>
      </w:r>
      <w:r w:rsidR="00465053" w:rsidRPr="00166A3B">
        <w:t xml:space="preserve">Wniosek </w:t>
      </w:r>
      <w:r w:rsidRPr="00166A3B">
        <w:t xml:space="preserve">jest </w:t>
      </w:r>
      <w:r w:rsidR="00A96B04" w:rsidRPr="00166A3B">
        <w:t xml:space="preserve">poddawany </w:t>
      </w:r>
      <w:r w:rsidR="1D284A9D" w:rsidRPr="00166A3B">
        <w:t xml:space="preserve">ocenie w ramach </w:t>
      </w:r>
      <w:r w:rsidR="00A96B04" w:rsidRPr="00166A3B">
        <w:t>pozostały</w:t>
      </w:r>
      <w:r w:rsidR="596996D2" w:rsidRPr="00166A3B">
        <w:t>ch</w:t>
      </w:r>
      <w:r w:rsidR="00A96B04" w:rsidRPr="00166A3B">
        <w:t xml:space="preserve"> </w:t>
      </w:r>
      <w:r w:rsidR="333D1757" w:rsidRPr="00166A3B">
        <w:t>K</w:t>
      </w:r>
      <w:r w:rsidR="00A96B04" w:rsidRPr="00166A3B">
        <w:t>ryteri</w:t>
      </w:r>
      <w:r w:rsidR="1E91A21A" w:rsidRPr="00166A3B">
        <w:t>ów</w:t>
      </w:r>
      <w:r w:rsidRPr="00166A3B">
        <w:t xml:space="preserve">, zaś w drugim </w:t>
      </w:r>
      <w:r w:rsidR="0F1B1A12" w:rsidRPr="00166A3B">
        <w:t>prz</w:t>
      </w:r>
      <w:r w:rsidRPr="00166A3B">
        <w:t xml:space="preserve">ypadku </w:t>
      </w:r>
      <w:r w:rsidR="00465053" w:rsidRPr="00166A3B">
        <w:t xml:space="preserve">Wniosek </w:t>
      </w:r>
      <w:r w:rsidRPr="00166A3B">
        <w:t xml:space="preserve">podlega odrzuceniu. </w:t>
      </w:r>
    </w:p>
    <w:p w14:paraId="2DA5F2A4" w14:textId="13560941" w:rsidR="00F36726" w:rsidRPr="00166A3B" w:rsidRDefault="00F36726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color w:val="000000" w:themeColor="text1"/>
        </w:rPr>
      </w:pPr>
      <w:bookmarkStart w:id="204" w:name="_Hlk53784995"/>
      <w:r w:rsidRPr="00166A3B">
        <w:t xml:space="preserve">NCBR przed odrzuceniem Wniosku w przypadkach określonych w ust. </w:t>
      </w:r>
      <w:r w:rsidR="0028371E" w:rsidRPr="00166A3B">
        <w:t xml:space="preserve">7 </w:t>
      </w:r>
      <w:r w:rsidRPr="00166A3B">
        <w:t>pkt 1), 3)-4) oraz 8)-</w:t>
      </w:r>
      <w:r w:rsidR="00527FE3" w:rsidRPr="00166A3B">
        <w:t>10</w:t>
      </w:r>
      <w:r w:rsidRPr="00166A3B">
        <w:t>) może zażądać od Wykonawcy wyjaśnień celem weryfikacji wskazanych okoliczności.</w:t>
      </w:r>
      <w:r w:rsidR="004E2D42" w:rsidRPr="00166A3B">
        <w:t xml:space="preserve"> </w:t>
      </w:r>
      <w:bookmarkStart w:id="205" w:name="_Hlk57334280"/>
      <w:r w:rsidR="004E2D42" w:rsidRPr="00166A3B">
        <w:t xml:space="preserve">W przypadku wskazanym w ust. </w:t>
      </w:r>
      <w:r w:rsidR="00737754" w:rsidRPr="00166A3B">
        <w:t xml:space="preserve">7 </w:t>
      </w:r>
      <w:r w:rsidR="004E2D42" w:rsidRPr="00166A3B">
        <w:t xml:space="preserve">pkt 4), jeżeli zaoferowana cena lub koszt,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</w:t>
      </w:r>
      <w:r w:rsidR="004E2D42" w:rsidRPr="00166A3B">
        <w:lastRenderedPageBreak/>
        <w:t>wyjaśnień, w tym złożenie dowodów, dotyczących wyliczenia ceny lub kosztu.</w:t>
      </w:r>
      <w:bookmarkEnd w:id="205"/>
      <w:r w:rsidR="001315AB" w:rsidRPr="00166A3B">
        <w:t xml:space="preserve"> W przypadku wskazanym w ust. </w:t>
      </w:r>
      <w:r w:rsidR="00737754" w:rsidRPr="00166A3B">
        <w:t xml:space="preserve">7 </w:t>
      </w:r>
      <w:r w:rsidR="001315AB" w:rsidRPr="00166A3B">
        <w:t xml:space="preserve">pkt 10), jeżeli dane parametry wydają się nieracjonalne w rozumieniu ust. 8, NCBR może zwrócić się </w:t>
      </w:r>
      <w:r w:rsidR="00DD54EE" w:rsidRPr="00166A3B">
        <w:t xml:space="preserve">do Wnioskodawcy </w:t>
      </w:r>
      <w:r w:rsidR="001315AB" w:rsidRPr="00166A3B">
        <w:t xml:space="preserve">o udzielenie wyjaśnień, w tym przyjętych założeń lub wyliczeń dotyczących danego parametru Wymagania Konkursowego lub Wymagania </w:t>
      </w:r>
      <w:r w:rsidR="001315AB" w:rsidRPr="00166A3B">
        <w:rPr>
          <w:color w:val="000000" w:themeColor="text1"/>
        </w:rPr>
        <w:t>Jakościowego.</w:t>
      </w:r>
    </w:p>
    <w:p w14:paraId="48FA4A52" w14:textId="2E2CC97E" w:rsidR="12A7571A" w:rsidRPr="00166A3B" w:rsidRDefault="12A7571A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color w:val="000000" w:themeColor="text1"/>
        </w:rPr>
      </w:pPr>
      <w:r w:rsidRPr="00166A3B">
        <w:rPr>
          <w:color w:val="000000" w:themeColor="text1"/>
        </w:rPr>
        <w:t>Za nieracjonalne parametry dotyczące części lub całości Wymagań Konkursowych</w:t>
      </w:r>
      <w:r w:rsidR="009A0348" w:rsidRPr="00166A3B">
        <w:rPr>
          <w:color w:val="000000" w:themeColor="text1"/>
        </w:rPr>
        <w:t xml:space="preserve"> </w:t>
      </w:r>
      <w:r w:rsidRPr="00166A3B">
        <w:rPr>
          <w:color w:val="000000" w:themeColor="text1"/>
        </w:rPr>
        <w:t>lub Wymagań Jakościowych uznaje się takie wartości lub charakterystyki zawarte przez Wnioskodawcę we Wniosku, które:</w:t>
      </w:r>
    </w:p>
    <w:p w14:paraId="7014210A" w14:textId="0C90520B" w:rsidR="12A7571A" w:rsidRPr="00166A3B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166A3B">
        <w:rPr>
          <w:color w:val="000000" w:themeColor="text1"/>
        </w:rPr>
        <w:t xml:space="preserve">prowadzą do uzyskania przez Wnioskodawcę o 30% więcej lub mniej punktów w ramach danego kryterium wskazanego w Załączniku nr 5 do Regulaminu względem średniej liczby punktów uzyskanych w ramach danego </w:t>
      </w:r>
      <w:r w:rsidR="3DE0DB41" w:rsidRPr="00166A3B">
        <w:rPr>
          <w:color w:val="000000" w:themeColor="text1"/>
        </w:rPr>
        <w:t>K</w:t>
      </w:r>
      <w:r w:rsidRPr="00166A3B">
        <w:rPr>
          <w:color w:val="000000" w:themeColor="text1"/>
        </w:rPr>
        <w:t>ryterium przez pozostałych Wnioskodawców</w:t>
      </w:r>
      <w:r w:rsidR="000659DC" w:rsidRPr="00166A3B">
        <w:rPr>
          <w:color w:val="000000" w:themeColor="text1"/>
        </w:rPr>
        <w:t xml:space="preserve">, którzy uzyskali punkty w tym </w:t>
      </w:r>
      <w:r w:rsidR="16FF7985" w:rsidRPr="00166A3B">
        <w:rPr>
          <w:color w:val="000000" w:themeColor="text1"/>
        </w:rPr>
        <w:t>K</w:t>
      </w:r>
      <w:r w:rsidR="000659DC" w:rsidRPr="00166A3B">
        <w:rPr>
          <w:color w:val="000000" w:themeColor="text1"/>
        </w:rPr>
        <w:t>ryterium</w:t>
      </w:r>
      <w:r w:rsidRPr="00166A3B">
        <w:rPr>
          <w:color w:val="000000" w:themeColor="text1"/>
        </w:rPr>
        <w:t xml:space="preserve">, oraz </w:t>
      </w:r>
    </w:p>
    <w:p w14:paraId="05C95CB3" w14:textId="39EA772E" w:rsidR="12A7571A" w:rsidRPr="00166A3B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166A3B">
        <w:rPr>
          <w:color w:val="000000" w:themeColor="text1"/>
        </w:rPr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31174F" w:rsidRPr="00166A3B">
        <w:rPr>
          <w:color w:val="000000" w:themeColor="text1"/>
        </w:rPr>
        <w:t>e</w:t>
      </w:r>
      <w:r w:rsidRPr="00166A3B">
        <w:rPr>
          <w:color w:val="000000" w:themeColor="text1"/>
        </w:rPr>
        <w:t xml:space="preserve"> z zasadami konkurencji, oraz</w:t>
      </w:r>
    </w:p>
    <w:p w14:paraId="1709912C" w14:textId="2E54C62A" w:rsidR="12A7571A" w:rsidRPr="00166A3B" w:rsidRDefault="12A7571A" w:rsidP="00E467D7">
      <w:pPr>
        <w:pStyle w:val="Akapitzlist"/>
        <w:numPr>
          <w:ilvl w:val="1"/>
          <w:numId w:val="36"/>
        </w:numPr>
        <w:ind w:left="993"/>
        <w:rPr>
          <w:color w:val="000000" w:themeColor="text1"/>
        </w:rPr>
      </w:pPr>
      <w:r w:rsidRPr="00166A3B">
        <w:rPr>
          <w:rFonts w:ascii="Calibri" w:eastAsia="Calibri" w:hAnsi="Calibri" w:cs="Calibri"/>
          <w:color w:val="000000" w:themeColor="text1"/>
        </w:rPr>
        <w:t>nie ma oparcia w treści Wniosku danego Wnioskodawcy.</w:t>
      </w:r>
    </w:p>
    <w:p w14:paraId="11775417" w14:textId="5B0E26B5" w:rsidR="008D3204" w:rsidRPr="00166A3B" w:rsidRDefault="0009424E" w:rsidP="7ECE2F9C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</w:rPr>
      </w:pPr>
      <w:r w:rsidRPr="00166A3B">
        <w:rPr>
          <w:color w:val="000000" w:themeColor="text1"/>
        </w:rPr>
        <w:t xml:space="preserve">Względem </w:t>
      </w:r>
      <w:r w:rsidR="003645E1" w:rsidRPr="00166A3B">
        <w:rPr>
          <w:color w:val="000000" w:themeColor="text1"/>
        </w:rPr>
        <w:t xml:space="preserve">rozstrzygnięcia </w:t>
      </w:r>
      <w:r w:rsidR="392B0C2C" w:rsidRPr="00166A3B">
        <w:rPr>
          <w:color w:val="000000" w:themeColor="text1"/>
        </w:rPr>
        <w:t>NCBR</w:t>
      </w:r>
      <w:r w:rsidR="00FD7E22" w:rsidRPr="00166A3B">
        <w:rPr>
          <w:color w:val="000000" w:themeColor="text1"/>
        </w:rPr>
        <w:t xml:space="preserve"> </w:t>
      </w:r>
      <w:r w:rsidR="0004269C" w:rsidRPr="00166A3B">
        <w:rPr>
          <w:color w:val="000000" w:themeColor="text1"/>
        </w:rPr>
        <w:t xml:space="preserve">o </w:t>
      </w:r>
      <w:r w:rsidR="003645E1" w:rsidRPr="00166A3B">
        <w:rPr>
          <w:color w:val="000000" w:themeColor="text1"/>
        </w:rPr>
        <w:t xml:space="preserve">odrzuceniu </w:t>
      </w:r>
      <w:r w:rsidR="003645E1" w:rsidRPr="00166A3B">
        <w:t xml:space="preserve">Wniosku </w:t>
      </w:r>
      <w:r w:rsidR="0004269C" w:rsidRPr="00166A3B">
        <w:t>Wnioskodawc</w:t>
      </w:r>
      <w:r w:rsidR="00FC7EF9" w:rsidRPr="00166A3B">
        <w:t>a</w:t>
      </w:r>
      <w:r w:rsidR="00465053" w:rsidRPr="00166A3B">
        <w:t xml:space="preserve"> może </w:t>
      </w:r>
      <w:r w:rsidR="000524A3" w:rsidRPr="00166A3B">
        <w:t>zgłosić uwagi</w:t>
      </w:r>
      <w:r w:rsidR="00EC19F8" w:rsidRPr="00166A3B">
        <w:t xml:space="preserve"> zgodnie z </w:t>
      </w:r>
      <w:r w:rsidR="00A65A55" w:rsidRPr="00166A3B">
        <w:t>Rozdział</w:t>
      </w:r>
      <w:r w:rsidR="00EC19F8" w:rsidRPr="00166A3B">
        <w:t xml:space="preserve">em </w:t>
      </w:r>
      <w:r w:rsidRPr="00166A3B">
        <w:fldChar w:fldCharType="begin"/>
      </w:r>
      <w:r w:rsidRPr="00166A3B">
        <w:instrText xml:space="preserve"> REF _Ref53669257 \r \h  \* MERGEFORMAT </w:instrText>
      </w:r>
      <w:r w:rsidRPr="00166A3B">
        <w:fldChar w:fldCharType="separate"/>
      </w:r>
      <w:r w:rsidR="004A22D1" w:rsidRPr="00166A3B">
        <w:t>VIII</w:t>
      </w:r>
      <w:r w:rsidRPr="00166A3B">
        <w:fldChar w:fldCharType="end"/>
      </w:r>
      <w:r w:rsidR="000524A3" w:rsidRPr="00166A3B">
        <w:t xml:space="preserve">. </w:t>
      </w:r>
      <w:bookmarkEnd w:id="204"/>
    </w:p>
    <w:p w14:paraId="0E7814F9" w14:textId="7D1E3A74" w:rsidR="00574DA2" w:rsidRPr="00166A3B" w:rsidRDefault="00574DA2" w:rsidP="0076449E">
      <w:pPr>
        <w:pStyle w:val="Nagwek2"/>
      </w:pPr>
      <w:bookmarkStart w:id="206" w:name="_Ref52560059"/>
      <w:bookmarkStart w:id="207" w:name="_Ref54726951"/>
      <w:bookmarkStart w:id="208" w:name="_Toc53762105"/>
      <w:bookmarkStart w:id="209" w:name="_Toc69201437"/>
      <w:bookmarkStart w:id="210" w:name="_Toc70262462"/>
      <w:bookmarkStart w:id="211" w:name="_Toc75287946"/>
      <w:bookmarkStart w:id="212" w:name="_Hlk53785069"/>
      <w:bookmarkStart w:id="213" w:name="_Ref509217582"/>
      <w:r w:rsidRPr="00166A3B">
        <w:t xml:space="preserve">Ocena </w:t>
      </w:r>
      <w:r w:rsidR="005CF5CF" w:rsidRPr="00166A3B">
        <w:t>Wymagań</w:t>
      </w:r>
      <w:r w:rsidR="00D44B54" w:rsidRPr="00166A3B">
        <w:t xml:space="preserve"> </w:t>
      </w:r>
      <w:r w:rsidR="00C262AB" w:rsidRPr="00166A3B">
        <w:t xml:space="preserve">Obligatoryjnych </w:t>
      </w:r>
      <w:r w:rsidR="00FD7E22" w:rsidRPr="00166A3B">
        <w:t>i ewentualna ocena Planu Komercjalizacji</w:t>
      </w:r>
      <w:bookmarkEnd w:id="206"/>
      <w:bookmarkEnd w:id="207"/>
      <w:bookmarkEnd w:id="208"/>
      <w:bookmarkEnd w:id="209"/>
      <w:bookmarkEnd w:id="210"/>
      <w:bookmarkEnd w:id="211"/>
    </w:p>
    <w:p w14:paraId="518002F0" w14:textId="0E886306" w:rsidR="00574DA2" w:rsidRPr="00166A3B" w:rsidRDefault="00FD7E22" w:rsidP="00E467D7">
      <w:pPr>
        <w:pStyle w:val="Akapitzlist"/>
        <w:numPr>
          <w:ilvl w:val="3"/>
          <w:numId w:val="24"/>
        </w:numPr>
        <w:ind w:left="567" w:hanging="425"/>
        <w:jc w:val="both"/>
      </w:pPr>
      <w:bookmarkStart w:id="214" w:name="_Hlk53785101"/>
      <w:bookmarkEnd w:id="212"/>
      <w:r w:rsidRPr="00166A3B">
        <w:t xml:space="preserve">Zespół Oceniający </w:t>
      </w:r>
      <w:r w:rsidR="00C262AB" w:rsidRPr="00166A3B">
        <w:t xml:space="preserve">przeprowadza </w:t>
      </w:r>
      <w:r w:rsidR="007F4DB2" w:rsidRPr="00166A3B">
        <w:t>weryfikację</w:t>
      </w:r>
      <w:r w:rsidR="00C262AB" w:rsidRPr="00166A3B">
        <w:t xml:space="preserve"> czy Rozwiązanie w kształcie proponowanym w</w:t>
      </w:r>
      <w:r w:rsidR="005040B2" w:rsidRPr="00166A3B">
        <w:t>e Wniosku</w:t>
      </w:r>
      <w:r w:rsidR="00C262AB" w:rsidRPr="00166A3B">
        <w:t xml:space="preserve"> </w:t>
      </w:r>
      <w:r w:rsidR="00465053" w:rsidRPr="00166A3B">
        <w:t xml:space="preserve">spełnia </w:t>
      </w:r>
      <w:r w:rsidR="00C262AB" w:rsidRPr="00166A3B">
        <w:t xml:space="preserve">wszystkie </w:t>
      </w:r>
      <w:r w:rsidR="6FA4B80B" w:rsidRPr="00166A3B">
        <w:t>Wymagania</w:t>
      </w:r>
      <w:r w:rsidR="00D44B54" w:rsidRPr="00166A3B">
        <w:t xml:space="preserve"> </w:t>
      </w:r>
      <w:r w:rsidR="00C262AB" w:rsidRPr="00166A3B">
        <w:t>Obligatoryjne</w:t>
      </w:r>
      <w:r w:rsidR="00C66D02" w:rsidRPr="00166A3B">
        <w:t xml:space="preserve"> Wymagania określone w Załączniku nr </w:t>
      </w:r>
      <w:r w:rsidR="6E79F13F" w:rsidRPr="00166A3B">
        <w:t>1</w:t>
      </w:r>
      <w:r w:rsidR="00C66D02" w:rsidRPr="00166A3B">
        <w:t xml:space="preserve"> do Regulaminu</w:t>
      </w:r>
      <w:r w:rsidR="00B30CFE" w:rsidRPr="00166A3B">
        <w:t>.</w:t>
      </w:r>
    </w:p>
    <w:bookmarkEnd w:id="214"/>
    <w:p w14:paraId="059DF0E4" w14:textId="2F22F647" w:rsidR="00C262AB" w:rsidRPr="00166A3B" w:rsidRDefault="00A55330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166A3B">
        <w:t>Jeśli ocena</w:t>
      </w:r>
      <w:r w:rsidR="00C262AB" w:rsidRPr="00166A3B">
        <w:t xml:space="preserve"> </w:t>
      </w:r>
      <w:r w:rsidR="005040B2" w:rsidRPr="00166A3B">
        <w:t>Wniosku</w:t>
      </w:r>
      <w:r w:rsidR="00C262AB" w:rsidRPr="00166A3B">
        <w:t>:</w:t>
      </w:r>
    </w:p>
    <w:p w14:paraId="052A8D4C" w14:textId="3103453C" w:rsidR="00A55330" w:rsidRPr="00166A3B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166A3B">
        <w:t xml:space="preserve">potwierdza spełnianie przez przyszłe Rozwiązanie wszystkich </w:t>
      </w:r>
      <w:r w:rsidR="005CF5CF" w:rsidRPr="00166A3B">
        <w:t>Wymagań</w:t>
      </w:r>
      <w:r w:rsidR="00D44B54" w:rsidRPr="00166A3B">
        <w:t xml:space="preserve"> </w:t>
      </w:r>
      <w:r w:rsidRPr="00166A3B">
        <w:t>Obligatoryjnych</w:t>
      </w:r>
      <w:r w:rsidR="00291F1D" w:rsidRPr="00166A3B">
        <w:t xml:space="preserve"> oraz spełnianie przez</w:t>
      </w:r>
      <w:r w:rsidR="00B60EA4" w:rsidRPr="00166A3B">
        <w:t xml:space="preserve"> </w:t>
      </w:r>
      <w:r w:rsidR="00291F1D" w:rsidRPr="00166A3B">
        <w:t xml:space="preserve">Wymagań określonych w Załączniku nr </w:t>
      </w:r>
      <w:r w:rsidR="00D86AB1" w:rsidRPr="00166A3B">
        <w:t>1</w:t>
      </w:r>
      <w:r w:rsidR="00291F1D" w:rsidRPr="00166A3B">
        <w:t xml:space="preserve"> do Regulaminu</w:t>
      </w:r>
      <w:r w:rsidRPr="00166A3B">
        <w:t xml:space="preserve">, to Wniosek </w:t>
      </w:r>
      <w:r w:rsidR="00D44949" w:rsidRPr="00166A3B">
        <w:t xml:space="preserve">w zakresie danego </w:t>
      </w:r>
      <w:r w:rsidR="0009384D" w:rsidRPr="00166A3B">
        <w:t>Strumieni</w:t>
      </w:r>
      <w:r w:rsidR="003A2CB1" w:rsidRPr="00166A3B">
        <w:t>a</w:t>
      </w:r>
      <w:r w:rsidRPr="00166A3B">
        <w:t xml:space="preserve"> jest </w:t>
      </w:r>
      <w:r w:rsidR="005040B2" w:rsidRPr="00166A3B">
        <w:t xml:space="preserve">poddawany pozostałym </w:t>
      </w:r>
      <w:r w:rsidR="3945AF5F" w:rsidRPr="00166A3B">
        <w:t>K</w:t>
      </w:r>
      <w:r w:rsidR="005040B2" w:rsidRPr="00166A3B">
        <w:t>ryteriom oceny</w:t>
      </w:r>
      <w:r w:rsidRPr="00166A3B">
        <w:t>,</w:t>
      </w:r>
    </w:p>
    <w:p w14:paraId="463F127F" w14:textId="5D328BBA" w:rsidR="00C262AB" w:rsidRPr="00166A3B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166A3B">
        <w:t xml:space="preserve">wskazuje, że przyszłe Rozwiązanie nie spełnia wszystkich </w:t>
      </w:r>
      <w:r w:rsidR="005CF5CF" w:rsidRPr="00166A3B">
        <w:t>Wymagań</w:t>
      </w:r>
      <w:r w:rsidR="00D44B54" w:rsidRPr="00166A3B">
        <w:t xml:space="preserve"> </w:t>
      </w:r>
      <w:r w:rsidRPr="00166A3B">
        <w:t>Obligatoryjnych</w:t>
      </w:r>
      <w:r w:rsidR="00FD7E22" w:rsidRPr="00166A3B">
        <w:t xml:space="preserve"> lub</w:t>
      </w:r>
      <w:r w:rsidR="00B60EA4" w:rsidRPr="00166A3B">
        <w:t xml:space="preserve"> </w:t>
      </w:r>
      <w:r w:rsidR="00A87A57" w:rsidRPr="00166A3B">
        <w:t xml:space="preserve">nie spełnia Wymagań określonych w Załączniku nr </w:t>
      </w:r>
      <w:r w:rsidR="123CAF40" w:rsidRPr="00166A3B">
        <w:t>1</w:t>
      </w:r>
      <w:r w:rsidR="00A87A57" w:rsidRPr="00166A3B">
        <w:t>,</w:t>
      </w:r>
      <w:r w:rsidRPr="00166A3B">
        <w:t xml:space="preserve"> to Wniosek </w:t>
      </w:r>
      <w:r w:rsidR="00D44949" w:rsidRPr="00166A3B">
        <w:t xml:space="preserve">w zakresie danego </w:t>
      </w:r>
      <w:r w:rsidR="0009384D" w:rsidRPr="00166A3B">
        <w:t>Strumieni</w:t>
      </w:r>
      <w:r w:rsidR="00155E39" w:rsidRPr="00166A3B">
        <w:t>a</w:t>
      </w:r>
      <w:r w:rsidRPr="00166A3B">
        <w:t xml:space="preserve"> </w:t>
      </w:r>
      <w:r w:rsidR="000677C2" w:rsidRPr="00166A3B">
        <w:t>podlega odrzuceniu</w:t>
      </w:r>
      <w:r w:rsidRPr="00166A3B">
        <w:t>.</w:t>
      </w:r>
    </w:p>
    <w:p w14:paraId="0CD7C7AE" w14:textId="5677D1AF" w:rsidR="00EC19F8" w:rsidRPr="00166A3B" w:rsidRDefault="00EC19F8" w:rsidP="009A26C0">
      <w:pPr>
        <w:pStyle w:val="Akapitzlist"/>
        <w:numPr>
          <w:ilvl w:val="3"/>
          <w:numId w:val="24"/>
        </w:numPr>
        <w:ind w:left="567" w:hanging="425"/>
        <w:jc w:val="both"/>
      </w:pPr>
      <w:r w:rsidRPr="00166A3B">
        <w:t xml:space="preserve">Jeśli Wnioskodawca złożył Wniosek w ramach więcej niż jednego </w:t>
      </w:r>
      <w:r w:rsidR="0009384D" w:rsidRPr="00166A3B">
        <w:t>Strumieni</w:t>
      </w:r>
      <w:r w:rsidR="00155E39" w:rsidRPr="00166A3B">
        <w:t>a</w:t>
      </w:r>
      <w:r w:rsidRPr="00166A3B">
        <w:t xml:space="preserve">, ocena </w:t>
      </w:r>
      <w:r w:rsidR="005CF5CF" w:rsidRPr="00166A3B">
        <w:t>Wymagań</w:t>
      </w:r>
      <w:r w:rsidRPr="00166A3B">
        <w:t xml:space="preserve"> </w:t>
      </w:r>
      <w:r w:rsidR="005A53E3" w:rsidRPr="00166A3B">
        <w:t>Obligatoryjnych</w:t>
      </w:r>
      <w:r w:rsidRPr="00166A3B">
        <w:t xml:space="preserve"> w zakresie każdego </w:t>
      </w:r>
      <w:r w:rsidR="0009384D" w:rsidRPr="00166A3B">
        <w:t>Strumieni</w:t>
      </w:r>
      <w:r w:rsidR="00865066" w:rsidRPr="00166A3B">
        <w:t>a</w:t>
      </w:r>
      <w:r w:rsidRPr="00166A3B">
        <w:t xml:space="preserve"> jest dokonywana odrębnie. Oznacza to, że jeśli Wniosek w zakresie jednego </w:t>
      </w:r>
      <w:r w:rsidR="0009384D" w:rsidRPr="00166A3B">
        <w:t>Strumieni</w:t>
      </w:r>
      <w:r w:rsidR="00865066" w:rsidRPr="00166A3B">
        <w:t>a</w:t>
      </w:r>
      <w:r w:rsidRPr="00166A3B">
        <w:t xml:space="preserve"> spełnia </w:t>
      </w:r>
      <w:r w:rsidR="6FA4B80B" w:rsidRPr="00166A3B">
        <w:t>Wymagania</w:t>
      </w:r>
      <w:r w:rsidRPr="00166A3B">
        <w:t xml:space="preserve"> Obligatoryjne, a Wniosek w zakresie innego </w:t>
      </w:r>
      <w:r w:rsidR="0009384D" w:rsidRPr="00166A3B">
        <w:t>Strumieni</w:t>
      </w:r>
      <w:r w:rsidR="00865066" w:rsidRPr="00166A3B">
        <w:t>a</w:t>
      </w:r>
      <w:r w:rsidRPr="00166A3B">
        <w:t xml:space="preserve"> – nie, to w pierwszym przypadku Wniosek jest </w:t>
      </w:r>
      <w:r w:rsidR="00A96B04" w:rsidRPr="00166A3B">
        <w:t xml:space="preserve">poddawany </w:t>
      </w:r>
      <w:r w:rsidR="70CFD279" w:rsidRPr="00166A3B">
        <w:t xml:space="preserve">ocenie w ramach </w:t>
      </w:r>
      <w:r w:rsidR="00A96B04" w:rsidRPr="00166A3B">
        <w:t>pozostały</w:t>
      </w:r>
      <w:r w:rsidR="37FAC538" w:rsidRPr="00166A3B">
        <w:t>ch</w:t>
      </w:r>
      <w:r w:rsidR="00A96B04" w:rsidRPr="00166A3B">
        <w:t xml:space="preserve"> </w:t>
      </w:r>
      <w:r w:rsidR="28D25C16" w:rsidRPr="00166A3B">
        <w:t>Kr</w:t>
      </w:r>
      <w:r w:rsidR="00A96B04" w:rsidRPr="00166A3B">
        <w:t>yteri</w:t>
      </w:r>
      <w:r w:rsidR="6EAF92CD" w:rsidRPr="00166A3B">
        <w:t>ów</w:t>
      </w:r>
      <w:r w:rsidRPr="00166A3B">
        <w:t xml:space="preserve">, zaś w drugim </w:t>
      </w:r>
      <w:r w:rsidR="201C10A1" w:rsidRPr="00166A3B">
        <w:t>prz</w:t>
      </w:r>
      <w:r w:rsidRPr="00166A3B">
        <w:t>ypadku Wniosek podlega odrzuceniu.</w:t>
      </w:r>
    </w:p>
    <w:p w14:paraId="24027833" w14:textId="3A7ED507" w:rsidR="00EC19F8" w:rsidRPr="00166A3B" w:rsidRDefault="00C66D02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166A3B">
        <w:t>W ramach oceny Wniosku NCBR jest uprawniony do weryfikacji zgodności</w:t>
      </w:r>
      <w:r w:rsidR="00B60EA4" w:rsidRPr="00166A3B">
        <w:t xml:space="preserve"> </w:t>
      </w:r>
      <w:r w:rsidRPr="00166A3B">
        <w:t xml:space="preserve">z Załącznikiem nr </w:t>
      </w:r>
      <w:r w:rsidR="70B9005D" w:rsidRPr="00166A3B">
        <w:t>1</w:t>
      </w:r>
      <w:r w:rsidRPr="00166A3B">
        <w:t>, w ramach wizji lokalnej.</w:t>
      </w:r>
    </w:p>
    <w:p w14:paraId="571E8FEE" w14:textId="09CD0071" w:rsidR="2531EFDC" w:rsidRPr="00166A3B" w:rsidRDefault="2531EFDC" w:rsidP="39A7861B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  <w:color w:val="000000" w:themeColor="text1"/>
        </w:rPr>
      </w:pPr>
      <w:r w:rsidRPr="00166A3B">
        <w:rPr>
          <w:rFonts w:ascii="Calibri" w:eastAsia="Calibri" w:hAnsi="Calibri" w:cs="Calibri"/>
          <w:color w:val="000000" w:themeColor="text1"/>
        </w:rPr>
        <w:t>W przypadku zgłoszenia przez Wykonawcę Wariantu B,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0C0CB6" w:rsidRPr="00166A3B">
        <w:rPr>
          <w:rFonts w:ascii="Calibri" w:eastAsia="Calibri" w:hAnsi="Calibri" w:cs="Calibri"/>
          <w:color w:val="000000" w:themeColor="text1"/>
        </w:rPr>
        <w:t>,</w:t>
      </w:r>
      <w:r w:rsidRPr="00166A3B">
        <w:rPr>
          <w:rFonts w:ascii="Calibri" w:eastAsia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</w:t>
      </w:r>
      <w:r w:rsidR="1EDEFCF1" w:rsidRPr="00166A3B">
        <w:rPr>
          <w:rFonts w:ascii="Calibri" w:eastAsia="Calibri" w:hAnsi="Calibri" w:cs="Calibri"/>
          <w:color w:val="000000" w:themeColor="text1"/>
        </w:rPr>
        <w:t>5</w:t>
      </w:r>
      <w:r w:rsidRPr="00166A3B">
        <w:rPr>
          <w:rFonts w:ascii="Calibri" w:eastAsia="Calibri" w:hAnsi="Calibri" w:cs="Calibri"/>
          <w:color w:val="000000" w:themeColor="text1"/>
        </w:rPr>
        <w:t xml:space="preserve"> Dni Roboczych od otrzymania negatywnego wyniku oceny Planu Komercjalizacji może wycofać Wniosek albo zgodzić się na realizację Umowy z pominięciem Wariantu B. </w:t>
      </w:r>
      <w:r w:rsidR="000C0CB6" w:rsidRPr="00166A3B">
        <w:rPr>
          <w:rStyle w:val="normaltextrun"/>
          <w:rFonts w:ascii="Calibri" w:hAnsi="Calibri" w:cs="Calibri"/>
          <w:color w:val="000000" w:themeColor="text1"/>
        </w:rPr>
        <w:t>Brak doręczenia NCBR odpowiedzi wskazanej w zdaniu poprzedzającym we wskazanym terminie jest równoważny akceptacji realizacji Umowy z pominięciem Wariantu B</w:t>
      </w:r>
      <w:r w:rsidRPr="00166A3B">
        <w:rPr>
          <w:rFonts w:ascii="Calibri" w:eastAsia="Calibri" w:hAnsi="Calibri" w:cs="Calibri"/>
          <w:color w:val="000000" w:themeColor="text1"/>
        </w:rPr>
        <w:t>.</w:t>
      </w:r>
    </w:p>
    <w:p w14:paraId="418A879B" w14:textId="33A32E8E" w:rsidR="0091676B" w:rsidRPr="00166A3B" w:rsidRDefault="0091676B" w:rsidP="00E467D7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</w:rPr>
      </w:pPr>
      <w:bookmarkStart w:id="215" w:name="_Hlk53669778"/>
      <w:r w:rsidRPr="00166A3B">
        <w:lastRenderedPageBreak/>
        <w:t xml:space="preserve">Względem rozstrzygnięcia </w:t>
      </w:r>
      <w:r w:rsidR="3F91A290" w:rsidRPr="00166A3B">
        <w:t>NCBR</w:t>
      </w:r>
      <w:r w:rsidRPr="00166A3B">
        <w:t xml:space="preserve"> o odrzuceniu Wniosku Wnioskodawca może zgłosić uwagi zgodnie z </w:t>
      </w:r>
      <w:r w:rsidR="00A65A55" w:rsidRPr="00166A3B">
        <w:t>Rozdział</w:t>
      </w:r>
      <w:r w:rsidRPr="00166A3B">
        <w:t xml:space="preserve">em </w:t>
      </w:r>
      <w:r w:rsidRPr="00166A3B">
        <w:fldChar w:fldCharType="begin"/>
      </w:r>
      <w:r w:rsidRPr="00166A3B">
        <w:instrText xml:space="preserve"> REF _Ref53669257 \r \h  \* MERGEFORMAT </w:instrText>
      </w:r>
      <w:r w:rsidRPr="00166A3B">
        <w:fldChar w:fldCharType="separate"/>
      </w:r>
      <w:r w:rsidR="004A22D1" w:rsidRPr="00166A3B">
        <w:t>VIII</w:t>
      </w:r>
      <w:r w:rsidRPr="00166A3B">
        <w:fldChar w:fldCharType="end"/>
      </w:r>
      <w:r w:rsidRPr="00166A3B">
        <w:t xml:space="preserve">. </w:t>
      </w:r>
      <w:bookmarkEnd w:id="215"/>
    </w:p>
    <w:p w14:paraId="5B83E282" w14:textId="6CE8EA84" w:rsidR="00CA056E" w:rsidRPr="00166A3B" w:rsidRDefault="000D2A59" w:rsidP="0076449E">
      <w:pPr>
        <w:pStyle w:val="Nagwek2"/>
      </w:pPr>
      <w:bookmarkStart w:id="216" w:name="_Ref52647539"/>
      <w:bookmarkStart w:id="217" w:name="_Ref52647540"/>
      <w:bookmarkStart w:id="218" w:name="_Toc53762106"/>
      <w:bookmarkStart w:id="219" w:name="_Toc69201438"/>
      <w:bookmarkStart w:id="220" w:name="_Toc70262463"/>
      <w:bookmarkStart w:id="221" w:name="_Toc75287947"/>
      <w:r w:rsidRPr="00166A3B">
        <w:t xml:space="preserve">Ocena </w:t>
      </w:r>
      <w:r w:rsidR="00BB37CD" w:rsidRPr="00166A3B">
        <w:t>m</w:t>
      </w:r>
      <w:r w:rsidRPr="00166A3B">
        <w:t>erytoryczna</w:t>
      </w:r>
      <w:r w:rsidR="00A130F3" w:rsidRPr="00166A3B">
        <w:t xml:space="preserve"> </w:t>
      </w:r>
      <w:r w:rsidRPr="00166A3B">
        <w:t>Wniosków</w:t>
      </w:r>
      <w:bookmarkEnd w:id="213"/>
      <w:bookmarkEnd w:id="216"/>
      <w:bookmarkEnd w:id="217"/>
      <w:bookmarkEnd w:id="218"/>
      <w:bookmarkEnd w:id="219"/>
      <w:bookmarkEnd w:id="220"/>
      <w:bookmarkEnd w:id="221"/>
    </w:p>
    <w:p w14:paraId="6D9579A1" w14:textId="0B8A6ABC" w:rsidR="003E7E3E" w:rsidRPr="00166A3B" w:rsidRDefault="009F62F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22" w:name="_Hlk512532224"/>
      <w:r w:rsidRPr="00166A3B">
        <w:t>NCBR w trakcie całego Postępowania może wyznaczać innych niż Zespół Oceniający biegłych (ekspertów) lub instytucje posiadające odpowiednie przygotowanie specjalistyczne, do zasięgania ich opinii</w:t>
      </w:r>
      <w:bookmarkEnd w:id="222"/>
      <w:r w:rsidRPr="00166A3B">
        <w:t>.</w:t>
      </w:r>
    </w:p>
    <w:p w14:paraId="2637F74A" w14:textId="2BD84AD6" w:rsidR="00944908" w:rsidRPr="00166A3B" w:rsidRDefault="00944908" w:rsidP="00E52F80">
      <w:pPr>
        <w:pStyle w:val="Akapitzlist"/>
        <w:numPr>
          <w:ilvl w:val="0"/>
          <w:numId w:val="10"/>
        </w:numPr>
        <w:ind w:left="284" w:hanging="284"/>
        <w:jc w:val="both"/>
      </w:pPr>
      <w:r w:rsidRPr="00166A3B">
        <w:t xml:space="preserve">Ocena merytoryczna jest dokonywana odrębnie w ramach </w:t>
      </w:r>
      <w:r w:rsidR="005A2EE5" w:rsidRPr="00166A3B">
        <w:t>każdego</w:t>
      </w:r>
      <w:r w:rsidRPr="00166A3B">
        <w:t xml:space="preserve"> </w:t>
      </w:r>
      <w:r w:rsidR="0009384D" w:rsidRPr="00166A3B">
        <w:t>Strumieni</w:t>
      </w:r>
      <w:r w:rsidR="005B4FC6" w:rsidRPr="00166A3B">
        <w:t>a</w:t>
      </w:r>
      <w:r w:rsidRPr="00166A3B">
        <w:t xml:space="preserve">, co oznacza, że </w:t>
      </w:r>
      <w:r w:rsidR="005A2EE5" w:rsidRPr="00166A3B">
        <w:t xml:space="preserve">Wnioskodawca </w:t>
      </w:r>
      <w:r w:rsidR="000830A2" w:rsidRPr="00166A3B">
        <w:t xml:space="preserve">wskutek oceny merytorycznej </w:t>
      </w:r>
      <w:r w:rsidR="005A2EE5" w:rsidRPr="00166A3B">
        <w:t>może być dopuszczony do zawarcia Umowy w</w:t>
      </w:r>
      <w:r w:rsidR="00094E96" w:rsidRPr="00166A3B">
        <w:t xml:space="preserve"> obu </w:t>
      </w:r>
      <w:r w:rsidR="007456F6" w:rsidRPr="00166A3B">
        <w:t>Strumieniach</w:t>
      </w:r>
      <w:r w:rsidR="005A2EE5" w:rsidRPr="00166A3B">
        <w:t xml:space="preserve">, w </w:t>
      </w:r>
      <w:r w:rsidR="00026B49" w:rsidRPr="00166A3B">
        <w:t xml:space="preserve">jednym </w:t>
      </w:r>
      <w:r w:rsidR="005A2EE5" w:rsidRPr="00166A3B">
        <w:t>z nich albo w żadnym z</w:t>
      </w:r>
      <w:r w:rsidR="001B1E3E" w:rsidRPr="00166A3B">
        <w:t xml:space="preserve"> </w:t>
      </w:r>
      <w:r w:rsidR="007456F6" w:rsidRPr="00166A3B">
        <w:t>Strumieni</w:t>
      </w:r>
      <w:r w:rsidR="005A2EE5" w:rsidRPr="00166A3B">
        <w:t>.</w:t>
      </w:r>
    </w:p>
    <w:p w14:paraId="081F4696" w14:textId="64FA3151" w:rsidR="0A636CA0" w:rsidRPr="00166A3B" w:rsidRDefault="003E7E3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23" w:name="_Ref509229539"/>
      <w:bookmarkStart w:id="224" w:name="_Ref52562003"/>
      <w:bookmarkStart w:id="225" w:name="_Hlk53785407"/>
      <w:r w:rsidRPr="00166A3B">
        <w:t xml:space="preserve">Ocena </w:t>
      </w:r>
      <w:r w:rsidR="00BB37CD" w:rsidRPr="00166A3B">
        <w:t>m</w:t>
      </w:r>
      <w:r w:rsidRPr="00166A3B">
        <w:t xml:space="preserve">erytoryczna jest dokonywana </w:t>
      </w:r>
      <w:r w:rsidR="003645E1" w:rsidRPr="00166A3B">
        <w:t>przez Zespół Oceniający na podstawie informacji zawartych we Wniosku</w:t>
      </w:r>
      <w:r w:rsidR="00FD7E22" w:rsidRPr="00166A3B">
        <w:t xml:space="preserve">, z uwzględnieniem </w:t>
      </w:r>
      <w:r w:rsidR="005CF5CF" w:rsidRPr="00166A3B">
        <w:t>Wymagań</w:t>
      </w:r>
      <w:r w:rsidR="009A26C0" w:rsidRPr="00166A3B">
        <w:t>:</w:t>
      </w:r>
      <w:r w:rsidR="00FD7E22" w:rsidRPr="00166A3B">
        <w:t xml:space="preserve"> </w:t>
      </w:r>
      <w:r w:rsidR="009A26C0" w:rsidRPr="00166A3B">
        <w:t>Konkursowych</w:t>
      </w:r>
      <w:r w:rsidR="00A12C19" w:rsidRPr="00166A3B">
        <w:t xml:space="preserve"> i</w:t>
      </w:r>
      <w:r w:rsidR="009A26C0" w:rsidRPr="00166A3B">
        <w:t xml:space="preserve"> Jakościowych </w:t>
      </w:r>
      <w:r w:rsidR="00FD7E22" w:rsidRPr="00166A3B">
        <w:t xml:space="preserve">określonych w </w:t>
      </w:r>
      <w:r w:rsidR="00A65A55" w:rsidRPr="00166A3B">
        <w:t>Załączni</w:t>
      </w:r>
      <w:r w:rsidR="00FD7E22" w:rsidRPr="00166A3B">
        <w:t>ku nr 1 do Regulaminu i</w:t>
      </w:r>
      <w:r w:rsidR="003645E1" w:rsidRPr="00166A3B">
        <w:t xml:space="preserve"> </w:t>
      </w:r>
      <w:r w:rsidRPr="00166A3B">
        <w:t xml:space="preserve">w oparciu o </w:t>
      </w:r>
      <w:r w:rsidR="00FD7E22" w:rsidRPr="00166A3B">
        <w:t xml:space="preserve">Kryteria i zasady </w:t>
      </w:r>
      <w:r w:rsidR="00834AD7" w:rsidRPr="00166A3B">
        <w:t xml:space="preserve">oceny </w:t>
      </w:r>
      <w:r w:rsidR="00FD7E22" w:rsidRPr="00166A3B">
        <w:t xml:space="preserve">określone w </w:t>
      </w:r>
      <w:r w:rsidR="00A65A55" w:rsidRPr="00166A3B">
        <w:t>Załączni</w:t>
      </w:r>
      <w:r w:rsidR="00FD7E22" w:rsidRPr="00166A3B">
        <w:t>ku nr 5 do Regulaminu</w:t>
      </w:r>
      <w:r w:rsidR="00F57AD5" w:rsidRPr="00166A3B">
        <w:t>.</w:t>
      </w:r>
      <w:bookmarkStart w:id="226" w:name="_Ref509217593"/>
      <w:bookmarkEnd w:id="223"/>
      <w:bookmarkEnd w:id="224"/>
      <w:r w:rsidR="0A636CA0" w:rsidRPr="00166A3B">
        <w:t xml:space="preserve"> </w:t>
      </w:r>
    </w:p>
    <w:bookmarkEnd w:id="225"/>
    <w:p w14:paraId="1B5F8A08" w14:textId="59429306" w:rsidR="0091676B" w:rsidRPr="00166A3B" w:rsidRDefault="0091676B" w:rsidP="00E467D7">
      <w:pPr>
        <w:pStyle w:val="Akapitzlist"/>
        <w:numPr>
          <w:ilvl w:val="0"/>
          <w:numId w:val="10"/>
        </w:numPr>
        <w:ind w:left="284" w:hanging="284"/>
        <w:jc w:val="both"/>
      </w:pPr>
      <w:r w:rsidRPr="00166A3B">
        <w:t xml:space="preserve">Względem oceny merytorycznej Wnioskodawca może zgłosić uwagi zgodnie z </w:t>
      </w:r>
      <w:r w:rsidR="00A65A55" w:rsidRPr="00166A3B">
        <w:t>Rozdział</w:t>
      </w:r>
      <w:r w:rsidRPr="00166A3B">
        <w:t xml:space="preserve">em </w:t>
      </w:r>
      <w:r w:rsidRPr="00166A3B">
        <w:fldChar w:fldCharType="begin"/>
      </w:r>
      <w:r w:rsidRPr="00166A3B">
        <w:instrText xml:space="preserve"> REF _Ref53669257 \r \h  \* MERGEFORMAT </w:instrText>
      </w:r>
      <w:r w:rsidRPr="00166A3B">
        <w:fldChar w:fldCharType="separate"/>
      </w:r>
      <w:r w:rsidR="004A22D1" w:rsidRPr="00166A3B">
        <w:t>VIII</w:t>
      </w:r>
      <w:r w:rsidRPr="00166A3B">
        <w:fldChar w:fldCharType="end"/>
      </w:r>
      <w:r w:rsidRPr="00166A3B">
        <w:t xml:space="preserve">. </w:t>
      </w:r>
    </w:p>
    <w:p w14:paraId="1A7CE380" w14:textId="27118DF5" w:rsidR="0005180C" w:rsidRPr="00166A3B" w:rsidRDefault="0005180C" w:rsidP="00E467D7">
      <w:pPr>
        <w:pStyle w:val="Akapitzlist"/>
        <w:numPr>
          <w:ilvl w:val="0"/>
          <w:numId w:val="10"/>
        </w:numPr>
        <w:ind w:left="284" w:hanging="284"/>
        <w:jc w:val="both"/>
      </w:pPr>
      <w:r w:rsidRPr="00166A3B">
        <w:t xml:space="preserve">Niezależnie od powyższych postanowień, w ramach oceny merytorycznej NCBR </w:t>
      </w:r>
      <w:r w:rsidR="00EA3B94" w:rsidRPr="00166A3B">
        <w:t>jest uprawniony (ale nie zobowiązany)</w:t>
      </w:r>
      <w:r w:rsidR="009543C0" w:rsidRPr="00166A3B">
        <w:t xml:space="preserve"> zlecić badanie tzw. czystości patentowej zgłoszonych Rozwiązań, przez podmiot posiadający specjalistyczne przygotowanie w tym zakresie</w:t>
      </w:r>
      <w:r w:rsidR="000F743B" w:rsidRPr="00166A3B">
        <w:t>. W</w:t>
      </w:r>
      <w:r w:rsidR="009543C0" w:rsidRPr="00166A3B">
        <w:t xml:space="preserve"> razie </w:t>
      </w:r>
      <w:r w:rsidR="006E54E4" w:rsidRPr="00166A3B">
        <w:t xml:space="preserve">ustalenia w wyniku takiego badania, że Rozwiązanie może naruszać prawa własności intelektualnej podmiotów trzecich, </w:t>
      </w:r>
      <w:r w:rsidR="00FA0D6B" w:rsidRPr="00166A3B">
        <w:t>Zespół Oceniający</w:t>
      </w:r>
      <w:r w:rsidR="006E54E4" w:rsidRPr="00166A3B">
        <w:t xml:space="preserve"> zwraca się do Wnioskodawcy o przedstawienie wyjaśnień w terminie nie krótszym niż trzy dni kalendarzowe, po czym ponownie przeprowadza uzupełniającą </w:t>
      </w:r>
      <w:r w:rsidR="000F743B" w:rsidRPr="00166A3B">
        <w:t xml:space="preserve">ocenę tzw. czystości patentowej. Jeśli uzupełniająca ocena wskazana w zdaniu poprzedzającym dalej wykazuje ryzyko naruszenia praw własności intelektualnej podmiotów trzecich, </w:t>
      </w:r>
      <w:r w:rsidR="00FA0D6B" w:rsidRPr="00166A3B">
        <w:t>Zespół Oceniający kieruje taką informację do NCBR, który</w:t>
      </w:r>
      <w:r w:rsidR="000F743B" w:rsidRPr="00166A3B">
        <w:t xml:space="preserve"> może </w:t>
      </w:r>
      <w:r w:rsidR="00FA0D6B" w:rsidRPr="00166A3B">
        <w:t xml:space="preserve">(ale nie musi) </w:t>
      </w:r>
      <w:r w:rsidR="000F743B" w:rsidRPr="00166A3B">
        <w:t>niezależnie od innych postanowień przyznać takiemu Wnioskodawcy Wynik Negatywny.</w:t>
      </w:r>
    </w:p>
    <w:p w14:paraId="469DA20F" w14:textId="767299B2" w:rsidR="001A1939" w:rsidRPr="00166A3B" w:rsidRDefault="001A1939" w:rsidP="0076449E">
      <w:pPr>
        <w:pStyle w:val="Nagwek2"/>
      </w:pPr>
      <w:bookmarkStart w:id="227" w:name="_Toc53671219"/>
      <w:bookmarkStart w:id="228" w:name="_Toc54726769"/>
      <w:bookmarkStart w:id="229" w:name="_Ref52633658"/>
      <w:bookmarkStart w:id="230" w:name="_Toc53762107"/>
      <w:bookmarkStart w:id="231" w:name="_Toc69201439"/>
      <w:bookmarkStart w:id="232" w:name="_Toc70262464"/>
      <w:bookmarkStart w:id="233" w:name="_Toc75287948"/>
      <w:bookmarkEnd w:id="226"/>
      <w:bookmarkEnd w:id="227"/>
      <w:bookmarkEnd w:id="228"/>
      <w:r w:rsidRPr="00166A3B">
        <w:t>Lista Rankingowa</w:t>
      </w:r>
      <w:bookmarkEnd w:id="229"/>
      <w:bookmarkEnd w:id="230"/>
      <w:bookmarkEnd w:id="231"/>
      <w:bookmarkEnd w:id="232"/>
      <w:bookmarkEnd w:id="233"/>
    </w:p>
    <w:p w14:paraId="5916DE17" w14:textId="594DE92F" w:rsidR="00FB743F" w:rsidRPr="00166A3B" w:rsidRDefault="00FB743F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  <w:color w:val="000000" w:themeColor="text1"/>
        </w:rPr>
      </w:pPr>
      <w:r w:rsidRPr="00166A3B">
        <w:t xml:space="preserve">Po zakończeniu oceny Wniosku zgodnie z punktami </w:t>
      </w:r>
      <w:r w:rsidR="003C2DB8" w:rsidRPr="00166A3B">
        <w:t xml:space="preserve">od </w:t>
      </w:r>
      <w:r w:rsidRPr="00166A3B">
        <w:fldChar w:fldCharType="begin"/>
      </w:r>
      <w:r w:rsidRPr="00166A3B">
        <w:instrText xml:space="preserve"> REF _Ref54726722 \r \h </w:instrText>
      </w:r>
      <w:r w:rsidR="004E2D42" w:rsidRPr="00166A3B">
        <w:instrText xml:space="preserve"> \* MERGEFORMAT </w:instrText>
      </w:r>
      <w:r w:rsidRPr="00166A3B">
        <w:fldChar w:fldCharType="separate"/>
      </w:r>
      <w:r w:rsidR="004A22D1" w:rsidRPr="00166A3B">
        <w:t>6.2</w:t>
      </w:r>
      <w:r w:rsidRPr="00166A3B">
        <w:fldChar w:fldCharType="end"/>
      </w:r>
      <w:r w:rsidRPr="00166A3B">
        <w:t xml:space="preserve"> do </w:t>
      </w:r>
      <w:r w:rsidRPr="00166A3B">
        <w:fldChar w:fldCharType="begin"/>
      </w:r>
      <w:r w:rsidRPr="00166A3B">
        <w:instrText xml:space="preserve"> REF _Ref52647539 \n \h </w:instrText>
      </w:r>
      <w:r w:rsidR="004E2D42" w:rsidRPr="00166A3B">
        <w:instrText xml:space="preserve"> \* MERGEFORMAT </w:instrText>
      </w:r>
      <w:r w:rsidRPr="00166A3B">
        <w:fldChar w:fldCharType="separate"/>
      </w:r>
      <w:r w:rsidR="004A22D1" w:rsidRPr="00166A3B">
        <w:t>6.4</w:t>
      </w:r>
      <w:r w:rsidRPr="00166A3B">
        <w:fldChar w:fldCharType="end"/>
      </w:r>
      <w:r w:rsidRPr="00166A3B">
        <w:t xml:space="preserve">, Zespół Oceniający sporządza </w:t>
      </w:r>
      <w:r w:rsidR="000C40FF" w:rsidRPr="00166A3B">
        <w:t xml:space="preserve">raport z oceny Wniosku uzasadniający </w:t>
      </w:r>
      <w:r w:rsidR="000C40FF" w:rsidRPr="00166A3B">
        <w:rPr>
          <w:color w:val="000000" w:themeColor="text1"/>
        </w:rPr>
        <w:t>przyznane punkty. Raport zawiera uzasadnienie przyjętej punktacji w każdym z ocenianych Kryteriów oceny Wniosków.</w:t>
      </w:r>
      <w:r w:rsidR="6C81A029" w:rsidRPr="00166A3B">
        <w:rPr>
          <w:color w:val="000000" w:themeColor="text1"/>
        </w:rPr>
        <w:t xml:space="preserve"> </w:t>
      </w:r>
      <w:r w:rsidR="4E10D0BF" w:rsidRPr="00166A3B">
        <w:rPr>
          <w:rFonts w:ascii="Calibri" w:eastAsia="Calibri" w:hAnsi="Calibri" w:cs="Calibri"/>
          <w:color w:val="000000" w:themeColor="text1"/>
        </w:rPr>
        <w:t>Raporty niezwłocznie po sporządzeniu i przed publikacją Listy Rankingowej są przekazywane Wnioskodawcom.</w:t>
      </w:r>
    </w:p>
    <w:p w14:paraId="72FCF79E" w14:textId="2481752E" w:rsidR="00547981" w:rsidRPr="00166A3B" w:rsidRDefault="00221377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</w:rPr>
      </w:pPr>
      <w:r w:rsidRPr="00166A3B">
        <w:rPr>
          <w:color w:val="000000" w:themeColor="text1"/>
        </w:rPr>
        <w:t>P</w:t>
      </w:r>
      <w:r w:rsidR="001925EC" w:rsidRPr="00166A3B">
        <w:rPr>
          <w:color w:val="000000" w:themeColor="text1"/>
        </w:rPr>
        <w:t>o ustaleniu wyników dla wszystkich Wniosków</w:t>
      </w:r>
      <w:r w:rsidR="00232426" w:rsidRPr="00166A3B">
        <w:rPr>
          <w:color w:val="000000" w:themeColor="text1"/>
        </w:rPr>
        <w:t xml:space="preserve"> w danym </w:t>
      </w:r>
      <w:r w:rsidR="007456F6" w:rsidRPr="00166A3B">
        <w:rPr>
          <w:color w:val="000000" w:themeColor="text1"/>
        </w:rPr>
        <w:t>Strumieniu</w:t>
      </w:r>
      <w:r w:rsidR="00232426" w:rsidRPr="00166A3B">
        <w:rPr>
          <w:color w:val="000000" w:themeColor="text1"/>
        </w:rPr>
        <w:t xml:space="preserve"> </w:t>
      </w:r>
      <w:r w:rsidR="00525C19" w:rsidRPr="00166A3B">
        <w:rPr>
          <w:color w:val="000000" w:themeColor="text1"/>
        </w:rPr>
        <w:t xml:space="preserve">zgodnie z punktami od </w:t>
      </w:r>
      <w:r w:rsidR="00D15DB4" w:rsidRPr="00166A3B">
        <w:rPr>
          <w:color w:val="000000" w:themeColor="text1"/>
        </w:rPr>
        <w:fldChar w:fldCharType="begin"/>
      </w:r>
      <w:r w:rsidR="00D15DB4" w:rsidRPr="00166A3B">
        <w:rPr>
          <w:color w:val="000000" w:themeColor="text1"/>
        </w:rPr>
        <w:instrText xml:space="preserve"> REF _Ref54726722 \r \h </w:instrText>
      </w:r>
      <w:r w:rsidR="004E2D42" w:rsidRPr="00166A3B">
        <w:rPr>
          <w:color w:val="000000" w:themeColor="text1"/>
        </w:rPr>
        <w:instrText xml:space="preserve"> \* MERGEFORMAT </w:instrText>
      </w:r>
      <w:r w:rsidR="00D15DB4" w:rsidRPr="00166A3B">
        <w:rPr>
          <w:color w:val="000000" w:themeColor="text1"/>
        </w:rPr>
      </w:r>
      <w:r w:rsidR="00D15DB4" w:rsidRPr="00166A3B">
        <w:rPr>
          <w:color w:val="000000" w:themeColor="text1"/>
        </w:rPr>
        <w:fldChar w:fldCharType="separate"/>
      </w:r>
      <w:r w:rsidR="004A22D1" w:rsidRPr="00166A3B">
        <w:rPr>
          <w:color w:val="000000" w:themeColor="text1"/>
        </w:rPr>
        <w:t>6.2</w:t>
      </w:r>
      <w:r w:rsidR="00D15DB4" w:rsidRPr="00166A3B">
        <w:rPr>
          <w:color w:val="000000" w:themeColor="text1"/>
        </w:rPr>
        <w:fldChar w:fldCharType="end"/>
      </w:r>
      <w:r w:rsidR="00525C19" w:rsidRPr="00166A3B">
        <w:rPr>
          <w:color w:val="000000" w:themeColor="text1"/>
        </w:rPr>
        <w:t xml:space="preserve"> do </w:t>
      </w:r>
      <w:r w:rsidR="00D15DB4" w:rsidRPr="00166A3B">
        <w:rPr>
          <w:color w:val="000000" w:themeColor="text1"/>
        </w:rPr>
        <w:fldChar w:fldCharType="begin"/>
      </w:r>
      <w:r w:rsidR="00D15DB4" w:rsidRPr="00166A3B">
        <w:rPr>
          <w:color w:val="000000" w:themeColor="text1"/>
        </w:rPr>
        <w:instrText xml:space="preserve"> REF _Ref52647539 \n \h </w:instrText>
      </w:r>
      <w:r w:rsidR="004E2D42" w:rsidRPr="00166A3B">
        <w:rPr>
          <w:color w:val="000000" w:themeColor="text1"/>
        </w:rPr>
        <w:instrText xml:space="preserve"> \* MERGEFORMAT </w:instrText>
      </w:r>
      <w:r w:rsidR="00D15DB4" w:rsidRPr="00166A3B">
        <w:rPr>
          <w:color w:val="000000" w:themeColor="text1"/>
        </w:rPr>
      </w:r>
      <w:r w:rsidR="00D15DB4" w:rsidRPr="00166A3B">
        <w:rPr>
          <w:color w:val="000000" w:themeColor="text1"/>
        </w:rPr>
        <w:fldChar w:fldCharType="separate"/>
      </w:r>
      <w:r w:rsidR="004A22D1" w:rsidRPr="00166A3B">
        <w:rPr>
          <w:color w:val="000000" w:themeColor="text1"/>
        </w:rPr>
        <w:t>6.4</w:t>
      </w:r>
      <w:r w:rsidR="00D15DB4" w:rsidRPr="00166A3B">
        <w:rPr>
          <w:color w:val="000000" w:themeColor="text1"/>
        </w:rPr>
        <w:fldChar w:fldCharType="end"/>
      </w:r>
      <w:r w:rsidR="2B85E3A2" w:rsidRPr="00166A3B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4D6B667D" w:rsidRPr="00166A3B">
        <w:rPr>
          <w:rFonts w:ascii="Calibri" w:eastAsia="Calibri" w:hAnsi="Calibri" w:cs="Calibri"/>
          <w:color w:val="000000" w:themeColor="text1"/>
        </w:rPr>
        <w:t xml:space="preserve">po </w:t>
      </w:r>
      <w:r w:rsidR="2B85E3A2" w:rsidRPr="00166A3B">
        <w:rPr>
          <w:rFonts w:ascii="Calibri" w:eastAsia="Calibri" w:hAnsi="Calibri" w:cs="Calibri"/>
          <w:color w:val="000000" w:themeColor="text1"/>
        </w:rPr>
        <w:t xml:space="preserve">rozpoznaniu wszystkich uwag </w:t>
      </w:r>
      <w:r w:rsidR="78DABE1C" w:rsidRPr="00166A3B">
        <w:rPr>
          <w:rFonts w:ascii="Calibri" w:eastAsia="Calibri" w:hAnsi="Calibri" w:cs="Calibri"/>
          <w:color w:val="000000" w:themeColor="text1"/>
        </w:rPr>
        <w:t xml:space="preserve">w danym </w:t>
      </w:r>
      <w:r w:rsidR="007456F6" w:rsidRPr="00166A3B">
        <w:rPr>
          <w:rFonts w:ascii="Calibri" w:eastAsia="Calibri" w:hAnsi="Calibri" w:cs="Calibri"/>
          <w:color w:val="000000" w:themeColor="text1"/>
        </w:rPr>
        <w:t>Strumieniu</w:t>
      </w:r>
      <w:r w:rsidR="78DABE1C" w:rsidRPr="00166A3B">
        <w:rPr>
          <w:rFonts w:ascii="Calibri" w:eastAsia="Calibri" w:hAnsi="Calibri" w:cs="Calibri"/>
          <w:color w:val="000000" w:themeColor="text1"/>
        </w:rPr>
        <w:t xml:space="preserve"> </w:t>
      </w:r>
      <w:r w:rsidR="2B85E3A2" w:rsidRPr="00166A3B">
        <w:rPr>
          <w:rFonts w:ascii="Calibri" w:eastAsia="Calibri" w:hAnsi="Calibri" w:cs="Calibri"/>
          <w:color w:val="000000" w:themeColor="text1"/>
        </w:rPr>
        <w:t xml:space="preserve">zgodnie z </w:t>
      </w:r>
      <w:r w:rsidR="00A65A55" w:rsidRPr="00166A3B">
        <w:rPr>
          <w:rFonts w:ascii="Calibri" w:eastAsia="Calibri" w:hAnsi="Calibri" w:cs="Calibri"/>
          <w:color w:val="000000" w:themeColor="text1"/>
        </w:rPr>
        <w:t>Rozdział</w:t>
      </w:r>
      <w:r w:rsidR="2B85E3A2" w:rsidRPr="00166A3B">
        <w:rPr>
          <w:rFonts w:ascii="Calibri" w:eastAsia="Calibri" w:hAnsi="Calibri" w:cs="Calibri"/>
          <w:color w:val="000000" w:themeColor="text1"/>
        </w:rPr>
        <w:t>em VIII.</w:t>
      </w:r>
      <w:r w:rsidR="001925EC" w:rsidRPr="00166A3B">
        <w:rPr>
          <w:color w:val="000000" w:themeColor="text1"/>
        </w:rPr>
        <w:t>, Zespół O</w:t>
      </w:r>
      <w:r w:rsidR="00B0731D" w:rsidRPr="00166A3B">
        <w:rPr>
          <w:color w:val="000000" w:themeColor="text1"/>
        </w:rPr>
        <w:t xml:space="preserve">ceniający </w:t>
      </w:r>
      <w:r w:rsidR="001925EC" w:rsidRPr="00166A3B">
        <w:rPr>
          <w:color w:val="000000" w:themeColor="text1"/>
        </w:rPr>
        <w:t xml:space="preserve">tworzy </w:t>
      </w:r>
      <w:r w:rsidR="001D1FB2" w:rsidRPr="00166A3B">
        <w:rPr>
          <w:color w:val="000000" w:themeColor="text1"/>
        </w:rPr>
        <w:t xml:space="preserve">odrębnie dla każdego </w:t>
      </w:r>
      <w:r w:rsidR="0009384D" w:rsidRPr="00166A3B">
        <w:rPr>
          <w:color w:val="000000" w:themeColor="text1"/>
        </w:rPr>
        <w:t>Strumieni</w:t>
      </w:r>
      <w:r w:rsidR="00403006" w:rsidRPr="00166A3B">
        <w:rPr>
          <w:color w:val="000000" w:themeColor="text1"/>
        </w:rPr>
        <w:t>a</w:t>
      </w:r>
      <w:r w:rsidR="001925EC" w:rsidRPr="00166A3B">
        <w:rPr>
          <w:color w:val="000000" w:themeColor="text1"/>
        </w:rPr>
        <w:t xml:space="preserve"> Listę Rankingową dla wszystkich Wnios</w:t>
      </w:r>
      <w:r w:rsidR="00547981" w:rsidRPr="00166A3B">
        <w:rPr>
          <w:color w:val="000000" w:themeColor="text1"/>
        </w:rPr>
        <w:t xml:space="preserve">ków, które </w:t>
      </w:r>
      <w:r w:rsidR="00525C19" w:rsidRPr="00166A3B">
        <w:rPr>
          <w:color w:val="000000" w:themeColor="text1"/>
        </w:rPr>
        <w:t>nie podlegały odrzuceniu</w:t>
      </w:r>
      <w:r w:rsidR="001925EC" w:rsidRPr="00166A3B">
        <w:rPr>
          <w:color w:val="000000" w:themeColor="text1"/>
        </w:rPr>
        <w:t>. W</w:t>
      </w:r>
      <w:r w:rsidR="00E37D9E" w:rsidRPr="00166A3B">
        <w:rPr>
          <w:color w:val="000000" w:themeColor="text1"/>
        </w:rPr>
        <w:t> </w:t>
      </w:r>
      <w:r w:rsidR="001925EC" w:rsidRPr="00166A3B">
        <w:rPr>
          <w:color w:val="000000" w:themeColor="text1"/>
        </w:rPr>
        <w:t xml:space="preserve">ramach Listy Rankingowej Zespół </w:t>
      </w:r>
      <w:r w:rsidR="001925EC" w:rsidRPr="00166A3B">
        <w:t>O</w:t>
      </w:r>
      <w:r w:rsidR="002411E1" w:rsidRPr="00166A3B">
        <w:t>ceniający</w:t>
      </w:r>
      <w:r w:rsidR="001925EC" w:rsidRPr="00166A3B">
        <w:t xml:space="preserve"> </w:t>
      </w:r>
      <w:r w:rsidR="00366DF4" w:rsidRPr="00166A3B">
        <w:t xml:space="preserve">szereguje </w:t>
      </w:r>
      <w:r w:rsidR="00707C67" w:rsidRPr="00166A3B">
        <w:t xml:space="preserve">Wnioski wedle </w:t>
      </w:r>
      <w:r w:rsidR="001925EC" w:rsidRPr="00166A3B">
        <w:t>wynik</w:t>
      </w:r>
      <w:r w:rsidR="00707C67" w:rsidRPr="00166A3B">
        <w:t>ów</w:t>
      </w:r>
      <w:r w:rsidR="001925EC" w:rsidRPr="00166A3B">
        <w:t xml:space="preserve"> oceny merytorycznej </w:t>
      </w:r>
      <w:r w:rsidR="003346B5" w:rsidRPr="00166A3B">
        <w:t xml:space="preserve">Wniosków </w:t>
      </w:r>
      <w:r w:rsidR="001925EC" w:rsidRPr="00166A3B">
        <w:t>od najwyższego, do najniższego</w:t>
      </w:r>
      <w:r w:rsidR="00232426" w:rsidRPr="00166A3B">
        <w:t>, wedle uzyskanych punktów</w:t>
      </w:r>
      <w:r w:rsidR="001925EC" w:rsidRPr="00166A3B">
        <w:t xml:space="preserve">. </w:t>
      </w:r>
      <w:r w:rsidR="005318B1" w:rsidRPr="00166A3B">
        <w:t xml:space="preserve">Jeżeli w ramach oceny merytorycznej dwa Wnioski uzyskały </w:t>
      </w:r>
      <w:r w:rsidR="003754C4" w:rsidRPr="00166A3B">
        <w:t xml:space="preserve">taką samą sumaryczną liczbę punktów w ramach wszystkich </w:t>
      </w:r>
      <w:r w:rsidR="35125926" w:rsidRPr="00166A3B">
        <w:t>K</w:t>
      </w:r>
      <w:r w:rsidR="003754C4" w:rsidRPr="00166A3B">
        <w:t>ryteriów</w:t>
      </w:r>
      <w:r w:rsidR="005318B1" w:rsidRPr="00166A3B">
        <w:t>, w</w:t>
      </w:r>
      <w:r w:rsidR="00E37D9E" w:rsidRPr="00166A3B">
        <w:t> </w:t>
      </w:r>
      <w:r w:rsidR="005318B1" w:rsidRPr="00166A3B">
        <w:t xml:space="preserve">ramach Listy Rankingowej zajmują one kolejne miejsca, przy czym </w:t>
      </w:r>
      <w:r w:rsidR="00547981" w:rsidRPr="00166A3B">
        <w:t xml:space="preserve">o pierwszeństwie decydować </w:t>
      </w:r>
      <w:r w:rsidR="00A45B9E" w:rsidRPr="00166A3B">
        <w:t>będą zasady określone w Załączniku nr 5 do Regulaminu</w:t>
      </w:r>
      <w:r w:rsidR="001D1FB2" w:rsidRPr="00166A3B">
        <w:t>.</w:t>
      </w:r>
    </w:p>
    <w:p w14:paraId="6DB459C3" w14:textId="77777777" w:rsidR="001925EC" w:rsidRPr="00166A3B" w:rsidRDefault="001925EC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166A3B">
        <w:t>Lista Rankingowa wyszczególnia:</w:t>
      </w:r>
    </w:p>
    <w:p w14:paraId="6F44AB30" w14:textId="0E755E6D" w:rsidR="001D1FB2" w:rsidRPr="00166A3B" w:rsidRDefault="001D1FB2" w:rsidP="002F02B4">
      <w:pPr>
        <w:pStyle w:val="Akapitzlist"/>
        <w:numPr>
          <w:ilvl w:val="1"/>
          <w:numId w:val="34"/>
        </w:numPr>
        <w:ind w:left="851"/>
        <w:jc w:val="both"/>
      </w:pPr>
      <w:r w:rsidRPr="00166A3B">
        <w:t xml:space="preserve">określenie </w:t>
      </w:r>
      <w:r w:rsidR="0009384D" w:rsidRPr="00166A3B">
        <w:t>Strumieni</w:t>
      </w:r>
      <w:r w:rsidR="003A2CB1" w:rsidRPr="00166A3B">
        <w:t>a</w:t>
      </w:r>
      <w:r w:rsidRPr="00166A3B">
        <w:t>, którego dotyczy,</w:t>
      </w:r>
    </w:p>
    <w:p w14:paraId="3AE4874D" w14:textId="0181F8B2" w:rsidR="007833A4" w:rsidRPr="00166A3B" w:rsidRDefault="00395C4C" w:rsidP="00E467D7">
      <w:pPr>
        <w:pStyle w:val="Akapitzlist"/>
        <w:numPr>
          <w:ilvl w:val="1"/>
          <w:numId w:val="34"/>
        </w:numPr>
        <w:ind w:left="851"/>
        <w:jc w:val="both"/>
      </w:pPr>
      <w:r w:rsidRPr="00166A3B">
        <w:t xml:space="preserve">nazwę </w:t>
      </w:r>
      <w:r w:rsidR="001D43B2" w:rsidRPr="00166A3B">
        <w:t xml:space="preserve">danego </w:t>
      </w:r>
      <w:r w:rsidR="00066E60" w:rsidRPr="00166A3B">
        <w:t>Rozwiązania</w:t>
      </w:r>
      <w:r w:rsidR="007833A4" w:rsidRPr="00166A3B">
        <w:t>,</w:t>
      </w:r>
    </w:p>
    <w:p w14:paraId="6C275961" w14:textId="6BAF807D" w:rsidR="001925EC" w:rsidRPr="00166A3B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166A3B">
        <w:t xml:space="preserve">nazwę </w:t>
      </w:r>
      <w:r w:rsidR="001D43B2" w:rsidRPr="00166A3B">
        <w:t xml:space="preserve">danego </w:t>
      </w:r>
      <w:r w:rsidRPr="00166A3B">
        <w:t>Wnioskodawcy,</w:t>
      </w:r>
    </w:p>
    <w:p w14:paraId="3C9CD839" w14:textId="47951B4F" w:rsidR="001925EC" w:rsidRPr="00166A3B" w:rsidRDefault="00AE333E" w:rsidP="00E467D7">
      <w:pPr>
        <w:pStyle w:val="Akapitzlist"/>
        <w:numPr>
          <w:ilvl w:val="1"/>
          <w:numId w:val="34"/>
        </w:numPr>
        <w:ind w:left="851"/>
        <w:jc w:val="both"/>
      </w:pPr>
      <w:r w:rsidRPr="00166A3B">
        <w:t xml:space="preserve">wynik łączny </w:t>
      </w:r>
      <w:r w:rsidR="00BB37CD" w:rsidRPr="00166A3B">
        <w:t>o</w:t>
      </w:r>
      <w:r w:rsidRPr="00166A3B">
        <w:t xml:space="preserve">ceny </w:t>
      </w:r>
      <w:r w:rsidR="00BB37CD" w:rsidRPr="00166A3B">
        <w:t>m</w:t>
      </w:r>
      <w:r w:rsidR="001925EC" w:rsidRPr="00166A3B">
        <w:t>erytorycznej Wniosku</w:t>
      </w:r>
      <w:r w:rsidR="009A522A" w:rsidRPr="00166A3B">
        <w:t xml:space="preserve"> w danym </w:t>
      </w:r>
      <w:r w:rsidR="007456F6" w:rsidRPr="00166A3B">
        <w:t>Strumieniu</w:t>
      </w:r>
      <w:r w:rsidR="001925EC" w:rsidRPr="00166A3B">
        <w:t>,</w:t>
      </w:r>
    </w:p>
    <w:p w14:paraId="75937772" w14:textId="3B423A7E" w:rsidR="535163BE" w:rsidRPr="00166A3B" w:rsidRDefault="535163BE" w:rsidP="00E467D7">
      <w:pPr>
        <w:pStyle w:val="Akapitzlist"/>
        <w:numPr>
          <w:ilvl w:val="1"/>
          <w:numId w:val="34"/>
        </w:numPr>
        <w:ind w:left="851"/>
        <w:jc w:val="both"/>
      </w:pPr>
      <w:r w:rsidRPr="00166A3B">
        <w:t>wartości parametrów w zakresie Wymagań Konkursowych,</w:t>
      </w:r>
    </w:p>
    <w:p w14:paraId="681FD174" w14:textId="09ED31CF" w:rsidR="00395C4C" w:rsidRPr="00166A3B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166A3B">
        <w:t xml:space="preserve">wynagrodzenie </w:t>
      </w:r>
      <w:r w:rsidR="00A655DA" w:rsidRPr="00166A3B">
        <w:t xml:space="preserve">oferowane przez </w:t>
      </w:r>
      <w:r w:rsidR="00D15DB4" w:rsidRPr="00166A3B">
        <w:t>Wnioskodawcę</w:t>
      </w:r>
      <w:r w:rsidRPr="00166A3B">
        <w:t xml:space="preserve"> za </w:t>
      </w:r>
      <w:r w:rsidR="00695F02" w:rsidRPr="00166A3B">
        <w:t>realizację Umowy</w:t>
      </w:r>
      <w:r w:rsidR="00CC1712" w:rsidRPr="00166A3B">
        <w:t xml:space="preserve"> w </w:t>
      </w:r>
      <w:r w:rsidR="001D43B2" w:rsidRPr="00166A3B">
        <w:t xml:space="preserve">danym </w:t>
      </w:r>
      <w:r w:rsidR="007456F6" w:rsidRPr="00166A3B">
        <w:t>Strumieniu</w:t>
      </w:r>
      <w:r w:rsidR="001D43B2" w:rsidRPr="00166A3B">
        <w:t xml:space="preserve"> </w:t>
      </w:r>
      <w:r w:rsidR="00CC1712" w:rsidRPr="00166A3B">
        <w:t>w podziale na Etapy</w:t>
      </w:r>
      <w:r w:rsidR="00395C4C" w:rsidRPr="00166A3B">
        <w:t>,</w:t>
      </w:r>
      <w:r w:rsidR="00324423" w:rsidRPr="00166A3B">
        <w:t xml:space="preserve"> z zastrzeżeniem ust. </w:t>
      </w:r>
      <w:r w:rsidR="00A45B9E" w:rsidRPr="00166A3B">
        <w:t>6</w:t>
      </w:r>
      <w:r w:rsidR="00324423" w:rsidRPr="00166A3B">
        <w:t>,</w:t>
      </w:r>
    </w:p>
    <w:p w14:paraId="3D5D604F" w14:textId="715631C6" w:rsidR="004B5106" w:rsidRPr="00166A3B" w:rsidRDefault="2B7E909E" w:rsidP="00E467D7">
      <w:pPr>
        <w:pStyle w:val="Akapitzlist"/>
        <w:numPr>
          <w:ilvl w:val="1"/>
          <w:numId w:val="34"/>
        </w:numPr>
        <w:ind w:left="851"/>
        <w:jc w:val="both"/>
      </w:pPr>
      <w:r w:rsidRPr="00166A3B">
        <w:lastRenderedPageBreak/>
        <w:t xml:space="preserve">informację o </w:t>
      </w:r>
      <w:r w:rsidR="638FF231" w:rsidRPr="00166A3B">
        <w:t>dopuszczeniu (rekomendowaniu)</w:t>
      </w:r>
      <w:r w:rsidRPr="00166A3B">
        <w:t xml:space="preserve"> </w:t>
      </w:r>
      <w:r w:rsidR="00395C4C" w:rsidRPr="00166A3B">
        <w:t>Wnios</w:t>
      </w:r>
      <w:r w:rsidR="00931A35" w:rsidRPr="00166A3B">
        <w:t>k</w:t>
      </w:r>
      <w:r w:rsidR="47829793" w:rsidRPr="00166A3B">
        <w:t>u</w:t>
      </w:r>
      <w:r w:rsidR="00395C4C" w:rsidRPr="00166A3B">
        <w:t xml:space="preserve"> do zawarcia Umowy</w:t>
      </w:r>
      <w:r w:rsidR="009A522A" w:rsidRPr="00166A3B">
        <w:t xml:space="preserve"> w danym </w:t>
      </w:r>
      <w:r w:rsidR="007456F6" w:rsidRPr="00166A3B">
        <w:t>Strumieniu</w:t>
      </w:r>
      <w:r w:rsidR="004B5106" w:rsidRPr="00166A3B">
        <w:t>,</w:t>
      </w:r>
    </w:p>
    <w:p w14:paraId="3022BF30" w14:textId="5F2809CE" w:rsidR="00117969" w:rsidRPr="00166A3B" w:rsidRDefault="00117969" w:rsidP="00E467D7">
      <w:pPr>
        <w:pStyle w:val="Akapitzlist"/>
        <w:numPr>
          <w:ilvl w:val="1"/>
          <w:numId w:val="34"/>
        </w:numPr>
        <w:ind w:left="851"/>
        <w:jc w:val="both"/>
      </w:pPr>
      <w:r w:rsidRPr="00166A3B">
        <w:t>ewentualnie: informację o odrzuceniu Wniosku,</w:t>
      </w:r>
    </w:p>
    <w:p w14:paraId="12F6A606" w14:textId="3134C7CD" w:rsidR="00687066" w:rsidRPr="00166A3B" w:rsidRDefault="00687066" w:rsidP="00E467D7">
      <w:pPr>
        <w:pStyle w:val="Akapitzlist"/>
        <w:numPr>
          <w:ilvl w:val="1"/>
          <w:numId w:val="34"/>
        </w:numPr>
        <w:ind w:left="851"/>
        <w:jc w:val="both"/>
      </w:pPr>
      <w:r w:rsidRPr="00166A3B">
        <w:t xml:space="preserve">Informację, czy Wnioskodawca zdecydował się na </w:t>
      </w:r>
      <w:r w:rsidR="002512C3" w:rsidRPr="00166A3B">
        <w:t>współpracę</w:t>
      </w:r>
      <w:r w:rsidR="005F197F" w:rsidRPr="00166A3B">
        <w:t xml:space="preserve"> w </w:t>
      </w:r>
      <w:r w:rsidR="002512C3" w:rsidRPr="00166A3B">
        <w:t>ramach Synergii</w:t>
      </w:r>
      <w:r w:rsidR="005F197F" w:rsidRPr="00166A3B">
        <w:t xml:space="preserve"> oraz </w:t>
      </w:r>
      <w:r w:rsidR="002512C3" w:rsidRPr="00166A3B">
        <w:t>wskazanie podmiotu, z jakim zadeklarował taką współpracę</w:t>
      </w:r>
      <w:r w:rsidRPr="00166A3B">
        <w:t>.</w:t>
      </w:r>
    </w:p>
    <w:p w14:paraId="0A0C8D53" w14:textId="71E79FC5" w:rsidR="009A522A" w:rsidRPr="00166A3B" w:rsidRDefault="009A522A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34" w:name="_Ref59121324"/>
      <w:bookmarkStart w:id="235" w:name="_Ref509229444"/>
      <w:r w:rsidRPr="00166A3B">
        <w:t xml:space="preserve">Wynik </w:t>
      </w:r>
      <w:r w:rsidR="008711AF" w:rsidRPr="00166A3B">
        <w:t>P</w:t>
      </w:r>
      <w:r w:rsidRPr="00166A3B">
        <w:t xml:space="preserve">ozytywny skutkujący dopuszczeniem do zawarcia Umowy, w ramach każdego </w:t>
      </w:r>
      <w:r w:rsidR="0009384D" w:rsidRPr="00166A3B">
        <w:t>Strumieni</w:t>
      </w:r>
      <w:r w:rsidR="003A2CB1" w:rsidRPr="00166A3B">
        <w:t>a</w:t>
      </w:r>
      <w:r w:rsidRPr="00166A3B">
        <w:t xml:space="preserve">, przyznaje się tym Wnioskodawcom, którzy uzyskali kolejno </w:t>
      </w:r>
      <w:r w:rsidR="006917F0" w:rsidRPr="00166A3B">
        <w:t xml:space="preserve">nie więcej niż </w:t>
      </w:r>
      <w:r w:rsidR="00927606" w:rsidRPr="00166A3B">
        <w:t>trzy</w:t>
      </w:r>
      <w:r w:rsidR="002426D8" w:rsidRPr="00166A3B">
        <w:t xml:space="preserve"> </w:t>
      </w:r>
      <w:r w:rsidRPr="00166A3B">
        <w:t xml:space="preserve">najwyższe wyniki z oceny merytorycznej w ramach danego </w:t>
      </w:r>
      <w:r w:rsidR="0009384D" w:rsidRPr="00166A3B">
        <w:t>Strumieni</w:t>
      </w:r>
      <w:r w:rsidR="003A2CB1" w:rsidRPr="00166A3B">
        <w:t>a</w:t>
      </w:r>
      <w:r w:rsidRPr="00166A3B">
        <w:t>.</w:t>
      </w:r>
      <w:r w:rsidR="006917F0" w:rsidRPr="00166A3B">
        <w:t xml:space="preserve"> Pozostałym Wnioskodawcom w zakresie określonego </w:t>
      </w:r>
      <w:r w:rsidR="0009384D" w:rsidRPr="00166A3B">
        <w:t>Strumieni</w:t>
      </w:r>
      <w:r w:rsidR="003A2CB1" w:rsidRPr="00166A3B">
        <w:t>a</w:t>
      </w:r>
      <w:r w:rsidR="006917F0" w:rsidRPr="00166A3B">
        <w:t xml:space="preserve"> przyznaje się </w:t>
      </w:r>
      <w:r w:rsidR="008711AF" w:rsidRPr="00166A3B">
        <w:t>W</w:t>
      </w:r>
      <w:r w:rsidR="006917F0" w:rsidRPr="00166A3B">
        <w:t xml:space="preserve">ynik </w:t>
      </w:r>
      <w:r w:rsidR="008711AF" w:rsidRPr="00166A3B">
        <w:t>N</w:t>
      </w:r>
      <w:r w:rsidR="006917F0" w:rsidRPr="00166A3B">
        <w:t>egatywny.</w:t>
      </w:r>
      <w:bookmarkEnd w:id="234"/>
    </w:p>
    <w:bookmarkEnd w:id="235"/>
    <w:p w14:paraId="40DB4476" w14:textId="661EEA97" w:rsidR="00582A5F" w:rsidRPr="00166A3B" w:rsidRDefault="00582A5F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166A3B">
        <w:rPr>
          <w:color w:val="000000" w:themeColor="text1"/>
        </w:rPr>
        <w:t xml:space="preserve">Po </w:t>
      </w:r>
      <w:r w:rsidR="001D43B2" w:rsidRPr="00166A3B">
        <w:rPr>
          <w:color w:val="000000" w:themeColor="text1"/>
        </w:rPr>
        <w:t xml:space="preserve">sporządzeniu </w:t>
      </w:r>
      <w:r w:rsidRPr="00166A3B">
        <w:rPr>
          <w:color w:val="000000" w:themeColor="text1"/>
        </w:rPr>
        <w:t xml:space="preserve">Listy Rankingowej </w:t>
      </w:r>
      <w:r w:rsidR="001D43B2" w:rsidRPr="00166A3B">
        <w:rPr>
          <w:color w:val="000000" w:themeColor="text1"/>
        </w:rPr>
        <w:t>zgodnie z ustępami poprzedzającymi Centrum</w:t>
      </w:r>
      <w:r w:rsidRPr="00166A3B">
        <w:rPr>
          <w:color w:val="000000" w:themeColor="text1"/>
        </w:rPr>
        <w:t xml:space="preserve"> publikuje Listę Rankingową na</w:t>
      </w:r>
      <w:r w:rsidR="009F2265" w:rsidRPr="00166A3B">
        <w:rPr>
          <w:color w:val="000000" w:themeColor="text1"/>
        </w:rPr>
        <w:t xml:space="preserve"> </w:t>
      </w:r>
      <w:r w:rsidRPr="00166A3B">
        <w:rPr>
          <w:color w:val="000000" w:themeColor="text1"/>
        </w:rPr>
        <w:t xml:space="preserve">Stronie internetowej </w:t>
      </w:r>
      <w:r w:rsidRPr="00166A3B">
        <w:t>Centrum oraz przesyła Wnioskodawcom elektroniczne powiadomienie o</w:t>
      </w:r>
      <w:r w:rsidR="008D227C" w:rsidRPr="00166A3B">
        <w:t> </w:t>
      </w:r>
      <w:r w:rsidRPr="00166A3B">
        <w:t xml:space="preserve">publikacji </w:t>
      </w:r>
      <w:r w:rsidR="00297ECF" w:rsidRPr="00166A3B">
        <w:t xml:space="preserve">odpowiedniej </w:t>
      </w:r>
      <w:r w:rsidRPr="00166A3B">
        <w:t>Listy Rankingowej.</w:t>
      </w:r>
    </w:p>
    <w:p w14:paraId="4B1A987E" w14:textId="65703C7E" w:rsidR="00324423" w:rsidRPr="00166A3B" w:rsidRDefault="00324423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36" w:name="_Ref61277589"/>
      <w:r w:rsidRPr="00166A3B">
        <w:t xml:space="preserve">NCBR może odroczyć ujawnienie w ramach Listy Rankingowej wynagrodzeń oferowanych przez Wnioskodawców, jeśli istnieją w ocenie NCBR okoliczności wskazujące na możliwość powstania po jego stronie uprawnienia do przeprowadzenia Dodatkowego Naboru Wniosków zgodnie z Rozdziałem </w:t>
      </w:r>
      <w:r w:rsidRPr="00166A3B">
        <w:fldChar w:fldCharType="begin"/>
      </w:r>
      <w:r w:rsidRPr="00166A3B">
        <w:instrText xml:space="preserve"> REF _Ref67953519 \n \h </w:instrText>
      </w:r>
      <w:r w:rsidR="007E4736" w:rsidRPr="00166A3B">
        <w:instrText xml:space="preserve"> \* MERGEFORMAT </w:instrText>
      </w:r>
      <w:r w:rsidRPr="00166A3B">
        <w:fldChar w:fldCharType="separate"/>
      </w:r>
      <w:r w:rsidR="004A22D1" w:rsidRPr="00166A3B">
        <w:t>XIII</w:t>
      </w:r>
      <w:r w:rsidRPr="00166A3B">
        <w:fldChar w:fldCharType="end"/>
      </w:r>
      <w:r w:rsidRPr="00166A3B">
        <w:t xml:space="preserve"> Regulaminu. W takim wypadku</w:t>
      </w:r>
      <w:bookmarkEnd w:id="236"/>
      <w:r w:rsidRPr="00166A3B">
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</w:r>
    </w:p>
    <w:p w14:paraId="36DE3B0F" w14:textId="1566FBE1" w:rsidR="001925EC" w:rsidRPr="00166A3B" w:rsidRDefault="00AB1C73" w:rsidP="0076449E">
      <w:pPr>
        <w:pStyle w:val="Nagwek1"/>
      </w:pPr>
      <w:bookmarkStart w:id="237" w:name="_Ref62506770"/>
      <w:bookmarkStart w:id="238" w:name="_Toc69201440"/>
      <w:bookmarkStart w:id="239" w:name="_Toc70262465"/>
      <w:bookmarkStart w:id="240" w:name="_Toc75287949"/>
      <w:r w:rsidRPr="00166A3B">
        <w:t xml:space="preserve">Zawarcie Umów z </w:t>
      </w:r>
      <w:r w:rsidR="00D15DB4" w:rsidRPr="00166A3B">
        <w:t>Wnioskodawcami</w:t>
      </w:r>
      <w:r w:rsidRPr="00166A3B">
        <w:t xml:space="preserve"> </w:t>
      </w:r>
      <w:r w:rsidR="001A1939" w:rsidRPr="00166A3B">
        <w:t>i informacj</w:t>
      </w:r>
      <w:r w:rsidR="00F15BEA" w:rsidRPr="00166A3B">
        <w:t>a</w:t>
      </w:r>
      <w:r w:rsidR="001A1939" w:rsidRPr="00166A3B">
        <w:t xml:space="preserve"> o Selekcji w ramach </w:t>
      </w:r>
      <w:r w:rsidR="097AA0AB" w:rsidRPr="00166A3B">
        <w:t xml:space="preserve">realizacji </w:t>
      </w:r>
      <w:r w:rsidR="001A1939" w:rsidRPr="00166A3B">
        <w:t>Umowy</w:t>
      </w:r>
      <w:bookmarkStart w:id="241" w:name="_Ref52560609"/>
      <w:bookmarkStart w:id="242" w:name="_Toc53762108"/>
      <w:bookmarkEnd w:id="237"/>
      <w:bookmarkEnd w:id="238"/>
      <w:bookmarkEnd w:id="239"/>
      <w:bookmarkEnd w:id="240"/>
      <w:bookmarkEnd w:id="241"/>
      <w:bookmarkEnd w:id="242"/>
    </w:p>
    <w:p w14:paraId="068C8046" w14:textId="57A56CBE" w:rsidR="004E310D" w:rsidRPr="00166A3B" w:rsidRDefault="44C1218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43" w:name="_Ref509218690"/>
      <w:r w:rsidRPr="00166A3B">
        <w:t xml:space="preserve">Lista Rankingowa wskazuje wyniki wszystkich </w:t>
      </w:r>
      <w:r w:rsidRPr="00166A3B">
        <w:rPr>
          <w:color w:val="000000" w:themeColor="text1"/>
        </w:rPr>
        <w:t>Wniosków</w:t>
      </w:r>
      <w:r w:rsidR="62FB299B" w:rsidRPr="00166A3B">
        <w:rPr>
          <w:color w:val="000000" w:themeColor="text1"/>
        </w:rPr>
        <w:t xml:space="preserve">, </w:t>
      </w:r>
      <w:r w:rsidR="62FB299B" w:rsidRPr="00166A3B">
        <w:rPr>
          <w:rFonts w:ascii="Calibri" w:eastAsia="Calibri" w:hAnsi="Calibri" w:cs="Calibri"/>
          <w:color w:val="000000" w:themeColor="text1"/>
        </w:rPr>
        <w:t>które nie zostały odrzucone</w:t>
      </w:r>
      <w:r w:rsidR="009A522A" w:rsidRPr="00166A3B">
        <w:rPr>
          <w:color w:val="000000" w:themeColor="text1"/>
        </w:rPr>
        <w:t xml:space="preserve"> w zakresie określonego </w:t>
      </w:r>
      <w:r w:rsidR="0009384D" w:rsidRPr="00166A3B">
        <w:rPr>
          <w:color w:val="000000" w:themeColor="text1"/>
        </w:rPr>
        <w:t>Strumieni</w:t>
      </w:r>
      <w:r w:rsidR="003A2CB1" w:rsidRPr="00166A3B">
        <w:rPr>
          <w:color w:val="000000" w:themeColor="text1"/>
        </w:rPr>
        <w:t>a</w:t>
      </w:r>
      <w:r w:rsidR="00364DC0" w:rsidRPr="00166A3B">
        <w:rPr>
          <w:color w:val="000000" w:themeColor="text1"/>
        </w:rPr>
        <w:t>.</w:t>
      </w:r>
      <w:bookmarkEnd w:id="243"/>
      <w:r w:rsidR="00400DB6" w:rsidRPr="00166A3B">
        <w:rPr>
          <w:rFonts w:eastAsiaTheme="minorEastAsia"/>
          <w:color w:val="000000" w:themeColor="text1"/>
        </w:rPr>
        <w:t xml:space="preserve"> </w:t>
      </w:r>
    </w:p>
    <w:p w14:paraId="5721BE64" w14:textId="2D0BE123" w:rsidR="004E310D" w:rsidRPr="00166A3B" w:rsidRDefault="00663A2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</w:rPr>
      </w:pPr>
      <w:r w:rsidRPr="00166A3B">
        <w:t>Umowa jest zawierana z Wnioskodawcami</w:t>
      </w:r>
      <w:r w:rsidR="004E310D" w:rsidRPr="00166A3B">
        <w:t>,</w:t>
      </w:r>
      <w:r w:rsidR="003B775B" w:rsidRPr="00166A3B">
        <w:t xml:space="preserve"> </w:t>
      </w:r>
      <w:r w:rsidR="00631DDA" w:rsidRPr="00166A3B">
        <w:t xml:space="preserve">którzy </w:t>
      </w:r>
      <w:r w:rsidR="009A522A" w:rsidRPr="00166A3B">
        <w:t xml:space="preserve">uzyskali w danym </w:t>
      </w:r>
      <w:r w:rsidR="007456F6" w:rsidRPr="00166A3B">
        <w:t>Strumieniu</w:t>
      </w:r>
      <w:r w:rsidR="006917F0" w:rsidRPr="00166A3B">
        <w:t xml:space="preserve"> </w:t>
      </w:r>
      <w:r w:rsidR="00125A04" w:rsidRPr="00166A3B">
        <w:t>W</w:t>
      </w:r>
      <w:r w:rsidR="006917F0" w:rsidRPr="00166A3B">
        <w:t xml:space="preserve">yniki </w:t>
      </w:r>
      <w:r w:rsidR="00125A04" w:rsidRPr="00166A3B">
        <w:t>P</w:t>
      </w:r>
      <w:r w:rsidR="006917F0" w:rsidRPr="00166A3B">
        <w:t xml:space="preserve">ozytywne i </w:t>
      </w:r>
      <w:r w:rsidR="00631DDA" w:rsidRPr="00166A3B">
        <w:t xml:space="preserve">są </w:t>
      </w:r>
      <w:r w:rsidRPr="00166A3B">
        <w:t>dopuszcz</w:t>
      </w:r>
      <w:r w:rsidR="00631DDA" w:rsidRPr="00166A3B">
        <w:t>eni</w:t>
      </w:r>
      <w:r w:rsidRPr="00166A3B">
        <w:t xml:space="preserve"> (</w:t>
      </w:r>
      <w:r w:rsidR="003B775B" w:rsidRPr="00166A3B">
        <w:t>rekomendowan</w:t>
      </w:r>
      <w:r w:rsidR="00631DDA" w:rsidRPr="00166A3B">
        <w:t>i</w:t>
      </w:r>
      <w:r w:rsidRPr="00166A3B">
        <w:t>)</w:t>
      </w:r>
      <w:r w:rsidR="003B775B" w:rsidRPr="00166A3B">
        <w:t xml:space="preserve"> do </w:t>
      </w:r>
      <w:r w:rsidR="003B1D94" w:rsidRPr="00166A3B">
        <w:t>zawarcia Umowy</w:t>
      </w:r>
      <w:r w:rsidR="005B13D2" w:rsidRPr="00166A3B">
        <w:t xml:space="preserve"> </w:t>
      </w:r>
      <w:r w:rsidR="006911FB" w:rsidRPr="00166A3B">
        <w:t xml:space="preserve">w ramach dostępnej </w:t>
      </w:r>
      <w:r w:rsidR="005B13D2" w:rsidRPr="00166A3B">
        <w:t xml:space="preserve">Alokacji </w:t>
      </w:r>
      <w:r w:rsidR="009A522A" w:rsidRPr="00166A3B">
        <w:t>na określon</w:t>
      </w:r>
      <w:r w:rsidR="009179A6" w:rsidRPr="00166A3B">
        <w:t>e</w:t>
      </w:r>
      <w:r w:rsidR="009A522A" w:rsidRPr="00166A3B">
        <w:t xml:space="preserve"> </w:t>
      </w:r>
      <w:r w:rsidR="007456F6" w:rsidRPr="00166A3B">
        <w:t>Strumień</w:t>
      </w:r>
      <w:r w:rsidR="005B13D2" w:rsidRPr="00166A3B">
        <w:t>,</w:t>
      </w:r>
      <w:r w:rsidR="00CA056E" w:rsidRPr="00166A3B">
        <w:t xml:space="preserve"> z</w:t>
      </w:r>
      <w:r w:rsidR="0061207D" w:rsidRPr="00166A3B">
        <w:t>godnie z Regulaminem.</w:t>
      </w:r>
      <w:r w:rsidR="002C636E" w:rsidRPr="00166A3B">
        <w:t xml:space="preserve"> NCBR zawiera z Wnioskodawcami odrębne Umowy na każd</w:t>
      </w:r>
      <w:r w:rsidR="001B1E3E" w:rsidRPr="00166A3B">
        <w:t>e</w:t>
      </w:r>
      <w:r w:rsidR="002C636E" w:rsidRPr="00166A3B">
        <w:t xml:space="preserve"> z </w:t>
      </w:r>
      <w:r w:rsidR="007456F6" w:rsidRPr="00166A3B">
        <w:t>Strumieni</w:t>
      </w:r>
      <w:r w:rsidR="002C636E" w:rsidRPr="00166A3B">
        <w:t xml:space="preserve"> co oznacza, że jeśli Wnioskodawca został dopuszczony do zawarcia Umowy w zakresie </w:t>
      </w:r>
      <w:r w:rsidR="0041368C" w:rsidRPr="00166A3B">
        <w:t xml:space="preserve">obu </w:t>
      </w:r>
      <w:r w:rsidR="007456F6" w:rsidRPr="00166A3B">
        <w:t>Strumieni</w:t>
      </w:r>
      <w:r w:rsidR="002C636E" w:rsidRPr="00166A3B">
        <w:t xml:space="preserve">, zawiera z NCBR dwie odrębne Umowy. </w:t>
      </w:r>
      <w:r w:rsidR="1FD13E48" w:rsidRPr="00166A3B">
        <w:t xml:space="preserve">Umowy będą zawierane w formie elektronicznej z kwalifikowanym podpisem elektronicznym, chyba że </w:t>
      </w:r>
      <w:r w:rsidR="62A59065" w:rsidRPr="00166A3B">
        <w:t xml:space="preserve">NCBR i dany Uczestnik Przedsięwzięcia </w:t>
      </w:r>
      <w:r w:rsidR="1FD13E48" w:rsidRPr="00166A3B">
        <w:t>uzgodnią inaczej.</w:t>
      </w:r>
    </w:p>
    <w:p w14:paraId="3DCBDEB8" w14:textId="2387089A" w:rsidR="001A1939" w:rsidRPr="00166A3B" w:rsidRDefault="001A1939" w:rsidP="00E467D7">
      <w:pPr>
        <w:pStyle w:val="Akapitzlist"/>
        <w:numPr>
          <w:ilvl w:val="0"/>
          <w:numId w:val="23"/>
        </w:numPr>
        <w:ind w:left="284" w:hanging="284"/>
        <w:jc w:val="both"/>
      </w:pPr>
      <w:r w:rsidRPr="00166A3B">
        <w:t xml:space="preserve">W toku realizacji Umowy NCBR prowadzi w </w:t>
      </w:r>
      <w:r w:rsidR="007957EC" w:rsidRPr="00166A3B">
        <w:t xml:space="preserve">Etapie I realizacji Przedsięwzięcia Selekcję Uczestników Przedsięwzięcia </w:t>
      </w:r>
      <w:r w:rsidR="001D2446" w:rsidRPr="00166A3B">
        <w:t xml:space="preserve">w ramach każdego </w:t>
      </w:r>
      <w:r w:rsidR="0009384D" w:rsidRPr="00166A3B">
        <w:t>Strumieni</w:t>
      </w:r>
      <w:r w:rsidR="003A2CB1" w:rsidRPr="00166A3B">
        <w:t>a</w:t>
      </w:r>
      <w:r w:rsidR="001D2446" w:rsidRPr="00166A3B">
        <w:t xml:space="preserve"> </w:t>
      </w:r>
      <w:r w:rsidR="007957EC" w:rsidRPr="00166A3B">
        <w:t>stosując Kryteria Selekcji, opisane w</w:t>
      </w:r>
      <w:r w:rsidRPr="00166A3B">
        <w:t> </w:t>
      </w:r>
      <w:r w:rsidR="007957EC" w:rsidRPr="00166A3B">
        <w:t>Załączniku nr 5 do Regulaminu. Uczestnik Przedsięwzięcia ponosi ryzyko zakończenia współpracy po Etapie I związane z tym, że Rozwiązania przedstawione przez innych Uczestników Przedsięwzięcia osiągną lepszy rezultat w ramach Selekcji</w:t>
      </w:r>
      <w:r w:rsidR="001D2446" w:rsidRPr="00166A3B">
        <w:t xml:space="preserve"> w danym </w:t>
      </w:r>
      <w:r w:rsidR="007456F6" w:rsidRPr="00166A3B">
        <w:t>Strumieniu</w:t>
      </w:r>
      <w:r w:rsidR="00B36B4B" w:rsidRPr="00166A3B">
        <w:t>.</w:t>
      </w:r>
      <w:r w:rsidR="007957EC" w:rsidRPr="00166A3B" w:rsidDel="007957EC">
        <w:t xml:space="preserve"> </w:t>
      </w:r>
      <w:r w:rsidR="00A7122A" w:rsidRPr="00166A3B">
        <w:t xml:space="preserve">Dodatkowo NCBR przysługuje uprawnienie do zakończenia </w:t>
      </w:r>
      <w:r w:rsidR="2A374328" w:rsidRPr="00166A3B">
        <w:t xml:space="preserve">Przedsięwzięcia </w:t>
      </w:r>
      <w:r w:rsidR="00A7122A" w:rsidRPr="00166A3B">
        <w:t xml:space="preserve">w danym </w:t>
      </w:r>
      <w:r w:rsidR="007456F6" w:rsidRPr="00166A3B">
        <w:t>Strumieniu</w:t>
      </w:r>
      <w:r w:rsidR="2A374328" w:rsidRPr="00166A3B">
        <w:t xml:space="preserve"> </w:t>
      </w:r>
      <w:r w:rsidR="00A7122A" w:rsidRPr="00166A3B">
        <w:t xml:space="preserve">po </w:t>
      </w:r>
      <w:r w:rsidR="007957EC" w:rsidRPr="00166A3B">
        <w:t>Etapie I</w:t>
      </w:r>
      <w:r w:rsidR="00A7122A" w:rsidRPr="00166A3B">
        <w:t>.</w:t>
      </w:r>
    </w:p>
    <w:p w14:paraId="1AF01E37" w14:textId="050AD2B0" w:rsidR="00A62BAF" w:rsidRPr="00166A3B" w:rsidRDefault="00A62BAF" w:rsidP="00E467D7">
      <w:pPr>
        <w:pStyle w:val="Akapitzlist"/>
        <w:numPr>
          <w:ilvl w:val="0"/>
          <w:numId w:val="23"/>
        </w:numPr>
        <w:ind w:left="284" w:hanging="284"/>
        <w:jc w:val="both"/>
      </w:pPr>
      <w:bookmarkStart w:id="244" w:name="_Ref62506789"/>
      <w:r w:rsidRPr="00166A3B"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44"/>
    </w:p>
    <w:p w14:paraId="26AEE01E" w14:textId="08166A46" w:rsidR="001A1939" w:rsidRPr="00166A3B" w:rsidRDefault="000524A3" w:rsidP="0076449E">
      <w:pPr>
        <w:pStyle w:val="Nagwek1"/>
      </w:pPr>
      <w:bookmarkStart w:id="245" w:name="_Ref53669257"/>
      <w:bookmarkStart w:id="246" w:name="_Toc53762109"/>
      <w:bookmarkStart w:id="247" w:name="_Toc69201441"/>
      <w:bookmarkStart w:id="248" w:name="_Toc70262466"/>
      <w:bookmarkStart w:id="249" w:name="_Toc75287950"/>
      <w:r w:rsidRPr="00166A3B">
        <w:t>Uwagi do oceny</w:t>
      </w:r>
      <w:bookmarkEnd w:id="245"/>
      <w:bookmarkEnd w:id="246"/>
      <w:bookmarkEnd w:id="247"/>
      <w:bookmarkEnd w:id="248"/>
      <w:bookmarkEnd w:id="249"/>
    </w:p>
    <w:p w14:paraId="0B0A3FDA" w14:textId="77777777" w:rsidR="00EB7CD0" w:rsidRPr="00166A3B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bookmarkStart w:id="250" w:name="_Hlk53785915"/>
      <w:r w:rsidRPr="00166A3B">
        <w:t>Względem</w:t>
      </w:r>
      <w:r w:rsidR="00EB7CD0" w:rsidRPr="00166A3B">
        <w:t>:</w:t>
      </w:r>
    </w:p>
    <w:p w14:paraId="7F50F04F" w14:textId="4ECE8420" w:rsidR="00EB7CD0" w:rsidRPr="00166A3B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166A3B">
        <w:t>oceny formalnej</w:t>
      </w:r>
      <w:r w:rsidR="00EC19F8" w:rsidRPr="00166A3B">
        <w:t xml:space="preserve"> Wniosku</w:t>
      </w:r>
      <w:r w:rsidRPr="00166A3B">
        <w:t>,</w:t>
      </w:r>
    </w:p>
    <w:p w14:paraId="66C775C0" w14:textId="18C292CF" w:rsidR="00EB7CD0" w:rsidRPr="00166A3B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166A3B">
        <w:lastRenderedPageBreak/>
        <w:t xml:space="preserve">oceny spełniania </w:t>
      </w:r>
      <w:r w:rsidR="00EC19F8" w:rsidRPr="00166A3B">
        <w:t xml:space="preserve">przez Rozwiązanie </w:t>
      </w:r>
      <w:r w:rsidR="005CF5CF" w:rsidRPr="00166A3B">
        <w:t>Wymagań</w:t>
      </w:r>
      <w:r w:rsidRPr="00166A3B">
        <w:t xml:space="preserve"> Obligatoryjnych</w:t>
      </w:r>
      <w:r w:rsidR="007957EC" w:rsidRPr="00166A3B">
        <w:t xml:space="preserve"> oraz przez</w:t>
      </w:r>
      <w:r w:rsidR="00B60EA4" w:rsidRPr="00166A3B">
        <w:t xml:space="preserve"> </w:t>
      </w:r>
      <w:r w:rsidR="007957EC" w:rsidRPr="00166A3B">
        <w:t>Wymagań określonych w Załączniku nr 2 do Regulaminu</w:t>
      </w:r>
      <w:r w:rsidRPr="00166A3B">
        <w:t xml:space="preserve">, </w:t>
      </w:r>
    </w:p>
    <w:p w14:paraId="713679F0" w14:textId="3155AA74" w:rsidR="00EB7CD0" w:rsidRPr="00166A3B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166A3B">
        <w:t>oceny merytorycznej</w:t>
      </w:r>
      <w:r w:rsidR="00EB7CD0" w:rsidRPr="00166A3B">
        <w:t>,</w:t>
      </w:r>
    </w:p>
    <w:p w14:paraId="42565FEA" w14:textId="42C876F3" w:rsidR="000524A3" w:rsidRPr="00166A3B" w:rsidRDefault="000524A3" w:rsidP="00EB7CD0">
      <w:pPr>
        <w:ind w:left="426"/>
        <w:jc w:val="both"/>
      </w:pPr>
      <w:r w:rsidRPr="00166A3B">
        <w:t>Wnioskodawca może zgłosić uwagi</w:t>
      </w:r>
      <w:r w:rsidR="00EB7CD0" w:rsidRPr="00166A3B">
        <w:t xml:space="preserve"> </w:t>
      </w:r>
      <w:r w:rsidR="00DE33A8" w:rsidRPr="00166A3B">
        <w:t xml:space="preserve">tylko </w:t>
      </w:r>
      <w:r w:rsidR="00EB7CD0" w:rsidRPr="00166A3B">
        <w:t>w formie elektronicznej (pod rygorem nieważności)</w:t>
      </w:r>
      <w:r w:rsidRPr="00166A3B">
        <w:t xml:space="preserve">. </w:t>
      </w:r>
      <w:r w:rsidR="00C1049B" w:rsidRPr="00166A3B">
        <w:t>Wnioskodawca może zgłosić uwagi wyłącznie w zakresie oceny dokonanej względem jego Wniosku. Na każdym etapie uwagi można zgłosić tylko raz.</w:t>
      </w:r>
    </w:p>
    <w:p w14:paraId="5F33930F" w14:textId="1C688386" w:rsidR="00EB7CD0" w:rsidRPr="00166A3B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166A3B">
        <w:t xml:space="preserve">Uwagi </w:t>
      </w:r>
      <w:r w:rsidR="00FC3D43" w:rsidRPr="00166A3B">
        <w:t>muszą</w:t>
      </w:r>
      <w:r w:rsidRPr="00166A3B">
        <w:t xml:space="preserve"> być zgłoszone w terminie</w:t>
      </w:r>
      <w:r w:rsidR="00EB7CD0" w:rsidRPr="00166A3B">
        <w:t>:</w:t>
      </w:r>
    </w:p>
    <w:p w14:paraId="47BFFF07" w14:textId="402C4C27" w:rsidR="00EB7CD0" w:rsidRPr="00166A3B" w:rsidRDefault="00EB7CD0" w:rsidP="39A7861B">
      <w:pPr>
        <w:pStyle w:val="Akapitzlist"/>
        <w:numPr>
          <w:ilvl w:val="1"/>
          <w:numId w:val="35"/>
        </w:numPr>
        <w:ind w:left="851"/>
        <w:jc w:val="both"/>
        <w:rPr>
          <w:rFonts w:eastAsiaTheme="minorEastAsia"/>
        </w:rPr>
      </w:pPr>
      <w:r w:rsidRPr="00166A3B">
        <w:t>w przypadku oceny formalnej</w:t>
      </w:r>
      <w:r w:rsidR="00C0387D" w:rsidRPr="00166A3B">
        <w:t xml:space="preserve"> lub</w:t>
      </w:r>
      <w:r w:rsidRPr="00166A3B">
        <w:t xml:space="preserve"> spełniania </w:t>
      </w:r>
      <w:r w:rsidR="005CF5CF" w:rsidRPr="00166A3B">
        <w:t>Wymagań</w:t>
      </w:r>
      <w:r w:rsidRPr="00166A3B">
        <w:t xml:space="preserve"> Obligatoryjnych</w:t>
      </w:r>
      <w:r w:rsidR="00FC3D43" w:rsidRPr="00166A3B">
        <w:t xml:space="preserve">: </w:t>
      </w:r>
      <w:r w:rsidR="00D321A5" w:rsidRPr="00166A3B">
        <w:t xml:space="preserve">trzech </w:t>
      </w:r>
      <w:r w:rsidR="00201312" w:rsidRPr="00166A3B">
        <w:t xml:space="preserve">Dni Roboczych </w:t>
      </w:r>
      <w:r w:rsidRPr="00166A3B">
        <w:t>od otrzymania rozstrzygnięcia</w:t>
      </w:r>
      <w:r w:rsidR="67148F05" w:rsidRPr="00166A3B">
        <w:t xml:space="preserve"> NCBR</w:t>
      </w:r>
      <w:r w:rsidRPr="00166A3B">
        <w:t xml:space="preserve">, </w:t>
      </w:r>
      <w:bookmarkStart w:id="251" w:name="_Hlk57333347"/>
      <w:bookmarkEnd w:id="251"/>
    </w:p>
    <w:p w14:paraId="712E3832" w14:textId="7E7258CB" w:rsidR="00EB7CD0" w:rsidRPr="00166A3B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166A3B">
        <w:t xml:space="preserve">w przypadku oceny merytorycznej: </w:t>
      </w:r>
      <w:r w:rsidR="00D321A5" w:rsidRPr="00166A3B">
        <w:t xml:space="preserve">trzech </w:t>
      </w:r>
      <w:r w:rsidR="00201312" w:rsidRPr="00166A3B">
        <w:t>Dni Roboczych</w:t>
      </w:r>
      <w:r w:rsidR="000524A3" w:rsidRPr="00166A3B">
        <w:t xml:space="preserve"> od dnia doręczenia Wnioskodawcy Raportu z oceny </w:t>
      </w:r>
      <w:r w:rsidRPr="00166A3B">
        <w:t>merytorycznej</w:t>
      </w:r>
      <w:r w:rsidR="000524A3" w:rsidRPr="00166A3B">
        <w:t xml:space="preserve">. </w:t>
      </w:r>
    </w:p>
    <w:p w14:paraId="03F33858" w14:textId="69E84395" w:rsidR="000F083B" w:rsidRPr="00166A3B" w:rsidRDefault="000F083B" w:rsidP="000F083B">
      <w:pPr>
        <w:ind w:left="491"/>
        <w:jc w:val="both"/>
      </w:pPr>
      <w:r w:rsidRPr="00166A3B">
        <w:t xml:space="preserve">Przed upływem terminów wskazanych w tym ustępie Wnioskodawca może zrzec się </w:t>
      </w:r>
      <w:r w:rsidR="001C63A5" w:rsidRPr="00166A3B">
        <w:t>prawa do wnoszenia uwag.</w:t>
      </w:r>
    </w:p>
    <w:p w14:paraId="4BA006C9" w14:textId="580BDA54" w:rsidR="00EC19F8" w:rsidRPr="00166A3B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166A3B">
        <w:t xml:space="preserve">Wszystkie uwagi zgłoszone przez Wnioskodawców są przedstawiane Zespołowi Oceniającemu, </w:t>
      </w:r>
      <w:r w:rsidR="00EC19F8" w:rsidRPr="00166A3B">
        <w:t xml:space="preserve">który </w:t>
      </w:r>
      <w:r w:rsidR="00FC3D43" w:rsidRPr="00166A3B">
        <w:t xml:space="preserve">je weryfikuje, </w:t>
      </w:r>
      <w:r w:rsidR="00EC19F8" w:rsidRPr="00166A3B">
        <w:t>stosuj</w:t>
      </w:r>
      <w:r w:rsidR="00FC3D43" w:rsidRPr="00166A3B">
        <w:t>ą</w:t>
      </w:r>
      <w:r w:rsidR="0023675E" w:rsidRPr="00166A3B">
        <w:t>c</w:t>
      </w:r>
      <w:r w:rsidR="00FC3D43" w:rsidRPr="00166A3B">
        <w:t xml:space="preserve"> zasad</w:t>
      </w:r>
      <w:r w:rsidR="0023675E" w:rsidRPr="00166A3B">
        <w:t>y</w:t>
      </w:r>
      <w:r w:rsidR="00EC19F8" w:rsidRPr="00166A3B">
        <w:t xml:space="preserve"> określone w pkt </w:t>
      </w:r>
      <w:r w:rsidRPr="00166A3B">
        <w:fldChar w:fldCharType="begin"/>
      </w:r>
      <w:r w:rsidRPr="00166A3B">
        <w:instrText xml:space="preserve"> REF _Ref54726722 \r \h </w:instrText>
      </w:r>
      <w:r w:rsidR="004E2D42" w:rsidRPr="00166A3B">
        <w:instrText xml:space="preserve"> \* MERGEFORMAT </w:instrText>
      </w:r>
      <w:r w:rsidRPr="00166A3B">
        <w:fldChar w:fldCharType="separate"/>
      </w:r>
      <w:r w:rsidR="004A22D1" w:rsidRPr="00166A3B">
        <w:t>6.2</w:t>
      </w:r>
      <w:r w:rsidRPr="00166A3B">
        <w:fldChar w:fldCharType="end"/>
      </w:r>
      <w:r w:rsidR="00EC19F8" w:rsidRPr="00166A3B">
        <w:t xml:space="preserve"> do </w:t>
      </w:r>
      <w:r w:rsidRPr="00166A3B">
        <w:fldChar w:fldCharType="begin"/>
      </w:r>
      <w:r w:rsidRPr="00166A3B">
        <w:instrText xml:space="preserve"> REF _Ref52647539 \r \h </w:instrText>
      </w:r>
      <w:r w:rsidR="004E2D42" w:rsidRPr="00166A3B">
        <w:instrText xml:space="preserve"> \* MERGEFORMAT </w:instrText>
      </w:r>
      <w:r w:rsidRPr="00166A3B">
        <w:fldChar w:fldCharType="separate"/>
      </w:r>
      <w:r w:rsidR="004A22D1" w:rsidRPr="00166A3B">
        <w:t>6.4</w:t>
      </w:r>
      <w:r w:rsidRPr="00166A3B">
        <w:fldChar w:fldCharType="end"/>
      </w:r>
      <w:r w:rsidR="00EC19F8" w:rsidRPr="00166A3B">
        <w:t xml:space="preserve">. Uwagi zgłoszone co do oceny merytorycznej w ramach danego </w:t>
      </w:r>
      <w:r w:rsidR="0009384D" w:rsidRPr="00166A3B">
        <w:t>Strumieni</w:t>
      </w:r>
      <w:r w:rsidR="003A2CB1" w:rsidRPr="00166A3B">
        <w:t>a</w:t>
      </w:r>
      <w:r w:rsidR="00EC19F8" w:rsidRPr="00166A3B">
        <w:t xml:space="preserve"> </w:t>
      </w:r>
      <w:r w:rsidR="00FC3D43" w:rsidRPr="00166A3B">
        <w:t xml:space="preserve">zgłoszone przez różnych Wnioskodawców </w:t>
      </w:r>
      <w:r w:rsidR="00EC19F8" w:rsidRPr="00166A3B">
        <w:t>są rozpatrywane łącznie</w:t>
      </w:r>
      <w:r w:rsidR="00DE278F" w:rsidRPr="00166A3B">
        <w:t>, w zakresie w jakim mogłoby to wpłynąć na ich pozycję w Liście Rankingowej</w:t>
      </w:r>
      <w:r w:rsidR="00EC19F8" w:rsidRPr="00166A3B">
        <w:t>.</w:t>
      </w:r>
    </w:p>
    <w:p w14:paraId="70373366" w14:textId="5BA25324" w:rsidR="00EC19F8" w:rsidRPr="00166A3B" w:rsidRDefault="00EC19F8" w:rsidP="00E467D7">
      <w:pPr>
        <w:pStyle w:val="Akapitzlist"/>
        <w:numPr>
          <w:ilvl w:val="0"/>
          <w:numId w:val="35"/>
        </w:numPr>
        <w:ind w:left="426"/>
        <w:jc w:val="both"/>
      </w:pPr>
      <w:r w:rsidRPr="00166A3B">
        <w:t xml:space="preserve">W wyniku weryfikacji uwag Zespół Oceniający </w:t>
      </w:r>
      <w:r w:rsidR="000524A3" w:rsidRPr="00166A3B">
        <w:t xml:space="preserve">rekomenduje </w:t>
      </w:r>
      <w:r w:rsidR="7146AD5A" w:rsidRPr="00166A3B">
        <w:t>NCBR</w:t>
      </w:r>
      <w:r w:rsidRPr="00166A3B">
        <w:t>:</w:t>
      </w:r>
    </w:p>
    <w:p w14:paraId="49EC8E52" w14:textId="60E1F194" w:rsidR="00EC19F8" w:rsidRPr="00166A3B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166A3B">
        <w:t>zmianę rozstrzygnięcia</w:t>
      </w:r>
      <w:r w:rsidR="00EC19F8" w:rsidRPr="00166A3B">
        <w:t xml:space="preserve">, wskazując treść i zakres proponowanej zmiany, albo </w:t>
      </w:r>
    </w:p>
    <w:p w14:paraId="75821A36" w14:textId="47F6F475" w:rsidR="00EB7CD0" w:rsidRPr="00166A3B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166A3B">
        <w:t xml:space="preserve">utrzymanie oceny. </w:t>
      </w:r>
    </w:p>
    <w:p w14:paraId="469733A3" w14:textId="4512425F" w:rsidR="000524A3" w:rsidRPr="00166A3B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166A3B">
        <w:t xml:space="preserve">Jeśli </w:t>
      </w:r>
      <w:r w:rsidR="00EB7CD0" w:rsidRPr="00166A3B">
        <w:t xml:space="preserve">w terminie na wniesienie uwag na danym etapie </w:t>
      </w:r>
      <w:r w:rsidRPr="00166A3B">
        <w:t xml:space="preserve">nie zostaną zgłoszone uwagi przez żadnego z Wnioskodawców w danym </w:t>
      </w:r>
      <w:r w:rsidR="007456F6" w:rsidRPr="00166A3B">
        <w:t>Strumieniu</w:t>
      </w:r>
      <w:r w:rsidRPr="00166A3B">
        <w:t xml:space="preserve"> albo – w razie ich zgłoszenia - Zespół Oceniający nie rekomenduje zmiany rozstrzygnięcia, to ocena pozostaje w mocy i kończy </w:t>
      </w:r>
      <w:r w:rsidR="00EB7CD0" w:rsidRPr="00166A3B">
        <w:t xml:space="preserve">dany etap oceny </w:t>
      </w:r>
      <w:r w:rsidRPr="00166A3B">
        <w:t xml:space="preserve">w ramach Postępowania w zakresie danego </w:t>
      </w:r>
      <w:r w:rsidR="0009384D" w:rsidRPr="00166A3B">
        <w:t>Strumieni</w:t>
      </w:r>
      <w:r w:rsidR="003A2CB1" w:rsidRPr="00166A3B">
        <w:t>a</w:t>
      </w:r>
      <w:r w:rsidRPr="00166A3B">
        <w:t>.</w:t>
      </w:r>
    </w:p>
    <w:p w14:paraId="7923012D" w14:textId="6D45F38B" w:rsidR="00EB7CD0" w:rsidRPr="00166A3B" w:rsidRDefault="00EB7CD0" w:rsidP="00E467D7">
      <w:pPr>
        <w:pStyle w:val="Akapitzlist"/>
        <w:numPr>
          <w:ilvl w:val="0"/>
          <w:numId w:val="35"/>
        </w:numPr>
        <w:ind w:left="426"/>
        <w:jc w:val="both"/>
      </w:pPr>
      <w:r w:rsidRPr="00166A3B">
        <w:t xml:space="preserve">Jeśli Zespół Oceniający po wniesieniu uwag rekomenduje dokonanie zmiany, </w:t>
      </w:r>
      <w:r w:rsidR="63447349" w:rsidRPr="00166A3B">
        <w:t>NCBR</w:t>
      </w:r>
      <w:r w:rsidRPr="00166A3B">
        <w:t xml:space="preserve"> doko</w:t>
      </w:r>
      <w:r w:rsidR="00EC19F8" w:rsidRPr="00166A3B">
        <w:t>nuje zmian</w:t>
      </w:r>
      <w:r w:rsidR="00BC4311" w:rsidRPr="00166A3B">
        <w:t xml:space="preserve"> rozstrzygnięcia </w:t>
      </w:r>
      <w:r w:rsidR="00EC19F8" w:rsidRPr="00166A3B">
        <w:t>zgodnie z Rekomendacją i informuje zainteresowanych Wnioskodawców o ostatecznej ocenie</w:t>
      </w:r>
      <w:r w:rsidR="00201312" w:rsidRPr="00166A3B">
        <w:t xml:space="preserve"> i publikuje </w:t>
      </w:r>
      <w:r w:rsidR="00DB3AFE" w:rsidRPr="00166A3B">
        <w:t xml:space="preserve">ją </w:t>
      </w:r>
      <w:r w:rsidR="00201312" w:rsidRPr="00166A3B">
        <w:t>na stronie internetowej</w:t>
      </w:r>
      <w:r w:rsidR="00EC19F8" w:rsidRPr="00166A3B">
        <w:t>.</w:t>
      </w:r>
    </w:p>
    <w:p w14:paraId="063BA71A" w14:textId="579530C5" w:rsidR="00C53D06" w:rsidRPr="00166A3B" w:rsidRDefault="008C0349" w:rsidP="0076449E">
      <w:pPr>
        <w:pStyle w:val="Nagwek1"/>
      </w:pPr>
      <w:bookmarkStart w:id="252" w:name="_Toc53671223"/>
      <w:bookmarkStart w:id="253" w:name="_Toc54726773"/>
      <w:bookmarkStart w:id="254" w:name="_Toc53671224"/>
      <w:bookmarkStart w:id="255" w:name="_Toc54726774"/>
      <w:bookmarkStart w:id="256" w:name="_Toc53671225"/>
      <w:bookmarkStart w:id="257" w:name="_Toc54726775"/>
      <w:bookmarkStart w:id="258" w:name="_Toc53671226"/>
      <w:bookmarkStart w:id="259" w:name="_Toc54726776"/>
      <w:bookmarkStart w:id="260" w:name="_Toc53671227"/>
      <w:bookmarkStart w:id="261" w:name="_Toc54726777"/>
      <w:bookmarkStart w:id="262" w:name="_Toc53671228"/>
      <w:bookmarkStart w:id="263" w:name="_Toc54726778"/>
      <w:bookmarkStart w:id="264" w:name="_Toc53671229"/>
      <w:bookmarkStart w:id="265" w:name="_Toc54726779"/>
      <w:bookmarkStart w:id="266" w:name="_Toc53671230"/>
      <w:bookmarkStart w:id="267" w:name="_Toc54726780"/>
      <w:bookmarkStart w:id="268" w:name="_Toc53671231"/>
      <w:bookmarkStart w:id="269" w:name="_Toc54726781"/>
      <w:bookmarkStart w:id="270" w:name="_Toc53671232"/>
      <w:bookmarkStart w:id="271" w:name="_Toc54726782"/>
      <w:bookmarkStart w:id="272" w:name="_Toc53671233"/>
      <w:bookmarkStart w:id="273" w:name="_Toc54726783"/>
      <w:bookmarkStart w:id="274" w:name="_Toc53671234"/>
      <w:bookmarkStart w:id="275" w:name="_Toc54726784"/>
      <w:bookmarkStart w:id="276" w:name="_Toc53671235"/>
      <w:bookmarkStart w:id="277" w:name="_Toc54726785"/>
      <w:bookmarkStart w:id="278" w:name="_Toc53671236"/>
      <w:bookmarkStart w:id="279" w:name="_Toc54726786"/>
      <w:bookmarkStart w:id="280" w:name="_Toc53671237"/>
      <w:bookmarkStart w:id="281" w:name="_Toc54726787"/>
      <w:bookmarkStart w:id="282" w:name="_Toc53671238"/>
      <w:bookmarkStart w:id="283" w:name="_Toc54726788"/>
      <w:bookmarkStart w:id="284" w:name="_Toc53671239"/>
      <w:bookmarkStart w:id="285" w:name="_Toc54726789"/>
      <w:bookmarkStart w:id="286" w:name="_Toc53671240"/>
      <w:bookmarkStart w:id="287" w:name="_Toc54726790"/>
      <w:bookmarkStart w:id="288" w:name="_Toc53671241"/>
      <w:bookmarkStart w:id="289" w:name="_Toc54726791"/>
      <w:bookmarkStart w:id="290" w:name="_Toc53671242"/>
      <w:bookmarkStart w:id="291" w:name="_Toc54726792"/>
      <w:bookmarkStart w:id="292" w:name="_Toc53671243"/>
      <w:bookmarkStart w:id="293" w:name="_Toc54726793"/>
      <w:bookmarkStart w:id="294" w:name="_Toc53671244"/>
      <w:bookmarkStart w:id="295" w:name="_Toc54726794"/>
      <w:bookmarkStart w:id="296" w:name="_Toc53671245"/>
      <w:bookmarkStart w:id="297" w:name="_Toc54726795"/>
      <w:bookmarkStart w:id="298" w:name="_Toc53671246"/>
      <w:bookmarkStart w:id="299" w:name="_Toc54726796"/>
      <w:bookmarkStart w:id="300" w:name="_Toc53671247"/>
      <w:bookmarkStart w:id="301" w:name="_Toc54726797"/>
      <w:bookmarkStart w:id="302" w:name="_Toc53671248"/>
      <w:bookmarkStart w:id="303" w:name="_Toc54726798"/>
      <w:bookmarkStart w:id="304" w:name="_Toc53671249"/>
      <w:bookmarkStart w:id="305" w:name="_Toc54726799"/>
      <w:bookmarkStart w:id="306" w:name="_Toc53671250"/>
      <w:bookmarkStart w:id="307" w:name="_Toc54726800"/>
      <w:bookmarkStart w:id="308" w:name="_Toc53671251"/>
      <w:bookmarkStart w:id="309" w:name="_Toc54726801"/>
      <w:bookmarkStart w:id="310" w:name="_Toc53671252"/>
      <w:bookmarkStart w:id="311" w:name="_Toc54726802"/>
      <w:bookmarkStart w:id="312" w:name="_Toc53671253"/>
      <w:bookmarkStart w:id="313" w:name="_Toc54726803"/>
      <w:bookmarkStart w:id="314" w:name="_Toc53671254"/>
      <w:bookmarkStart w:id="315" w:name="_Toc54726804"/>
      <w:bookmarkStart w:id="316" w:name="_Toc53671255"/>
      <w:bookmarkStart w:id="317" w:name="_Toc54726805"/>
      <w:bookmarkStart w:id="318" w:name="_Toc53671256"/>
      <w:bookmarkStart w:id="319" w:name="_Toc54726806"/>
      <w:bookmarkStart w:id="320" w:name="_Toc53671257"/>
      <w:bookmarkStart w:id="321" w:name="_Toc54726807"/>
      <w:bookmarkStart w:id="322" w:name="_Toc53671258"/>
      <w:bookmarkStart w:id="323" w:name="_Toc54726808"/>
      <w:bookmarkStart w:id="324" w:name="_Toc53671259"/>
      <w:bookmarkStart w:id="325" w:name="_Toc54726809"/>
      <w:bookmarkStart w:id="326" w:name="_Toc53671260"/>
      <w:bookmarkStart w:id="327" w:name="_Toc54726810"/>
      <w:bookmarkStart w:id="328" w:name="_Toc53671261"/>
      <w:bookmarkStart w:id="329" w:name="_Toc54726811"/>
      <w:bookmarkStart w:id="330" w:name="_Toc53671262"/>
      <w:bookmarkStart w:id="331" w:name="_Toc54726812"/>
      <w:bookmarkStart w:id="332" w:name="_Toc53671263"/>
      <w:bookmarkStart w:id="333" w:name="_Toc54726813"/>
      <w:bookmarkStart w:id="334" w:name="_Toc53671264"/>
      <w:bookmarkStart w:id="335" w:name="_Toc54726814"/>
      <w:bookmarkStart w:id="336" w:name="_Toc53671265"/>
      <w:bookmarkStart w:id="337" w:name="_Toc54726815"/>
      <w:bookmarkStart w:id="338" w:name="_Toc494180647"/>
      <w:bookmarkStart w:id="339" w:name="_Toc496261297"/>
      <w:bookmarkStart w:id="340" w:name="_Toc503863005"/>
      <w:bookmarkStart w:id="341" w:name="_Toc53762110"/>
      <w:bookmarkStart w:id="342" w:name="_Toc69201442"/>
      <w:bookmarkStart w:id="343" w:name="_Toc70262467"/>
      <w:bookmarkStart w:id="344" w:name="_Toc75287951"/>
      <w:bookmarkEnd w:id="127"/>
      <w:bookmarkEnd w:id="128"/>
      <w:bookmarkEnd w:id="250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r w:rsidRPr="00166A3B">
        <w:t xml:space="preserve">Zasady dotyczące </w:t>
      </w:r>
      <w:r w:rsidR="007267BB" w:rsidRPr="00166A3B">
        <w:t xml:space="preserve">wykorzystania i podziału </w:t>
      </w:r>
      <w:r w:rsidRPr="00166A3B">
        <w:t xml:space="preserve">praw własności intelektualnej do rezultatów </w:t>
      </w:r>
      <w:bookmarkEnd w:id="338"/>
      <w:bookmarkEnd w:id="339"/>
      <w:bookmarkEnd w:id="340"/>
      <w:r w:rsidR="00390FB3" w:rsidRPr="00166A3B">
        <w:t>Przedsięwzięcia</w:t>
      </w:r>
      <w:bookmarkEnd w:id="341"/>
      <w:bookmarkEnd w:id="342"/>
      <w:bookmarkEnd w:id="343"/>
      <w:bookmarkEnd w:id="344"/>
    </w:p>
    <w:p w14:paraId="6FD15BEE" w14:textId="3823CB14" w:rsidR="00C53D06" w:rsidRPr="00166A3B" w:rsidRDefault="008C0349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</w:rPr>
      </w:pPr>
      <w:r w:rsidRPr="00166A3B">
        <w:rPr>
          <w:rFonts w:cstheme="majorBidi"/>
        </w:rPr>
        <w:t xml:space="preserve">Zasady dotyczące podziału praw do przedmiotów własności intelektualnej powstałych w ramach realizacji Umowy, pomiędzy </w:t>
      </w:r>
      <w:r w:rsidR="001B1823" w:rsidRPr="00166A3B">
        <w:rPr>
          <w:rFonts w:cstheme="majorBidi"/>
        </w:rPr>
        <w:t xml:space="preserve">Uczestników Przedsięwzięcia </w:t>
      </w:r>
      <w:r w:rsidRPr="00166A3B">
        <w:rPr>
          <w:rFonts w:cstheme="majorBidi"/>
        </w:rPr>
        <w:t>i NCBR, określone zostały szczegółowo w </w:t>
      </w:r>
      <w:r w:rsidR="007267BB" w:rsidRPr="00166A3B">
        <w:rPr>
          <w:rFonts w:cstheme="majorBidi"/>
        </w:rPr>
        <w:t xml:space="preserve">postanowieniach wzoru </w:t>
      </w:r>
      <w:r w:rsidRPr="00166A3B">
        <w:rPr>
          <w:rFonts w:cstheme="majorBidi"/>
        </w:rPr>
        <w:t>Umow</w:t>
      </w:r>
      <w:r w:rsidR="00A655DA" w:rsidRPr="00166A3B">
        <w:rPr>
          <w:rFonts w:cstheme="majorBidi"/>
        </w:rPr>
        <w:t>y</w:t>
      </w:r>
      <w:r w:rsidRPr="00166A3B">
        <w:rPr>
          <w:rFonts w:cstheme="majorBidi"/>
        </w:rPr>
        <w:t>, stanowiące</w:t>
      </w:r>
      <w:r w:rsidR="73F6147F" w:rsidRPr="00166A3B">
        <w:rPr>
          <w:rFonts w:cstheme="majorBidi"/>
        </w:rPr>
        <w:t xml:space="preserve">go </w:t>
      </w:r>
      <w:r w:rsidRPr="00166A3B">
        <w:rPr>
          <w:rFonts w:cstheme="majorBidi"/>
        </w:rPr>
        <w:t xml:space="preserve">Załącznik nr </w:t>
      </w:r>
      <w:r w:rsidR="006B296C" w:rsidRPr="00166A3B">
        <w:t>8</w:t>
      </w:r>
      <w:r w:rsidR="00836A29" w:rsidRPr="00166A3B">
        <w:rPr>
          <w:rFonts w:cstheme="majorBidi"/>
        </w:rPr>
        <w:t xml:space="preserve"> </w:t>
      </w:r>
      <w:r w:rsidR="003335C7" w:rsidRPr="00166A3B">
        <w:rPr>
          <w:rFonts w:cstheme="majorBidi"/>
        </w:rPr>
        <w:t xml:space="preserve">do Regulaminu. </w:t>
      </w:r>
    </w:p>
    <w:p w14:paraId="4DC09E50" w14:textId="7651C15B" w:rsidR="00E915E2" w:rsidRPr="00166A3B" w:rsidRDefault="003335C7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  <w:b/>
          <w:bCs/>
        </w:rPr>
      </w:pPr>
      <w:r w:rsidRPr="00166A3B">
        <w:rPr>
          <w:rFonts w:cstheme="majorBidi"/>
        </w:rPr>
        <w:t xml:space="preserve">W każdym </w:t>
      </w:r>
      <w:r w:rsidR="00CF507A" w:rsidRPr="00166A3B">
        <w:rPr>
          <w:rFonts w:cstheme="majorBidi"/>
        </w:rPr>
        <w:t>przypadku</w:t>
      </w:r>
      <w:r w:rsidRPr="00166A3B">
        <w:rPr>
          <w:rFonts w:cstheme="majorBidi"/>
        </w:rPr>
        <w:t xml:space="preserve">, </w:t>
      </w:r>
      <w:r w:rsidR="00EB149A" w:rsidRPr="00166A3B">
        <w:rPr>
          <w:rFonts w:cstheme="majorBidi"/>
        </w:rPr>
        <w:t>zamiarem Centrum jest</w:t>
      </w:r>
      <w:r w:rsidR="00D65CB8" w:rsidRPr="00166A3B">
        <w:rPr>
          <w:rFonts w:cstheme="majorBidi"/>
        </w:rPr>
        <w:t>,</w:t>
      </w:r>
      <w:r w:rsidR="00EB149A" w:rsidRPr="00166A3B">
        <w:rPr>
          <w:rFonts w:cstheme="majorBidi"/>
        </w:rPr>
        <w:t xml:space="preserve"> </w:t>
      </w:r>
      <w:r w:rsidR="00D65CB8" w:rsidRPr="00166A3B">
        <w:rPr>
          <w:rFonts w:cstheme="majorBidi"/>
        </w:rPr>
        <w:t>a</w:t>
      </w:r>
      <w:r w:rsidR="00EB149A" w:rsidRPr="00166A3B">
        <w:rPr>
          <w:rFonts w:cstheme="majorBidi"/>
        </w:rPr>
        <w:t xml:space="preserve">by </w:t>
      </w:r>
      <w:r w:rsidR="008C0349" w:rsidRPr="00166A3B">
        <w:rPr>
          <w:rFonts w:cstheme="majorBidi"/>
        </w:rPr>
        <w:t xml:space="preserve">Umowa przewidywała zasady dotyczące podziału uprawnień do </w:t>
      </w:r>
      <w:r w:rsidR="006B2C91" w:rsidRPr="00166A3B">
        <w:rPr>
          <w:rFonts w:cstheme="majorBidi"/>
        </w:rPr>
        <w:t>W</w:t>
      </w:r>
      <w:r w:rsidR="008C0349" w:rsidRPr="00166A3B">
        <w:rPr>
          <w:rFonts w:cstheme="majorBidi"/>
        </w:rPr>
        <w:t xml:space="preserve">yników </w:t>
      </w:r>
      <w:r w:rsidR="006B2C91" w:rsidRPr="00166A3B">
        <w:rPr>
          <w:rFonts w:cstheme="majorBidi"/>
        </w:rPr>
        <w:t xml:space="preserve">Prac B+R prowadzonych w ramach </w:t>
      </w:r>
      <w:r w:rsidR="00390FB3" w:rsidRPr="00166A3B">
        <w:rPr>
          <w:rFonts w:cstheme="majorBidi"/>
        </w:rPr>
        <w:t>Przedsięwzięcia</w:t>
      </w:r>
      <w:r w:rsidR="008C0349" w:rsidRPr="00166A3B">
        <w:rPr>
          <w:rFonts w:cstheme="majorBidi"/>
        </w:rPr>
        <w:t xml:space="preserve">, będących </w:t>
      </w:r>
      <w:r w:rsidR="006B2C91" w:rsidRPr="00166A3B">
        <w:rPr>
          <w:rFonts w:cstheme="majorBidi"/>
        </w:rPr>
        <w:t>W</w:t>
      </w:r>
      <w:r w:rsidR="008C0349" w:rsidRPr="00166A3B">
        <w:rPr>
          <w:rFonts w:cstheme="majorBidi"/>
        </w:rPr>
        <w:t>ynikiem</w:t>
      </w:r>
      <w:r w:rsidR="006B2C91" w:rsidRPr="00166A3B">
        <w:rPr>
          <w:rFonts w:cstheme="majorBidi"/>
        </w:rPr>
        <w:t xml:space="preserve"> Prac</w:t>
      </w:r>
      <w:r w:rsidR="008C0349" w:rsidRPr="00166A3B">
        <w:rPr>
          <w:rFonts w:cstheme="majorBidi"/>
        </w:rPr>
        <w:t xml:space="preserve"> </w:t>
      </w:r>
      <w:r w:rsidR="00293D64" w:rsidRPr="00166A3B">
        <w:rPr>
          <w:rFonts w:cstheme="majorBidi"/>
        </w:rPr>
        <w:t xml:space="preserve">Etapu </w:t>
      </w:r>
      <w:r w:rsidR="008C0349" w:rsidRPr="00166A3B">
        <w:rPr>
          <w:rFonts w:cstheme="majorBidi"/>
        </w:rPr>
        <w:t>I</w:t>
      </w:r>
      <w:r w:rsidR="00454FD1" w:rsidRPr="00166A3B">
        <w:rPr>
          <w:rFonts w:cstheme="majorBidi"/>
        </w:rPr>
        <w:t xml:space="preserve"> oraz</w:t>
      </w:r>
      <w:r w:rsidR="008C0349" w:rsidRPr="00166A3B">
        <w:rPr>
          <w:rFonts w:cstheme="majorBidi"/>
        </w:rPr>
        <w:t xml:space="preserve"> </w:t>
      </w:r>
      <w:r w:rsidR="00293D64" w:rsidRPr="00166A3B">
        <w:rPr>
          <w:rFonts w:cstheme="majorBidi"/>
        </w:rPr>
        <w:t xml:space="preserve">Etapu </w:t>
      </w:r>
      <w:r w:rsidR="008C0349" w:rsidRPr="00166A3B">
        <w:rPr>
          <w:rFonts w:cstheme="majorBidi"/>
        </w:rPr>
        <w:t>II, w tym wyników stanowiących przedmiot praw własności intelektualnej, w</w:t>
      </w:r>
      <w:r w:rsidR="00293D64" w:rsidRPr="00166A3B">
        <w:rPr>
          <w:rFonts w:cstheme="majorBidi"/>
        </w:rPr>
        <w:t> </w:t>
      </w:r>
      <w:r w:rsidR="008C0349" w:rsidRPr="00166A3B">
        <w:rPr>
          <w:rFonts w:cstheme="majorBidi"/>
        </w:rPr>
        <w:t xml:space="preserve">sposób </w:t>
      </w:r>
      <w:r w:rsidR="003D4AD2" w:rsidRPr="00166A3B">
        <w:rPr>
          <w:rFonts w:cstheme="majorBidi"/>
        </w:rPr>
        <w:t>w</w:t>
      </w:r>
      <w:r w:rsidR="008D227C" w:rsidRPr="00166A3B">
        <w:rPr>
          <w:rFonts w:cstheme="majorBidi"/>
        </w:rPr>
        <w:t> </w:t>
      </w:r>
      <w:r w:rsidR="003D4AD2" w:rsidRPr="00166A3B">
        <w:rPr>
          <w:rFonts w:cstheme="majorBidi"/>
        </w:rPr>
        <w:t xml:space="preserve">największym stopniu </w:t>
      </w:r>
      <w:r w:rsidR="002D78A0" w:rsidRPr="00166A3B">
        <w:rPr>
          <w:rFonts w:cstheme="majorBidi"/>
        </w:rPr>
        <w:t xml:space="preserve">uwzględniający </w:t>
      </w:r>
      <w:r w:rsidR="6FA4B80B" w:rsidRPr="00166A3B">
        <w:rPr>
          <w:rFonts w:cstheme="majorBidi"/>
        </w:rPr>
        <w:t>Wymagania</w:t>
      </w:r>
      <w:r w:rsidR="002D78A0" w:rsidRPr="00166A3B">
        <w:rPr>
          <w:rFonts w:cstheme="majorBidi"/>
        </w:rPr>
        <w:t xml:space="preserve"> wskazane</w:t>
      </w:r>
      <w:r w:rsidR="007B6F49" w:rsidRPr="00166A3B">
        <w:rPr>
          <w:rFonts w:cstheme="majorBidi"/>
        </w:rPr>
        <w:t xml:space="preserve"> </w:t>
      </w:r>
      <w:r w:rsidR="00C53D06" w:rsidRPr="00166A3B">
        <w:rPr>
          <w:rFonts w:cstheme="majorBidi"/>
        </w:rPr>
        <w:t>w przytoczonych w treści Regulaminu Zasad</w:t>
      </w:r>
      <w:r w:rsidR="00E95116" w:rsidRPr="00166A3B">
        <w:rPr>
          <w:rFonts w:cstheme="majorBidi"/>
        </w:rPr>
        <w:t>ach</w:t>
      </w:r>
      <w:r w:rsidR="00C53D06" w:rsidRPr="00166A3B">
        <w:rPr>
          <w:rFonts w:cstheme="majorBidi"/>
        </w:rPr>
        <w:t xml:space="preserve"> Ramowych</w:t>
      </w:r>
      <w:r w:rsidR="00295C42" w:rsidRPr="00166A3B">
        <w:rPr>
          <w:rFonts w:cstheme="majorBidi"/>
        </w:rPr>
        <w:t>,</w:t>
      </w:r>
      <w:r w:rsidR="00295C42" w:rsidRPr="00166A3B">
        <w:t xml:space="preserve"> z uwzględnieniem celów Przedsięwzięcia określonych w Rozdziale </w:t>
      </w:r>
      <w:r w:rsidRPr="00166A3B">
        <w:fldChar w:fldCharType="begin"/>
      </w:r>
      <w:r w:rsidRPr="00166A3B">
        <w:instrText xml:space="preserve"> REF _Ref52630528 \n \h </w:instrText>
      </w:r>
      <w:r w:rsidR="004E2D42" w:rsidRPr="00166A3B">
        <w:instrText xml:space="preserve"> \* MERGEFORMAT </w:instrText>
      </w:r>
      <w:r w:rsidRPr="00166A3B">
        <w:fldChar w:fldCharType="separate"/>
      </w:r>
      <w:r w:rsidR="004A22D1" w:rsidRPr="00166A3B">
        <w:t>I</w:t>
      </w:r>
      <w:r w:rsidRPr="00166A3B">
        <w:fldChar w:fldCharType="end"/>
      </w:r>
      <w:r w:rsidR="00C53D06" w:rsidRPr="00166A3B">
        <w:rPr>
          <w:rFonts w:cstheme="majorBidi"/>
        </w:rPr>
        <w:t>.</w:t>
      </w:r>
    </w:p>
    <w:p w14:paraId="48AF9B00" w14:textId="742BA7BB" w:rsidR="00AA1C84" w:rsidRPr="00166A3B" w:rsidRDefault="008C0349" w:rsidP="0076449E">
      <w:pPr>
        <w:pStyle w:val="Nagwek1"/>
      </w:pPr>
      <w:bookmarkStart w:id="345" w:name="_Toc494180648"/>
      <w:bookmarkStart w:id="346" w:name="_Ref495406023"/>
      <w:bookmarkStart w:id="347" w:name="_Ref495406036"/>
      <w:bookmarkStart w:id="348" w:name="_Ref495411273"/>
      <w:bookmarkStart w:id="349" w:name="_Ref495413649"/>
      <w:bookmarkStart w:id="350" w:name="_Ref495414064"/>
      <w:bookmarkStart w:id="351" w:name="_Ref495414078"/>
      <w:bookmarkStart w:id="352" w:name="_Ref495417463"/>
      <w:bookmarkStart w:id="353" w:name="_Ref495486285"/>
      <w:bookmarkStart w:id="354" w:name="_Ref495583897"/>
      <w:bookmarkStart w:id="355" w:name="_Ref495586441"/>
      <w:bookmarkStart w:id="356" w:name="_Ref495916476"/>
      <w:bookmarkStart w:id="357" w:name="_Ref495918951"/>
      <w:bookmarkStart w:id="358" w:name="_Ref495924877"/>
      <w:bookmarkStart w:id="359" w:name="_Ref495934636"/>
      <w:bookmarkStart w:id="360" w:name="_Toc496261298"/>
      <w:bookmarkStart w:id="361" w:name="_Toc503863006"/>
      <w:bookmarkStart w:id="362" w:name="_Ref508784902"/>
      <w:bookmarkStart w:id="363" w:name="_Ref52646295"/>
      <w:bookmarkStart w:id="364" w:name="_Ref54707550"/>
      <w:bookmarkStart w:id="365" w:name="_Toc53762111"/>
      <w:bookmarkStart w:id="366" w:name="_Toc69201443"/>
      <w:bookmarkStart w:id="367" w:name="_Toc70262468"/>
      <w:bookmarkStart w:id="368" w:name="_Toc75287952"/>
      <w:r w:rsidRPr="00166A3B">
        <w:t xml:space="preserve">Budżet </w:t>
      </w:r>
      <w:r w:rsidR="00390FB3" w:rsidRPr="00166A3B">
        <w:t>Przedsięwzięcia</w:t>
      </w:r>
      <w:r w:rsidR="0C03D7AA" w:rsidRPr="00166A3B">
        <w:t xml:space="preserve"> i</w:t>
      </w:r>
      <w:r w:rsidRPr="00166A3B">
        <w:t xml:space="preserve"> zasady 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r w:rsidR="00C216F2" w:rsidRPr="00166A3B">
        <w:t>zapłaty wynagrodzenia</w:t>
      </w:r>
      <w:bookmarkEnd w:id="364"/>
      <w:bookmarkEnd w:id="365"/>
      <w:bookmarkEnd w:id="366"/>
      <w:bookmarkEnd w:id="367"/>
      <w:bookmarkEnd w:id="368"/>
    </w:p>
    <w:p w14:paraId="32EA96F4" w14:textId="5ADF93AC" w:rsidR="00C53D06" w:rsidRPr="00166A3B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bookmarkStart w:id="369" w:name="_Ref496089061"/>
      <w:r w:rsidRPr="00166A3B">
        <w:rPr>
          <w:rFonts w:cstheme="majorBidi"/>
        </w:rPr>
        <w:t>Całkowity</w:t>
      </w:r>
      <w:r w:rsidRPr="00166A3B">
        <w:t xml:space="preserve"> budżet </w:t>
      </w:r>
      <w:r w:rsidR="00390FB3" w:rsidRPr="00166A3B">
        <w:t>Przedsięwzięcia</w:t>
      </w:r>
      <w:r w:rsidRPr="00166A3B">
        <w:t xml:space="preserve"> wynosi</w:t>
      </w:r>
      <w:r w:rsidR="6326C988" w:rsidRPr="00166A3B">
        <w:t xml:space="preserve"> </w:t>
      </w:r>
      <w:r w:rsidR="7CDBD22B" w:rsidRPr="00166A3B">
        <w:rPr>
          <w:b/>
          <w:bCs/>
        </w:rPr>
        <w:t>8</w:t>
      </w:r>
      <w:r w:rsidR="00850339" w:rsidRPr="00166A3B">
        <w:rPr>
          <w:b/>
          <w:bCs/>
        </w:rPr>
        <w:t xml:space="preserve">.200.000 </w:t>
      </w:r>
      <w:r w:rsidRPr="00166A3B">
        <w:rPr>
          <w:b/>
          <w:bCs/>
        </w:rPr>
        <w:t xml:space="preserve">zł (słownie: </w:t>
      </w:r>
      <w:r w:rsidR="7FDD9243" w:rsidRPr="00166A3B">
        <w:rPr>
          <w:b/>
          <w:bCs/>
        </w:rPr>
        <w:t>osiem</w:t>
      </w:r>
      <w:r w:rsidR="00850339" w:rsidRPr="00166A3B">
        <w:rPr>
          <w:b/>
          <w:bCs/>
        </w:rPr>
        <w:t xml:space="preserve"> milionów dwieście tysięcy</w:t>
      </w:r>
      <w:r w:rsidRPr="00166A3B">
        <w:rPr>
          <w:b/>
          <w:bCs/>
        </w:rPr>
        <w:t>)</w:t>
      </w:r>
      <w:r w:rsidR="00A738B3" w:rsidRPr="00166A3B">
        <w:rPr>
          <w:b/>
          <w:bCs/>
        </w:rPr>
        <w:t xml:space="preserve"> brutto</w:t>
      </w:r>
      <w:r w:rsidRPr="00166A3B">
        <w:rPr>
          <w:b/>
          <w:bCs/>
        </w:rPr>
        <w:t>.</w:t>
      </w:r>
    </w:p>
    <w:p w14:paraId="760E2A05" w14:textId="77777777" w:rsidR="00850339" w:rsidRPr="00166A3B" w:rsidRDefault="11276046" w:rsidP="00524339">
      <w:pPr>
        <w:pStyle w:val="Akapitzlist"/>
        <w:numPr>
          <w:ilvl w:val="0"/>
          <w:numId w:val="22"/>
        </w:numPr>
        <w:ind w:left="284" w:hanging="284"/>
        <w:jc w:val="both"/>
      </w:pPr>
      <w:r w:rsidRPr="00166A3B">
        <w:lastRenderedPageBreak/>
        <w:t xml:space="preserve">Budżet </w:t>
      </w:r>
      <w:r w:rsidR="3360AE3F" w:rsidRPr="00166A3B">
        <w:t>Przedsięwzięcia</w:t>
      </w:r>
      <w:r w:rsidRPr="00166A3B">
        <w:t xml:space="preserve"> z podziałem na </w:t>
      </w:r>
      <w:r w:rsidR="2EF0C423" w:rsidRPr="00166A3B">
        <w:t xml:space="preserve">Etapy </w:t>
      </w:r>
      <w:r w:rsidR="088AF8AE" w:rsidRPr="00166A3B">
        <w:t xml:space="preserve">i </w:t>
      </w:r>
      <w:r w:rsidR="0009384D" w:rsidRPr="00166A3B">
        <w:t>Strumienie</w:t>
      </w:r>
      <w:r w:rsidR="088AF8AE" w:rsidRPr="00166A3B">
        <w:t xml:space="preserve"> </w:t>
      </w:r>
      <w:r w:rsidRPr="00166A3B">
        <w:t>określa</w:t>
      </w:r>
      <w:r w:rsidR="773ADBD9" w:rsidRPr="00166A3B">
        <w:t>ją</w:t>
      </w:r>
      <w:r w:rsidR="34DFAC16" w:rsidRPr="00166A3B">
        <w:t xml:space="preserve"> poniższ</w:t>
      </w:r>
      <w:r w:rsidR="3B4DCD96" w:rsidRPr="00166A3B">
        <w:t>e</w:t>
      </w:r>
      <w:r w:rsidRPr="00166A3B">
        <w:t xml:space="preserve"> tabel</w:t>
      </w:r>
      <w:r w:rsidR="25A4BF24" w:rsidRPr="00166A3B">
        <w:t>e</w:t>
      </w:r>
      <w:r w:rsidRPr="00166A3B">
        <w:t>.</w:t>
      </w:r>
      <w:r w:rsidR="00CA056E" w:rsidRPr="00166A3B">
        <w:br/>
      </w:r>
    </w:p>
    <w:tbl>
      <w:tblPr>
        <w:tblW w:w="8845" w:type="dxa"/>
        <w:jc w:val="center"/>
        <w:tblBorders>
          <w:top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5"/>
        <w:gridCol w:w="1350"/>
        <w:gridCol w:w="1239"/>
        <w:gridCol w:w="2338"/>
        <w:gridCol w:w="2473"/>
      </w:tblGrid>
      <w:tr w:rsidR="00850339" w:rsidRPr="00FB16FD" w14:paraId="09443747" w14:textId="77777777" w:rsidTr="00FB16FD">
        <w:trPr>
          <w:trHeight w:val="716"/>
          <w:jc w:val="center"/>
        </w:trPr>
        <w:tc>
          <w:tcPr>
            <w:tcW w:w="1409" w:type="dxa"/>
            <w:shd w:val="clear" w:color="auto" w:fill="A8D08D" w:themeFill="accent6" w:themeFillTint="99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6EFF40" w14:textId="77777777" w:rsidR="00850339" w:rsidRPr="00FB16FD" w:rsidRDefault="00850339" w:rsidP="007644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6FD">
              <w:rPr>
                <w:rFonts w:ascii="Calibri" w:hAnsi="Calibri" w:cs="Calibri"/>
                <w:b/>
                <w:bCs/>
                <w:kern w:val="24"/>
                <w:sz w:val="20"/>
                <w:szCs w:val="20"/>
              </w:rPr>
              <w:t>Etap realizacji Przedsięwzięcia</w:t>
            </w:r>
          </w:p>
        </w:tc>
        <w:tc>
          <w:tcPr>
            <w:tcW w:w="2599" w:type="dxa"/>
            <w:gridSpan w:val="2"/>
            <w:shd w:val="clear" w:color="auto" w:fill="A8D08D" w:themeFill="accent6" w:themeFillTint="99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42F06C" w14:textId="77777777" w:rsidR="00850339" w:rsidRPr="00FB16FD" w:rsidRDefault="00850339" w:rsidP="007644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6FD">
              <w:rPr>
                <w:rFonts w:ascii="Calibri" w:hAnsi="Calibri" w:cs="Calibri"/>
                <w:b/>
                <w:bCs/>
                <w:kern w:val="24"/>
                <w:sz w:val="20"/>
                <w:szCs w:val="20"/>
              </w:rPr>
              <w:t>Maksymalna liczba Wykonawców w danym etapie</w:t>
            </w:r>
          </w:p>
        </w:tc>
        <w:tc>
          <w:tcPr>
            <w:tcW w:w="2350" w:type="dxa"/>
            <w:shd w:val="clear" w:color="auto" w:fill="A8D08D" w:themeFill="accent6" w:themeFillTint="99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0E4597" w14:textId="77777777" w:rsidR="00850339" w:rsidRPr="00FB16FD" w:rsidRDefault="00850339" w:rsidP="007644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6FD">
              <w:rPr>
                <w:rFonts w:ascii="Calibri" w:hAnsi="Calibri" w:cs="Calibri"/>
                <w:b/>
                <w:bCs/>
                <w:kern w:val="24"/>
                <w:sz w:val="20"/>
                <w:szCs w:val="20"/>
              </w:rPr>
              <w:t>Maksymalny koszt brutto etapu na jednego Wykonawcę [mln PLN]</w:t>
            </w:r>
          </w:p>
        </w:tc>
        <w:tc>
          <w:tcPr>
            <w:tcW w:w="2487" w:type="dxa"/>
            <w:shd w:val="clear" w:color="auto" w:fill="A8D08D" w:themeFill="accent6" w:themeFillTint="99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906A20" w14:textId="77777777" w:rsidR="00850339" w:rsidRPr="00FB16FD" w:rsidRDefault="00850339" w:rsidP="007644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6FD">
              <w:rPr>
                <w:rFonts w:ascii="Calibri" w:hAnsi="Calibri" w:cs="Calibri"/>
                <w:b/>
                <w:bCs/>
                <w:kern w:val="24"/>
                <w:sz w:val="20"/>
                <w:szCs w:val="20"/>
              </w:rPr>
              <w:t xml:space="preserve">Całkowity maksymalny koszt brutto danego etapu </w:t>
            </w:r>
            <w:r w:rsidRPr="00FB16FD">
              <w:rPr>
                <w:rFonts w:ascii="Calibri" w:hAnsi="Calibri" w:cs="Calibri"/>
                <w:b/>
                <w:bCs/>
                <w:kern w:val="24"/>
                <w:sz w:val="20"/>
                <w:szCs w:val="20"/>
              </w:rPr>
              <w:br/>
              <w:t>[mln PLN]</w:t>
            </w:r>
          </w:p>
        </w:tc>
      </w:tr>
      <w:tr w:rsidR="00850339" w:rsidRPr="00FB16FD" w14:paraId="349B076F" w14:textId="77777777" w:rsidTr="00FB16FD">
        <w:trPr>
          <w:trHeight w:val="890"/>
          <w:jc w:val="center"/>
        </w:trPr>
        <w:tc>
          <w:tcPr>
            <w:tcW w:w="1409" w:type="dxa"/>
            <w:shd w:val="clear" w:color="auto" w:fill="A8D08D" w:themeFill="accent6" w:themeFillTint="99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09569E" w14:textId="77777777" w:rsidR="00850339" w:rsidRPr="00FB16FD" w:rsidRDefault="00850339" w:rsidP="00764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6FD">
              <w:rPr>
                <w:rFonts w:ascii="Calibri" w:hAnsi="Calibri" w:cs="Calibri"/>
                <w:b/>
                <w:bCs/>
                <w:kern w:val="24"/>
                <w:sz w:val="20"/>
                <w:szCs w:val="20"/>
              </w:rPr>
              <w:t>ETAP I</w:t>
            </w:r>
          </w:p>
        </w:tc>
        <w:tc>
          <w:tcPr>
            <w:tcW w:w="1355" w:type="dxa"/>
            <w:shd w:val="clear" w:color="auto" w:fill="E2EFD9" w:themeFill="accent6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3E0068" w14:textId="6210053C" w:rsidR="00850339" w:rsidRPr="00FB16FD" w:rsidRDefault="00850339" w:rsidP="0076449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B16FD">
              <w:rPr>
                <w:rFonts w:cstheme="minorHAnsi"/>
                <w:bCs/>
                <w:sz w:val="20"/>
                <w:szCs w:val="20"/>
              </w:rPr>
              <w:t>Strumień 1: 3</w:t>
            </w:r>
          </w:p>
        </w:tc>
        <w:tc>
          <w:tcPr>
            <w:tcW w:w="1244" w:type="dxa"/>
            <w:shd w:val="clear" w:color="auto" w:fill="E2EFD9" w:themeFill="accent6" w:themeFillTint="33"/>
            <w:vAlign w:val="center"/>
          </w:tcPr>
          <w:p w14:paraId="164CAB3D" w14:textId="73AED6B5" w:rsidR="00850339" w:rsidRPr="00FB16FD" w:rsidRDefault="00850339" w:rsidP="0076449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B16FD">
              <w:rPr>
                <w:rFonts w:cstheme="minorHAnsi"/>
                <w:bCs/>
                <w:sz w:val="20"/>
                <w:szCs w:val="20"/>
              </w:rPr>
              <w:t>Strumień 2: 3</w:t>
            </w:r>
          </w:p>
        </w:tc>
        <w:tc>
          <w:tcPr>
            <w:tcW w:w="2350" w:type="dxa"/>
            <w:shd w:val="clear" w:color="auto" w:fill="E2EFD9" w:themeFill="accent6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65213B6" w14:textId="50B7F1A5" w:rsidR="00850339" w:rsidRPr="00FB16FD" w:rsidRDefault="00850339" w:rsidP="09AC9E24">
            <w:pPr>
              <w:jc w:val="center"/>
              <w:rPr>
                <w:sz w:val="20"/>
                <w:szCs w:val="20"/>
              </w:rPr>
            </w:pPr>
            <w:r w:rsidRPr="00FB16FD">
              <w:rPr>
                <w:sz w:val="20"/>
                <w:szCs w:val="20"/>
              </w:rPr>
              <w:t>1</w:t>
            </w:r>
            <w:r w:rsidR="3588E9A3" w:rsidRPr="00FB16FD">
              <w:rPr>
                <w:sz w:val="20"/>
                <w:szCs w:val="20"/>
              </w:rPr>
              <w:t>.200.000</w:t>
            </w:r>
          </w:p>
        </w:tc>
        <w:tc>
          <w:tcPr>
            <w:tcW w:w="2487" w:type="dxa"/>
            <w:shd w:val="clear" w:color="auto" w:fill="E2EFD9" w:themeFill="accent6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5CAEAB5" w14:textId="6CD144D7" w:rsidR="00850339" w:rsidRPr="00FB16FD" w:rsidRDefault="00850339" w:rsidP="09AC9E24">
            <w:pPr>
              <w:jc w:val="center"/>
              <w:rPr>
                <w:sz w:val="20"/>
                <w:szCs w:val="20"/>
              </w:rPr>
            </w:pPr>
            <w:r w:rsidRPr="00FB16FD">
              <w:rPr>
                <w:sz w:val="20"/>
                <w:szCs w:val="20"/>
              </w:rPr>
              <w:t>7</w:t>
            </w:r>
            <w:r w:rsidR="26725EAC" w:rsidRPr="00FB16FD">
              <w:rPr>
                <w:sz w:val="20"/>
                <w:szCs w:val="20"/>
              </w:rPr>
              <w:t>.200.000</w:t>
            </w:r>
          </w:p>
        </w:tc>
      </w:tr>
      <w:tr w:rsidR="00850339" w:rsidRPr="00FB16FD" w14:paraId="2A07CC05" w14:textId="77777777" w:rsidTr="00FB16FD">
        <w:trPr>
          <w:trHeight w:val="992"/>
          <w:jc w:val="center"/>
        </w:trPr>
        <w:tc>
          <w:tcPr>
            <w:tcW w:w="1409" w:type="dxa"/>
            <w:shd w:val="clear" w:color="auto" w:fill="A8D08D" w:themeFill="accent6" w:themeFillTint="99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78F375" w14:textId="77777777" w:rsidR="00850339" w:rsidRPr="00FB16FD" w:rsidRDefault="00850339" w:rsidP="00764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6FD">
              <w:rPr>
                <w:rFonts w:ascii="Calibri" w:hAnsi="Calibri" w:cs="Calibri"/>
                <w:b/>
                <w:bCs/>
                <w:kern w:val="24"/>
                <w:sz w:val="20"/>
                <w:szCs w:val="20"/>
              </w:rPr>
              <w:t>ETAP II</w:t>
            </w:r>
          </w:p>
        </w:tc>
        <w:tc>
          <w:tcPr>
            <w:tcW w:w="1355" w:type="dxa"/>
            <w:shd w:val="clear" w:color="auto" w:fill="D0D8E8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D4FF86" w14:textId="31916E98" w:rsidR="00850339" w:rsidRPr="00FB16FD" w:rsidRDefault="00850339" w:rsidP="0076449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B16FD">
              <w:rPr>
                <w:rFonts w:cstheme="minorHAnsi"/>
                <w:bCs/>
                <w:sz w:val="20"/>
                <w:szCs w:val="20"/>
              </w:rPr>
              <w:t>Strumień 1: 1</w:t>
            </w:r>
          </w:p>
        </w:tc>
        <w:tc>
          <w:tcPr>
            <w:tcW w:w="1244" w:type="dxa"/>
            <w:shd w:val="clear" w:color="auto" w:fill="D0D8E8"/>
            <w:vAlign w:val="center"/>
          </w:tcPr>
          <w:p w14:paraId="4D20A9F1" w14:textId="37E53120" w:rsidR="00850339" w:rsidRPr="00FB16FD" w:rsidRDefault="00850339" w:rsidP="0076449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B16FD">
              <w:rPr>
                <w:rFonts w:cstheme="minorHAnsi"/>
                <w:bCs/>
                <w:sz w:val="20"/>
                <w:szCs w:val="20"/>
              </w:rPr>
              <w:t>Strumień 2: 1</w:t>
            </w:r>
          </w:p>
        </w:tc>
        <w:tc>
          <w:tcPr>
            <w:tcW w:w="2350" w:type="dxa"/>
            <w:shd w:val="clear" w:color="auto" w:fill="D0D8E8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924659A" w14:textId="4046A85E" w:rsidR="00850339" w:rsidRPr="00FB16FD" w:rsidRDefault="0BCCC955" w:rsidP="09AC9E2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B16F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Strumień 1 – 400.000 </w:t>
            </w:r>
            <w:r w:rsidR="00850339" w:rsidRPr="00FB16FD">
              <w:rPr>
                <w:sz w:val="20"/>
                <w:szCs w:val="20"/>
              </w:rPr>
              <w:br/>
            </w:r>
            <w:r w:rsidRPr="00FB16F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Strumień 2 – 600.000 </w:t>
            </w:r>
          </w:p>
        </w:tc>
        <w:tc>
          <w:tcPr>
            <w:tcW w:w="2487" w:type="dxa"/>
            <w:shd w:val="clear" w:color="auto" w:fill="D0D8E8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45ACA19" w14:textId="23365BE2" w:rsidR="00850339" w:rsidRPr="00FB16FD" w:rsidRDefault="447369C4" w:rsidP="09AC9E24">
            <w:pPr>
              <w:jc w:val="center"/>
              <w:rPr>
                <w:sz w:val="20"/>
                <w:szCs w:val="20"/>
              </w:rPr>
            </w:pPr>
            <w:r w:rsidRPr="00FB16FD">
              <w:rPr>
                <w:sz w:val="20"/>
                <w:szCs w:val="20"/>
              </w:rPr>
              <w:t>1.000.000</w:t>
            </w:r>
          </w:p>
        </w:tc>
      </w:tr>
      <w:tr w:rsidR="00850339" w:rsidRPr="00FB16FD" w14:paraId="64FE7860" w14:textId="77777777" w:rsidTr="00FB16FD">
        <w:trPr>
          <w:trHeight w:val="513"/>
          <w:jc w:val="center"/>
        </w:trPr>
        <w:tc>
          <w:tcPr>
            <w:tcW w:w="1409" w:type="dxa"/>
            <w:shd w:val="clear" w:color="auto" w:fill="A8D08D" w:themeFill="accent6" w:themeFillTint="9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14:paraId="082A925E" w14:textId="77777777" w:rsidR="00850339" w:rsidRPr="00FB16FD" w:rsidRDefault="00850339" w:rsidP="007644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6FD">
              <w:rPr>
                <w:rFonts w:ascii="Calibri" w:hAnsi="Calibri" w:cs="Calibri"/>
                <w:kern w:val="24"/>
                <w:sz w:val="20"/>
                <w:szCs w:val="20"/>
              </w:rPr>
              <w:t> </w:t>
            </w:r>
          </w:p>
        </w:tc>
        <w:tc>
          <w:tcPr>
            <w:tcW w:w="4949" w:type="dxa"/>
            <w:gridSpan w:val="3"/>
            <w:shd w:val="clear" w:color="auto" w:fill="E2EFD9" w:themeFill="accent6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3DDC9D" w14:textId="77777777" w:rsidR="00850339" w:rsidRPr="00FB16FD" w:rsidRDefault="00850339" w:rsidP="0076449E">
            <w:pPr>
              <w:spacing w:after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B16FD">
              <w:rPr>
                <w:rFonts w:cstheme="minorHAnsi"/>
                <w:bCs/>
                <w:color w:val="000000"/>
                <w:kern w:val="24"/>
                <w:sz w:val="20"/>
                <w:szCs w:val="20"/>
              </w:rPr>
              <w:t>SUMA</w:t>
            </w:r>
          </w:p>
        </w:tc>
        <w:tc>
          <w:tcPr>
            <w:tcW w:w="2487" w:type="dxa"/>
            <w:shd w:val="clear" w:color="auto" w:fill="E2EFD9" w:themeFill="accent6" w:themeFillTint="33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456347" w14:textId="712767C2" w:rsidR="00850339" w:rsidRPr="00FB16FD" w:rsidRDefault="47C9B118" w:rsidP="09AC9E24">
            <w:pPr>
              <w:jc w:val="center"/>
              <w:rPr>
                <w:sz w:val="20"/>
                <w:szCs w:val="20"/>
              </w:rPr>
            </w:pPr>
            <w:r w:rsidRPr="00FB16FD">
              <w:rPr>
                <w:sz w:val="20"/>
                <w:szCs w:val="20"/>
              </w:rPr>
              <w:t>8</w:t>
            </w:r>
            <w:r w:rsidR="33A0B478" w:rsidRPr="00FB16FD">
              <w:rPr>
                <w:sz w:val="20"/>
                <w:szCs w:val="20"/>
              </w:rPr>
              <w:t>.200.000</w:t>
            </w:r>
          </w:p>
        </w:tc>
      </w:tr>
    </w:tbl>
    <w:p w14:paraId="17A5E526" w14:textId="54951331" w:rsidR="79370A0B" w:rsidRPr="00166A3B" w:rsidRDefault="79370A0B" w:rsidP="00850339">
      <w:pPr>
        <w:pStyle w:val="Akapitzlist"/>
        <w:ind w:left="284"/>
        <w:jc w:val="both"/>
      </w:pPr>
    </w:p>
    <w:p w14:paraId="431D5D70" w14:textId="1891BC50" w:rsidR="00AC5A31" w:rsidRPr="00166A3B" w:rsidRDefault="1127604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166A3B">
        <w:rPr>
          <w:b/>
          <w:bCs/>
        </w:rPr>
        <w:t xml:space="preserve">Maksymalny poziom </w:t>
      </w:r>
      <w:r w:rsidR="6D1B8FB6" w:rsidRPr="00166A3B">
        <w:rPr>
          <w:b/>
          <w:bCs/>
        </w:rPr>
        <w:t xml:space="preserve">wynagrodzenia </w:t>
      </w:r>
      <w:r w:rsidRPr="00166A3B">
        <w:rPr>
          <w:b/>
          <w:bCs/>
        </w:rPr>
        <w:t xml:space="preserve">jednego </w:t>
      </w:r>
      <w:r w:rsidR="2CD25B0D" w:rsidRPr="00166A3B">
        <w:rPr>
          <w:b/>
          <w:bCs/>
        </w:rPr>
        <w:t>Uczestnika Przedsięwzięcia</w:t>
      </w:r>
      <w:r w:rsidRPr="00166A3B">
        <w:rPr>
          <w:b/>
          <w:bCs/>
        </w:rPr>
        <w:t xml:space="preserve"> </w:t>
      </w:r>
      <w:r w:rsidR="6D1B8FB6" w:rsidRPr="00166A3B">
        <w:rPr>
          <w:b/>
          <w:bCs/>
        </w:rPr>
        <w:t xml:space="preserve">w ramach </w:t>
      </w:r>
      <w:r w:rsidRPr="00166A3B">
        <w:rPr>
          <w:b/>
          <w:bCs/>
        </w:rPr>
        <w:t>Umowy</w:t>
      </w:r>
      <w:r w:rsidR="586B1CBD" w:rsidRPr="00166A3B">
        <w:rPr>
          <w:b/>
          <w:bCs/>
        </w:rPr>
        <w:t xml:space="preserve"> </w:t>
      </w:r>
      <w:r w:rsidR="586B1CBD" w:rsidRPr="00166A3B">
        <w:t>(jego</w:t>
      </w:r>
      <w:r w:rsidR="586B1CBD" w:rsidRPr="00166A3B">
        <w:rPr>
          <w:b/>
          <w:bCs/>
        </w:rPr>
        <w:t xml:space="preserve"> </w:t>
      </w:r>
      <w:r w:rsidR="586B1CBD" w:rsidRPr="00166A3B">
        <w:t>wynagrodzenia)</w:t>
      </w:r>
      <w:r w:rsidR="5A72BAD9" w:rsidRPr="00166A3B">
        <w:t xml:space="preserve"> w ramach danego </w:t>
      </w:r>
      <w:r w:rsidR="0009384D" w:rsidRPr="00166A3B">
        <w:t>Strumieni</w:t>
      </w:r>
      <w:r w:rsidR="003A2CB1" w:rsidRPr="00166A3B">
        <w:t>a</w:t>
      </w:r>
      <w:r w:rsidR="5A72BAD9" w:rsidRPr="00166A3B">
        <w:t xml:space="preserve"> wskazan</w:t>
      </w:r>
      <w:r w:rsidR="30E2AD16" w:rsidRPr="00166A3B">
        <w:t>ego</w:t>
      </w:r>
      <w:r w:rsidR="5A72BAD9" w:rsidRPr="00166A3B">
        <w:t xml:space="preserve"> we Wniosku</w:t>
      </w:r>
      <w:r w:rsidRPr="00166A3B">
        <w:t xml:space="preserve">, </w:t>
      </w:r>
      <w:r w:rsidR="5A72BAD9" w:rsidRPr="00166A3B">
        <w:t xml:space="preserve">obejmujący jego świadczenia </w:t>
      </w:r>
      <w:r w:rsidRPr="00166A3B">
        <w:t xml:space="preserve">w ramach </w:t>
      </w:r>
      <w:r w:rsidR="5A72BAD9" w:rsidRPr="00166A3B">
        <w:t xml:space="preserve">Umowy z rozbiciem na wynagrodzenie za wykonanie </w:t>
      </w:r>
      <w:r w:rsidR="2B64C258" w:rsidRPr="00166A3B">
        <w:t xml:space="preserve">każdego z Etapów: </w:t>
      </w:r>
      <w:r w:rsidR="0F5F8603" w:rsidRPr="00166A3B">
        <w:t>Etap</w:t>
      </w:r>
      <w:r w:rsidR="5A72BAD9" w:rsidRPr="00166A3B">
        <w:t>u</w:t>
      </w:r>
      <w:r w:rsidR="0F5F8603" w:rsidRPr="00166A3B">
        <w:t xml:space="preserve"> I</w:t>
      </w:r>
      <w:r w:rsidR="7B7C72EB" w:rsidRPr="00166A3B">
        <w:t xml:space="preserve"> i</w:t>
      </w:r>
      <w:r w:rsidR="0F5F8603" w:rsidRPr="00166A3B">
        <w:t xml:space="preserve"> </w:t>
      </w:r>
      <w:r w:rsidR="5A72BAD9" w:rsidRPr="00166A3B">
        <w:t xml:space="preserve">Etapu </w:t>
      </w:r>
      <w:r w:rsidR="0F5F8603" w:rsidRPr="00166A3B">
        <w:t>II</w:t>
      </w:r>
      <w:r w:rsidR="0D7B53E3" w:rsidRPr="00166A3B">
        <w:t xml:space="preserve"> </w:t>
      </w:r>
      <w:r w:rsidRPr="00166A3B">
        <w:t>nie może przekroczyć kwot wynikających z</w:t>
      </w:r>
      <w:r w:rsidR="0F5F8603" w:rsidRPr="00166A3B">
        <w:t> </w:t>
      </w:r>
      <w:r w:rsidRPr="00166A3B">
        <w:t xml:space="preserve">określonych w Regulaminie maksymalnych kwot </w:t>
      </w:r>
      <w:r w:rsidR="6BE7EBCB" w:rsidRPr="00166A3B">
        <w:t xml:space="preserve">brutto </w:t>
      </w:r>
      <w:r w:rsidR="5A72BAD9" w:rsidRPr="00166A3B">
        <w:t xml:space="preserve">przypadających na dany Etap w ramach danego </w:t>
      </w:r>
      <w:r w:rsidR="0009384D" w:rsidRPr="00166A3B">
        <w:t>Strumieni</w:t>
      </w:r>
      <w:r w:rsidR="003A2CB1" w:rsidRPr="00166A3B">
        <w:t>a</w:t>
      </w:r>
      <w:r w:rsidR="6FBA7C6A" w:rsidRPr="00166A3B">
        <w:t xml:space="preserve"> na jednego Uczestnika Przedsięwzięcia</w:t>
      </w:r>
      <w:r w:rsidR="5A72BAD9" w:rsidRPr="00166A3B">
        <w:t>.</w:t>
      </w:r>
    </w:p>
    <w:p w14:paraId="29B58A50" w14:textId="552317F5" w:rsidR="00C53D06" w:rsidRPr="00166A3B" w:rsidRDefault="1127604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166A3B">
        <w:rPr>
          <w:b/>
          <w:bCs/>
        </w:rPr>
        <w:t xml:space="preserve">Szczegółowy sposób </w:t>
      </w:r>
      <w:r w:rsidR="6D1B8FB6" w:rsidRPr="00166A3B">
        <w:rPr>
          <w:b/>
          <w:bCs/>
        </w:rPr>
        <w:t>zapłaty wynagrodzenia</w:t>
      </w:r>
      <w:r w:rsidRPr="00166A3B">
        <w:rPr>
          <w:b/>
          <w:bCs/>
        </w:rPr>
        <w:t>, w tym warunki i form</w:t>
      </w:r>
      <w:r w:rsidR="6D1B8FB6" w:rsidRPr="00166A3B">
        <w:rPr>
          <w:b/>
          <w:bCs/>
        </w:rPr>
        <w:t>a</w:t>
      </w:r>
      <w:r w:rsidRPr="00166A3B">
        <w:rPr>
          <w:b/>
          <w:bCs/>
        </w:rPr>
        <w:t xml:space="preserve"> przekazywanego przez NCBR </w:t>
      </w:r>
      <w:r w:rsidR="6D1B8FB6" w:rsidRPr="00166A3B">
        <w:rPr>
          <w:b/>
          <w:bCs/>
        </w:rPr>
        <w:t>wynagrodzenia,</w:t>
      </w:r>
      <w:r w:rsidRPr="00166A3B">
        <w:rPr>
          <w:b/>
          <w:bCs/>
        </w:rPr>
        <w:t xml:space="preserve"> określone </w:t>
      </w:r>
      <w:r w:rsidR="44EAE970" w:rsidRPr="00166A3B">
        <w:rPr>
          <w:b/>
          <w:bCs/>
        </w:rPr>
        <w:t xml:space="preserve">zostały </w:t>
      </w:r>
      <w:r w:rsidRPr="00166A3B">
        <w:rPr>
          <w:b/>
          <w:bCs/>
        </w:rPr>
        <w:t>w Umowie</w:t>
      </w:r>
      <w:r w:rsidRPr="00166A3B">
        <w:t>.</w:t>
      </w:r>
      <w:r w:rsidR="520164E4" w:rsidRPr="00166A3B">
        <w:t xml:space="preserve"> </w:t>
      </w:r>
    </w:p>
    <w:p w14:paraId="6AFA450D" w14:textId="308CAA58" w:rsidR="00D54FAD" w:rsidRPr="00166A3B" w:rsidRDefault="2CD25B0D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166A3B">
        <w:t>Uczestnik Przedsięwzięcia</w:t>
      </w:r>
      <w:r w:rsidR="11276046" w:rsidRPr="00166A3B">
        <w:t xml:space="preserve"> może rozpocząć realizację Umowy oraz poszczególnych </w:t>
      </w:r>
      <w:r w:rsidR="5253F017" w:rsidRPr="00166A3B">
        <w:t>Etapów</w:t>
      </w:r>
      <w:r w:rsidR="11276046" w:rsidRPr="00166A3B">
        <w:t xml:space="preserve"> wyłącznie na zasadach określonych w Umowie.</w:t>
      </w:r>
    </w:p>
    <w:p w14:paraId="01308713" w14:textId="3DBA8B2A" w:rsidR="00850339" w:rsidRPr="00166A3B" w:rsidRDefault="00850339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166A3B">
        <w:t>Jeśli NCBR nie później niż w terminie sześciu tygodni od publikacji Listy Rankingowej ustali, że dysponuje dodatkowymi środkami względem Alokacji wskazanej w Budżecie określonym w ust. 2, jest uprawniony zwiększyć ten Budżet wraz ze zwiększeniem liczby podmiotów, z którymi może zawrzeć Umowę, bez zwiększania maksymalnego wynagrodzenia na jednego Uczestnika Przedsięwzięcia. Jeśli zwiększenie Budżetu zgodnie z poprzednim zdaniem nastąpi po publikacji Listy Rankingowej, NCBR jest uprawniony do dokonania jej zmiany poprzez dopuszczenie do zawarcia Umowy kolejnych podmiotów, których Wnioski co najmniej spełniają Wymagania Obligatoryjne i przeszył pozytywnie ocenę formalną – do takich dodatkowych Wnioskodawców Rozdział XIII ust. 5-6 oraz ust. 8 stosuje się wprost.</w:t>
      </w:r>
    </w:p>
    <w:p w14:paraId="17DCD65A" w14:textId="03B2E60F" w:rsidR="00B276FC" w:rsidRPr="00166A3B" w:rsidRDefault="400CE31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166A3B">
        <w:t>W</w:t>
      </w:r>
      <w:r w:rsidR="1978ECD9" w:rsidRPr="00166A3B">
        <w:t xml:space="preserve"> trakcie realizacji </w:t>
      </w:r>
      <w:r w:rsidR="236B0D42" w:rsidRPr="00166A3B">
        <w:t>U</w:t>
      </w:r>
      <w:r w:rsidR="1978ECD9" w:rsidRPr="00166A3B">
        <w:t xml:space="preserve">mów z Uczestnikami Przedsięwzięcia, w razie dysponowania </w:t>
      </w:r>
      <w:r w:rsidR="7C5BCCBA" w:rsidRPr="00166A3B">
        <w:t xml:space="preserve">środkami </w:t>
      </w:r>
      <w:r w:rsidR="1978ECD9" w:rsidRPr="00166A3B">
        <w:t xml:space="preserve">dodatkowymi </w:t>
      </w:r>
      <w:r w:rsidR="04AAA026" w:rsidRPr="00166A3B">
        <w:t xml:space="preserve">lub pozostałymi wskutek różnicy między </w:t>
      </w:r>
      <w:r w:rsidR="2AF09748" w:rsidRPr="00166A3B">
        <w:t xml:space="preserve">Alokacją i </w:t>
      </w:r>
      <w:r w:rsidR="72F06896" w:rsidRPr="00166A3B">
        <w:t xml:space="preserve">wynagrodzeniem całkowitym określonym </w:t>
      </w:r>
      <w:r w:rsidR="04AAA026" w:rsidRPr="00166A3B">
        <w:t>Wnioskami</w:t>
      </w:r>
      <w:r w:rsidR="78309CF9" w:rsidRPr="00166A3B">
        <w:t>,</w:t>
      </w:r>
      <w:r w:rsidR="04AAA026" w:rsidRPr="00166A3B">
        <w:t xml:space="preserve"> </w:t>
      </w:r>
      <w:r w:rsidRPr="00166A3B">
        <w:t>i wedle swojego uznania</w:t>
      </w:r>
      <w:r w:rsidR="1978ECD9" w:rsidRPr="00166A3B">
        <w:t xml:space="preserve">, </w:t>
      </w:r>
      <w:r w:rsidRPr="00166A3B">
        <w:t xml:space="preserve">NCBR </w:t>
      </w:r>
      <w:r w:rsidR="1978ECD9" w:rsidRPr="00166A3B">
        <w:t>może jednostronnie zwiększyć</w:t>
      </w:r>
      <w:r w:rsidR="11276046" w:rsidRPr="00166A3B">
        <w:t xml:space="preserve"> </w:t>
      </w:r>
      <w:r w:rsidR="1978ECD9" w:rsidRPr="00166A3B">
        <w:t xml:space="preserve">budżet </w:t>
      </w:r>
      <w:r w:rsidR="2CA9968E" w:rsidRPr="00166A3B">
        <w:t xml:space="preserve">ogólny </w:t>
      </w:r>
      <w:r w:rsidR="1978ECD9" w:rsidRPr="00166A3B">
        <w:t>Przedsięwzięcia z takim skutkiem, że zwiększeniu ulegnie liczba Uczestników Przedsięwzięcia dopuszczanych do</w:t>
      </w:r>
      <w:r w:rsidR="7B7C72EB" w:rsidRPr="00166A3B">
        <w:t xml:space="preserve"> </w:t>
      </w:r>
      <w:r w:rsidR="1978ECD9" w:rsidRPr="00166A3B">
        <w:t xml:space="preserve">określonych przez NCBR Etapów w ramach wskazanych przez NCBR </w:t>
      </w:r>
      <w:r w:rsidR="007456F6" w:rsidRPr="00166A3B">
        <w:t>Strumieni</w:t>
      </w:r>
      <w:r w:rsidR="1978ECD9" w:rsidRPr="00166A3B">
        <w:t>. W takim wypadku NCBR informuje</w:t>
      </w:r>
      <w:r w:rsidR="4C08FCCB" w:rsidRPr="00166A3B">
        <w:t xml:space="preserve"> </w:t>
      </w:r>
      <w:r w:rsidR="1978ECD9" w:rsidRPr="00166A3B">
        <w:t xml:space="preserve">Uczestników Przedsięwzięcia o takiej okoliczności i jej wpływie na </w:t>
      </w:r>
      <w:r w:rsidR="2CA9968E" w:rsidRPr="00166A3B">
        <w:t xml:space="preserve">liczbę Uczestników Przedsięwzięcia dopuszczanych w ramach Selekcji Etapu I lub Selekcji Etapu II w danym </w:t>
      </w:r>
      <w:r w:rsidR="007456F6" w:rsidRPr="00166A3B">
        <w:t>Strumieniu</w:t>
      </w:r>
      <w:r w:rsidR="2CA9968E" w:rsidRPr="00166A3B">
        <w:t xml:space="preserve"> do kolejnego Etapu</w:t>
      </w:r>
      <w:r w:rsidR="4C08FCCB" w:rsidRPr="00166A3B">
        <w:t xml:space="preserve"> niezwłocznie, lecz nie później niż przed ogłoszeniem Listy Rankingowej w ramach Selekcji danego Etapu</w:t>
      </w:r>
      <w:r w:rsidRPr="00166A3B">
        <w:t xml:space="preserve"> objętej zwiększeniem liczby Uczestników Przedsięwzięcia, zgodni</w:t>
      </w:r>
      <w:r w:rsidR="67F1C2F0" w:rsidRPr="00166A3B">
        <w:t>e</w:t>
      </w:r>
      <w:r w:rsidRPr="00166A3B">
        <w:t xml:space="preserve"> z niniejszym ustępem</w:t>
      </w:r>
      <w:r w:rsidR="1978ECD9" w:rsidRPr="00166A3B">
        <w:t>.</w:t>
      </w:r>
      <w:r w:rsidR="2CA9968E" w:rsidRPr="00166A3B">
        <w:t xml:space="preserve"> Zmiana budżetu </w:t>
      </w:r>
      <w:r w:rsidR="3DD88C7B" w:rsidRPr="00166A3B">
        <w:t xml:space="preserve">ogólnego Przedsięwzięcia </w:t>
      </w:r>
      <w:r w:rsidR="5A5F61FE" w:rsidRPr="00166A3B">
        <w:t xml:space="preserve">i zwiększenie liczby Uczestników Przedsięwzięcia dopuszczanych w danym </w:t>
      </w:r>
      <w:r w:rsidR="007456F6" w:rsidRPr="00166A3B">
        <w:t>Strumieniu</w:t>
      </w:r>
      <w:r w:rsidR="5A5F61FE" w:rsidRPr="00166A3B">
        <w:t xml:space="preserve"> do kolejnego Etapu</w:t>
      </w:r>
      <w:r w:rsidR="7B7C72EB" w:rsidRPr="00166A3B">
        <w:t xml:space="preserve"> </w:t>
      </w:r>
      <w:r w:rsidR="2CA9968E" w:rsidRPr="00166A3B">
        <w:t>zgodnie z tym ustępem nie wymaga zmian</w:t>
      </w:r>
      <w:r w:rsidR="38A8E6F3" w:rsidRPr="00166A3B">
        <w:t>y</w:t>
      </w:r>
      <w:r w:rsidR="2CA9968E" w:rsidRPr="00166A3B">
        <w:t xml:space="preserve"> </w:t>
      </w:r>
      <w:r w:rsidR="231B56E6" w:rsidRPr="00166A3B">
        <w:t>U</w:t>
      </w:r>
      <w:r w:rsidR="2CA9968E" w:rsidRPr="00166A3B">
        <w:t>mów z Uczestnikami Przedsięwzięcia.</w:t>
      </w:r>
    </w:p>
    <w:p w14:paraId="5BA752A7" w14:textId="77777777" w:rsidR="00293D64" w:rsidRPr="00166A3B" w:rsidRDefault="00293D64" w:rsidP="00293D64">
      <w:pPr>
        <w:pStyle w:val="Akapitzlist"/>
        <w:ind w:left="284"/>
        <w:jc w:val="both"/>
      </w:pPr>
      <w:bookmarkStart w:id="370" w:name="_Hlk511124657"/>
    </w:p>
    <w:p w14:paraId="3D1AC7A8" w14:textId="1C279127" w:rsidR="00C53D06" w:rsidRPr="00166A3B" w:rsidRDefault="008C0349" w:rsidP="0076449E">
      <w:pPr>
        <w:pStyle w:val="Nagwek1"/>
      </w:pPr>
      <w:bookmarkStart w:id="371" w:name="_Toc496261317"/>
      <w:bookmarkStart w:id="372" w:name="_Toc503863025"/>
      <w:bookmarkStart w:id="373" w:name="_Toc53762112"/>
      <w:bookmarkStart w:id="374" w:name="_Toc69201444"/>
      <w:bookmarkStart w:id="375" w:name="_Toc70262469"/>
      <w:bookmarkStart w:id="376" w:name="_Toc75287953"/>
      <w:bookmarkEnd w:id="369"/>
      <w:bookmarkEnd w:id="370"/>
      <w:r w:rsidRPr="00166A3B">
        <w:lastRenderedPageBreak/>
        <w:t xml:space="preserve">Postanowienia Umowy z </w:t>
      </w:r>
      <w:bookmarkEnd w:id="371"/>
      <w:bookmarkEnd w:id="372"/>
      <w:r w:rsidR="00D15DB4" w:rsidRPr="00166A3B">
        <w:t>Uczestnikami Przedsięwzięcia</w:t>
      </w:r>
      <w:bookmarkEnd w:id="373"/>
      <w:bookmarkEnd w:id="374"/>
      <w:bookmarkEnd w:id="375"/>
      <w:bookmarkEnd w:id="376"/>
    </w:p>
    <w:p w14:paraId="476A3C97" w14:textId="07F6F441" w:rsidR="0040046F" w:rsidRPr="00166A3B" w:rsidRDefault="008C0349" w:rsidP="00C53D06">
      <w:pPr>
        <w:spacing w:after="120" w:line="276" w:lineRule="auto"/>
        <w:jc w:val="both"/>
        <w:rPr>
          <w:rFonts w:cstheme="majorHAnsi"/>
        </w:rPr>
      </w:pPr>
      <w:r w:rsidRPr="00166A3B">
        <w:rPr>
          <w:rFonts w:cstheme="majorHAnsi"/>
        </w:rPr>
        <w:t xml:space="preserve">Wzór Umowy stanowi Załącznik nr </w:t>
      </w:r>
      <w:r w:rsidR="006B296C" w:rsidRPr="00166A3B">
        <w:rPr>
          <w:rFonts w:cstheme="majorHAnsi"/>
        </w:rPr>
        <w:t>8</w:t>
      </w:r>
      <w:r w:rsidRPr="00166A3B">
        <w:rPr>
          <w:rFonts w:cstheme="majorHAnsi"/>
        </w:rPr>
        <w:t xml:space="preserve"> do Regulaminu. Umowa określa zasady działania NCBR i </w:t>
      </w:r>
      <w:r w:rsidR="00D15DB4" w:rsidRPr="00166A3B">
        <w:rPr>
          <w:rFonts w:cstheme="majorHAnsi"/>
        </w:rPr>
        <w:t>Uczestników Przedsięwzięcia</w:t>
      </w:r>
      <w:r w:rsidRPr="00166A3B">
        <w:rPr>
          <w:rFonts w:cstheme="majorHAnsi"/>
        </w:rPr>
        <w:t xml:space="preserve"> nieokreślone w Regulaminie.</w:t>
      </w:r>
    </w:p>
    <w:p w14:paraId="467954E4" w14:textId="77777777" w:rsidR="00AA1C84" w:rsidRPr="00166A3B" w:rsidRDefault="008C0349" w:rsidP="0076449E">
      <w:pPr>
        <w:pStyle w:val="Nagwek1"/>
      </w:pPr>
      <w:bookmarkStart w:id="377" w:name="_Toc495414853"/>
      <w:bookmarkStart w:id="378" w:name="_Toc495487042"/>
      <w:bookmarkStart w:id="379" w:name="_Toc495414865"/>
      <w:bookmarkStart w:id="380" w:name="_Toc494180702"/>
      <w:bookmarkStart w:id="381" w:name="_Toc496261340"/>
      <w:bookmarkStart w:id="382" w:name="_Toc503863048"/>
      <w:bookmarkStart w:id="383" w:name="_Ref509201509"/>
      <w:bookmarkStart w:id="384" w:name="_Toc53762113"/>
      <w:bookmarkStart w:id="385" w:name="_Toc69201445"/>
      <w:bookmarkStart w:id="386" w:name="_Toc70262470"/>
      <w:bookmarkStart w:id="387" w:name="_Toc75287954"/>
      <w:bookmarkEnd w:id="377"/>
      <w:bookmarkEnd w:id="378"/>
      <w:bookmarkEnd w:id="379"/>
      <w:r w:rsidRPr="00166A3B">
        <w:t xml:space="preserve">Przesłanki </w:t>
      </w:r>
      <w:r w:rsidR="000E3DB1" w:rsidRPr="00166A3B">
        <w:t xml:space="preserve">przedłużenia i </w:t>
      </w:r>
      <w:r w:rsidRPr="00166A3B">
        <w:t xml:space="preserve">zakończenia </w:t>
      </w:r>
      <w:bookmarkEnd w:id="380"/>
      <w:bookmarkEnd w:id="381"/>
      <w:r w:rsidRPr="00166A3B">
        <w:t>Postępowania</w:t>
      </w:r>
      <w:bookmarkEnd w:id="382"/>
      <w:bookmarkEnd w:id="383"/>
      <w:bookmarkEnd w:id="384"/>
      <w:bookmarkEnd w:id="385"/>
      <w:bookmarkEnd w:id="386"/>
      <w:bookmarkEnd w:id="387"/>
    </w:p>
    <w:p w14:paraId="37BA76C3" w14:textId="6C8686F1" w:rsidR="00EC088F" w:rsidRPr="00166A3B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166A3B">
        <w:rPr>
          <w:rFonts w:cstheme="majorBidi"/>
        </w:rPr>
        <w:t xml:space="preserve">Postępowanie może być </w:t>
      </w:r>
      <w:r w:rsidR="00747FC4" w:rsidRPr="00166A3B">
        <w:rPr>
          <w:rFonts w:cstheme="majorBidi"/>
        </w:rPr>
        <w:t xml:space="preserve">przedłużone </w:t>
      </w:r>
      <w:r w:rsidRPr="00166A3B">
        <w:rPr>
          <w:rFonts w:cstheme="majorBidi"/>
        </w:rPr>
        <w:t xml:space="preserve">przez </w:t>
      </w:r>
      <w:r w:rsidR="00D65462" w:rsidRPr="00166A3B">
        <w:rPr>
          <w:rFonts w:cstheme="majorBidi"/>
        </w:rPr>
        <w:t>NCBR</w:t>
      </w:r>
      <w:r w:rsidRPr="00166A3B">
        <w:rPr>
          <w:rFonts w:cstheme="majorBidi"/>
        </w:rPr>
        <w:t xml:space="preserve"> </w:t>
      </w:r>
      <w:r w:rsidR="00D65462" w:rsidRPr="00166A3B">
        <w:rPr>
          <w:rFonts w:cstheme="majorBidi"/>
        </w:rPr>
        <w:t xml:space="preserve">albo </w:t>
      </w:r>
      <w:r w:rsidRPr="00166A3B">
        <w:rPr>
          <w:rFonts w:cstheme="majorBidi"/>
        </w:rPr>
        <w:t>odwołane</w:t>
      </w:r>
      <w:r w:rsidR="00395C4C" w:rsidRPr="00166A3B">
        <w:rPr>
          <w:rFonts w:cstheme="majorBidi"/>
        </w:rPr>
        <w:t xml:space="preserve"> (zakończone bez rozstrzygnięcia)</w:t>
      </w:r>
      <w:r w:rsidR="00C50B3F" w:rsidRPr="00166A3B">
        <w:rPr>
          <w:rFonts w:cstheme="majorBidi"/>
        </w:rPr>
        <w:t xml:space="preserve"> </w:t>
      </w:r>
      <w:r w:rsidR="00991D97" w:rsidRPr="00166A3B">
        <w:rPr>
          <w:rFonts w:cstheme="majorBidi"/>
        </w:rPr>
        <w:t>bez podania przyczyn</w:t>
      </w:r>
      <w:r w:rsidR="70C2B57C" w:rsidRPr="00166A3B">
        <w:rPr>
          <w:rFonts w:cstheme="majorBidi"/>
        </w:rPr>
        <w:t>y</w:t>
      </w:r>
      <w:r w:rsidRPr="00166A3B">
        <w:rPr>
          <w:rFonts w:cstheme="majorBidi"/>
        </w:rPr>
        <w:t xml:space="preserve">. </w:t>
      </w:r>
    </w:p>
    <w:p w14:paraId="076AD8B5" w14:textId="4BB84920" w:rsidR="00747FC4" w:rsidRPr="00166A3B" w:rsidRDefault="00747FC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166A3B">
        <w:rPr>
          <w:rFonts w:cstheme="majorBidi"/>
        </w:rPr>
        <w:t xml:space="preserve">Przedłużenie Postępowania może mieć miejsce w </w:t>
      </w:r>
      <w:r w:rsidR="007F4DB2" w:rsidRPr="00166A3B">
        <w:rPr>
          <w:rFonts w:cstheme="majorBidi"/>
        </w:rPr>
        <w:t>szczególności,</w:t>
      </w:r>
      <w:r w:rsidRPr="00166A3B">
        <w:rPr>
          <w:rFonts w:cstheme="majorBidi"/>
        </w:rPr>
        <w:t xml:space="preserve"> </w:t>
      </w:r>
      <w:r w:rsidR="004402D7" w:rsidRPr="00166A3B">
        <w:rPr>
          <w:rFonts w:cstheme="majorBidi"/>
        </w:rPr>
        <w:t xml:space="preserve">kiedy </w:t>
      </w:r>
      <w:r w:rsidRPr="00166A3B">
        <w:rPr>
          <w:rFonts w:cstheme="majorBidi"/>
        </w:rPr>
        <w:t>ze względu na stopień skomplikowania Wniosków ich analiza wymaga więcej czasu niż przewidziano w Harmonogramie</w:t>
      </w:r>
      <w:r w:rsidR="00D65462" w:rsidRPr="00166A3B">
        <w:rPr>
          <w:rFonts w:cstheme="majorBidi"/>
        </w:rPr>
        <w:t xml:space="preserve"> </w:t>
      </w:r>
      <w:r w:rsidR="00390FB3" w:rsidRPr="00166A3B">
        <w:rPr>
          <w:rFonts w:cstheme="majorBidi"/>
        </w:rPr>
        <w:t>Przedsięwzięcia</w:t>
      </w:r>
      <w:r w:rsidRPr="00166A3B">
        <w:rPr>
          <w:rFonts w:cstheme="majorBidi"/>
        </w:rPr>
        <w:t>. O przedłużeniu Postępowania Centrum informuje Wnioskodawców wraz ze wskazaniem nowych terminów.</w:t>
      </w:r>
    </w:p>
    <w:p w14:paraId="29083E45" w14:textId="36D9E989" w:rsidR="00EC088F" w:rsidRPr="00166A3B" w:rsidRDefault="00395C4C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166A3B">
        <w:rPr>
          <w:rFonts w:cstheme="majorBidi"/>
        </w:rPr>
        <w:t xml:space="preserve">Do momentu zawarcia </w:t>
      </w:r>
      <w:r w:rsidR="0091676B" w:rsidRPr="00166A3B">
        <w:rPr>
          <w:rFonts w:cstheme="majorBidi"/>
        </w:rPr>
        <w:t xml:space="preserve">pierwszej z </w:t>
      </w:r>
      <w:r w:rsidRPr="00166A3B">
        <w:rPr>
          <w:rFonts w:cstheme="majorBidi"/>
        </w:rPr>
        <w:t xml:space="preserve">Umów z Wnioskodawcami </w:t>
      </w:r>
      <w:r w:rsidR="001C1E73" w:rsidRPr="00166A3B">
        <w:rPr>
          <w:rFonts w:cstheme="majorBidi"/>
        </w:rPr>
        <w:t xml:space="preserve">w zakresie danego </w:t>
      </w:r>
      <w:r w:rsidR="0009384D" w:rsidRPr="00166A3B">
        <w:rPr>
          <w:rFonts w:cstheme="majorBidi"/>
        </w:rPr>
        <w:t>Strumieni</w:t>
      </w:r>
      <w:r w:rsidR="003A2CB1" w:rsidRPr="00166A3B">
        <w:rPr>
          <w:rFonts w:cstheme="majorBidi"/>
        </w:rPr>
        <w:t>a</w:t>
      </w:r>
      <w:r w:rsidRPr="00166A3B">
        <w:rPr>
          <w:rFonts w:cstheme="majorBidi"/>
        </w:rPr>
        <w:t xml:space="preserve">, </w:t>
      </w:r>
      <w:r w:rsidR="008C0349" w:rsidRPr="00166A3B">
        <w:rPr>
          <w:rFonts w:cstheme="majorBidi"/>
        </w:rPr>
        <w:t xml:space="preserve">Centrum może zakończyć Postępowanie </w:t>
      </w:r>
      <w:r w:rsidR="001C1E73" w:rsidRPr="00166A3B">
        <w:rPr>
          <w:rFonts w:cstheme="majorBidi"/>
        </w:rPr>
        <w:t xml:space="preserve">w zakresie danego </w:t>
      </w:r>
      <w:r w:rsidR="0009384D" w:rsidRPr="00166A3B">
        <w:rPr>
          <w:rFonts w:cstheme="majorBidi"/>
        </w:rPr>
        <w:t>Strumieni</w:t>
      </w:r>
      <w:r w:rsidR="003A2CB1" w:rsidRPr="00166A3B">
        <w:rPr>
          <w:rFonts w:cstheme="majorBidi"/>
        </w:rPr>
        <w:t>a</w:t>
      </w:r>
      <w:r w:rsidR="001C1E73" w:rsidRPr="00166A3B">
        <w:rPr>
          <w:rFonts w:cstheme="majorBidi"/>
        </w:rPr>
        <w:t xml:space="preserve"> lub w całości,</w:t>
      </w:r>
      <w:r w:rsidR="008C0349" w:rsidRPr="00166A3B">
        <w:rPr>
          <w:rFonts w:cstheme="majorBidi"/>
        </w:rPr>
        <w:t xml:space="preserve"> nie dokonując wyboru żadnego Wniosku, </w:t>
      </w:r>
      <w:r w:rsidR="006911FB" w:rsidRPr="00166A3B">
        <w:rPr>
          <w:rFonts w:cstheme="majorBidi"/>
        </w:rPr>
        <w:t>w tym</w:t>
      </w:r>
      <w:r w:rsidR="008C0349" w:rsidRPr="00166A3B">
        <w:rPr>
          <w:rFonts w:cstheme="majorBidi"/>
        </w:rPr>
        <w:t xml:space="preserve"> nie dokonując </w:t>
      </w:r>
      <w:r w:rsidR="00BB37CD" w:rsidRPr="00166A3B">
        <w:rPr>
          <w:rFonts w:cstheme="majorBidi"/>
        </w:rPr>
        <w:t>o</w:t>
      </w:r>
      <w:r w:rsidR="008C0349" w:rsidRPr="00166A3B">
        <w:rPr>
          <w:rFonts w:cstheme="majorBidi"/>
        </w:rPr>
        <w:t>cen</w:t>
      </w:r>
      <w:r w:rsidR="00D65462" w:rsidRPr="00166A3B">
        <w:rPr>
          <w:rFonts w:cstheme="majorBidi"/>
        </w:rPr>
        <w:t xml:space="preserve">y </w:t>
      </w:r>
      <w:r w:rsidR="00BB37CD" w:rsidRPr="00166A3B">
        <w:rPr>
          <w:rFonts w:cstheme="majorBidi"/>
        </w:rPr>
        <w:t>f</w:t>
      </w:r>
      <w:r w:rsidR="00D65462" w:rsidRPr="00166A3B">
        <w:rPr>
          <w:rFonts w:cstheme="majorBidi"/>
        </w:rPr>
        <w:t xml:space="preserve">ormalnej Wniosków lub </w:t>
      </w:r>
      <w:r w:rsidR="00BB37CD" w:rsidRPr="00166A3B">
        <w:rPr>
          <w:rFonts w:cstheme="majorBidi"/>
        </w:rPr>
        <w:t>o</w:t>
      </w:r>
      <w:r w:rsidR="00D65462" w:rsidRPr="00166A3B">
        <w:rPr>
          <w:rFonts w:cstheme="majorBidi"/>
        </w:rPr>
        <w:t xml:space="preserve">ceny </w:t>
      </w:r>
      <w:r w:rsidR="00BB37CD" w:rsidRPr="00166A3B">
        <w:rPr>
          <w:rFonts w:cstheme="majorBidi"/>
        </w:rPr>
        <w:t>m</w:t>
      </w:r>
      <w:r w:rsidR="008C0349" w:rsidRPr="00166A3B">
        <w:rPr>
          <w:rFonts w:cstheme="majorBidi"/>
        </w:rPr>
        <w:t xml:space="preserve">erytorycznej Wniosków, niezależnie od spełnienia przez nie </w:t>
      </w:r>
      <w:r w:rsidR="005CF5CF" w:rsidRPr="00166A3B">
        <w:rPr>
          <w:rFonts w:cstheme="majorBidi"/>
        </w:rPr>
        <w:t>Wymagań</w:t>
      </w:r>
      <w:r w:rsidR="008C0349" w:rsidRPr="00166A3B">
        <w:rPr>
          <w:rFonts w:cstheme="majorBidi"/>
        </w:rPr>
        <w:t xml:space="preserve"> lub kryteriów określonych w tym dokumencie</w:t>
      </w:r>
      <w:r w:rsidR="00C966EE" w:rsidRPr="00166A3B">
        <w:rPr>
          <w:rFonts w:cstheme="majorBidi"/>
        </w:rPr>
        <w:t>, w szczególności</w:t>
      </w:r>
      <w:r w:rsidR="00C50B3F" w:rsidRPr="00166A3B">
        <w:rPr>
          <w:rFonts w:cstheme="majorBidi"/>
        </w:rPr>
        <w:t xml:space="preserve"> </w:t>
      </w:r>
      <w:r w:rsidR="759D3108" w:rsidRPr="00166A3B">
        <w:rPr>
          <w:rFonts w:cstheme="majorBidi"/>
        </w:rPr>
        <w:t xml:space="preserve">do zakończenia Postępowania w zakresie danego </w:t>
      </w:r>
      <w:r w:rsidR="0009384D" w:rsidRPr="00166A3B">
        <w:rPr>
          <w:rFonts w:cstheme="majorBidi"/>
        </w:rPr>
        <w:t>Strumieni</w:t>
      </w:r>
      <w:r w:rsidR="003A2CB1" w:rsidRPr="00166A3B">
        <w:rPr>
          <w:rFonts w:cstheme="majorBidi"/>
        </w:rPr>
        <w:t>a</w:t>
      </w:r>
      <w:r w:rsidR="3F61A249" w:rsidRPr="00166A3B">
        <w:rPr>
          <w:rFonts w:cstheme="majorBidi"/>
        </w:rPr>
        <w:t>,</w:t>
      </w:r>
      <w:r w:rsidR="759D3108" w:rsidRPr="00166A3B">
        <w:rPr>
          <w:rFonts w:cstheme="majorBidi"/>
        </w:rPr>
        <w:t xml:space="preserve"> </w:t>
      </w:r>
      <w:r w:rsidR="00C50B3F" w:rsidRPr="00166A3B">
        <w:rPr>
          <w:rFonts w:cstheme="majorBidi"/>
        </w:rPr>
        <w:t>gdy</w:t>
      </w:r>
      <w:r w:rsidR="00DD4E56" w:rsidRPr="00166A3B">
        <w:rPr>
          <w:rFonts w:cstheme="majorBidi"/>
        </w:rPr>
        <w:t xml:space="preserve"> </w:t>
      </w:r>
      <w:r w:rsidR="00C966EE" w:rsidRPr="00166A3B">
        <w:rPr>
          <w:rFonts w:cstheme="majorBidi"/>
        </w:rPr>
        <w:t xml:space="preserve">liczba Wniosków rekomendowanych </w:t>
      </w:r>
      <w:r w:rsidR="00C216F2" w:rsidRPr="00166A3B">
        <w:rPr>
          <w:rFonts w:cstheme="majorBidi"/>
        </w:rPr>
        <w:t>w ramach List</w:t>
      </w:r>
      <w:r w:rsidR="3CDBBF86" w:rsidRPr="00166A3B">
        <w:rPr>
          <w:rFonts w:cstheme="majorBidi"/>
        </w:rPr>
        <w:t>y</w:t>
      </w:r>
      <w:r w:rsidR="00C216F2" w:rsidRPr="00166A3B">
        <w:rPr>
          <w:rFonts w:cstheme="majorBidi"/>
        </w:rPr>
        <w:t xml:space="preserve"> Rankingow</w:t>
      </w:r>
      <w:r w:rsidR="7BE941F6" w:rsidRPr="00166A3B">
        <w:rPr>
          <w:rFonts w:cstheme="majorBidi"/>
        </w:rPr>
        <w:t>ej</w:t>
      </w:r>
      <w:r w:rsidR="00C216F2" w:rsidRPr="00166A3B">
        <w:rPr>
          <w:rFonts w:cstheme="majorBidi"/>
        </w:rPr>
        <w:t xml:space="preserve"> </w:t>
      </w:r>
      <w:r w:rsidR="00C966EE" w:rsidRPr="00166A3B">
        <w:rPr>
          <w:rFonts w:cstheme="majorBidi"/>
        </w:rPr>
        <w:t xml:space="preserve">do podpisania Umowy </w:t>
      </w:r>
      <w:r w:rsidR="00C216F2" w:rsidRPr="00166A3B">
        <w:rPr>
          <w:rFonts w:cstheme="majorBidi"/>
        </w:rPr>
        <w:t xml:space="preserve">w ramach </w:t>
      </w:r>
      <w:r w:rsidR="2F04F962" w:rsidRPr="00166A3B">
        <w:rPr>
          <w:rFonts w:cstheme="majorBidi"/>
        </w:rPr>
        <w:t xml:space="preserve">tego </w:t>
      </w:r>
      <w:r w:rsidR="0009384D" w:rsidRPr="00166A3B">
        <w:rPr>
          <w:rFonts w:cstheme="majorBidi"/>
        </w:rPr>
        <w:t>Strumieni</w:t>
      </w:r>
      <w:r w:rsidR="003A2CB1" w:rsidRPr="00166A3B">
        <w:rPr>
          <w:rFonts w:cstheme="majorBidi"/>
        </w:rPr>
        <w:t>a</w:t>
      </w:r>
      <w:r w:rsidR="00C966EE" w:rsidRPr="00166A3B">
        <w:rPr>
          <w:rFonts w:cstheme="majorBidi"/>
        </w:rPr>
        <w:t xml:space="preserve"> będzie mniejsza niż </w:t>
      </w:r>
      <w:r w:rsidR="0D2DEAE2" w:rsidRPr="00166A3B">
        <w:rPr>
          <w:rFonts w:cstheme="majorBidi"/>
        </w:rPr>
        <w:t>trz</w:t>
      </w:r>
      <w:r w:rsidR="009312B9" w:rsidRPr="00166A3B">
        <w:rPr>
          <w:rFonts w:cstheme="majorBidi"/>
        </w:rPr>
        <w:t>y</w:t>
      </w:r>
      <w:r w:rsidR="00C966EE" w:rsidRPr="00166A3B">
        <w:rPr>
          <w:rFonts w:cstheme="majorBidi"/>
        </w:rPr>
        <w:t>.</w:t>
      </w:r>
    </w:p>
    <w:p w14:paraId="3C499E7B" w14:textId="77777777" w:rsidR="00EC088F" w:rsidRPr="00166A3B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66A3B">
        <w:rPr>
          <w:rFonts w:cstheme="majorHAnsi"/>
        </w:rPr>
        <w:t xml:space="preserve">NCBR zastrzega sobie prawo do </w:t>
      </w:r>
      <w:r w:rsidR="00395C4C" w:rsidRPr="00166A3B">
        <w:rPr>
          <w:rFonts w:cstheme="majorHAnsi"/>
        </w:rPr>
        <w:t xml:space="preserve">zakończenia </w:t>
      </w:r>
      <w:r w:rsidRPr="00166A3B">
        <w:rPr>
          <w:rFonts w:cstheme="majorHAnsi"/>
        </w:rPr>
        <w:t>Postępowania</w:t>
      </w:r>
      <w:r w:rsidR="00395C4C" w:rsidRPr="00166A3B">
        <w:rPr>
          <w:rFonts w:cstheme="majorHAnsi"/>
        </w:rPr>
        <w:t xml:space="preserve"> bez rozstrzygnięcia</w:t>
      </w:r>
      <w:r w:rsidRPr="00166A3B">
        <w:rPr>
          <w:rFonts w:cstheme="majorHAnsi"/>
        </w:rPr>
        <w:t>, w każdym przypadku, w szczególności w przypadku zmian w przepisach prawa mających wpływ na warunki i zasady prowadzenia Postępowania lub wystąpienia jakiegokolwiek zdarzenia mającego charakter siły wyższej.</w:t>
      </w:r>
    </w:p>
    <w:p w14:paraId="6F519E1C" w14:textId="77777777" w:rsidR="00941824" w:rsidRPr="00166A3B" w:rsidRDefault="0094182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66A3B">
        <w:rPr>
          <w:rFonts w:cstheme="majorHAnsi"/>
        </w:rPr>
        <w:t xml:space="preserve">W razie </w:t>
      </w:r>
      <w:r w:rsidR="00395C4C" w:rsidRPr="00166A3B">
        <w:rPr>
          <w:rFonts w:cstheme="majorHAnsi"/>
        </w:rPr>
        <w:t xml:space="preserve">wstrzymania </w:t>
      </w:r>
      <w:r w:rsidRPr="00166A3B">
        <w:rPr>
          <w:rFonts w:cstheme="majorHAnsi"/>
        </w:rPr>
        <w:t xml:space="preserve">lub </w:t>
      </w:r>
      <w:r w:rsidR="00395C4C" w:rsidRPr="00166A3B">
        <w:rPr>
          <w:rFonts w:cstheme="majorHAnsi"/>
        </w:rPr>
        <w:t xml:space="preserve">zakończenia </w:t>
      </w:r>
      <w:r w:rsidRPr="00166A3B">
        <w:rPr>
          <w:rFonts w:cstheme="majorHAnsi"/>
        </w:rPr>
        <w:t>Postępowania</w:t>
      </w:r>
      <w:r w:rsidR="00395C4C" w:rsidRPr="00166A3B">
        <w:rPr>
          <w:rFonts w:cstheme="majorHAnsi"/>
        </w:rPr>
        <w:t xml:space="preserve"> bez rozstrzygnięcia</w:t>
      </w:r>
      <w:r w:rsidRPr="00166A3B">
        <w:rPr>
          <w:rFonts w:cstheme="majorHAnsi"/>
        </w:rPr>
        <w:t xml:space="preserve">, </w:t>
      </w:r>
      <w:r w:rsidR="0005271B" w:rsidRPr="00166A3B">
        <w:rPr>
          <w:rFonts w:cstheme="majorHAnsi"/>
        </w:rPr>
        <w:t xml:space="preserve">przed podpisaniem Umowy, </w:t>
      </w:r>
      <w:r w:rsidRPr="00166A3B">
        <w:rPr>
          <w:rFonts w:cstheme="majorHAnsi"/>
        </w:rPr>
        <w:t xml:space="preserve">Wnioskodawcy nie są uprawnieni do dochodzenia od NCBR odszkodowania tytułem kosztów poniesionych </w:t>
      </w:r>
      <w:r w:rsidR="00395C4C" w:rsidRPr="00166A3B">
        <w:rPr>
          <w:rFonts w:cstheme="majorHAnsi"/>
        </w:rPr>
        <w:t xml:space="preserve">w związku z </w:t>
      </w:r>
      <w:r w:rsidR="000E3DB1" w:rsidRPr="00166A3B">
        <w:rPr>
          <w:rFonts w:cstheme="majorHAnsi"/>
        </w:rPr>
        <w:t>udziałem w Postępowaniu</w:t>
      </w:r>
      <w:r w:rsidR="00395C4C" w:rsidRPr="00166A3B">
        <w:rPr>
          <w:rFonts w:cstheme="majorHAnsi"/>
        </w:rPr>
        <w:t>.</w:t>
      </w:r>
    </w:p>
    <w:p w14:paraId="292B98AD" w14:textId="4C036570" w:rsidR="00E915E2" w:rsidRPr="00166A3B" w:rsidRDefault="008C0349" w:rsidP="00E467D7">
      <w:pPr>
        <w:pStyle w:val="Akapitzlist"/>
        <w:numPr>
          <w:ilvl w:val="0"/>
          <w:numId w:val="28"/>
        </w:numPr>
        <w:spacing w:before="240" w:after="0" w:line="240" w:lineRule="auto"/>
        <w:ind w:left="425" w:hanging="425"/>
        <w:jc w:val="both"/>
        <w:rPr>
          <w:rFonts w:cstheme="majorBidi"/>
        </w:rPr>
      </w:pPr>
      <w:r w:rsidRPr="00166A3B">
        <w:rPr>
          <w:rFonts w:cstheme="majorBidi"/>
        </w:rPr>
        <w:t>Przesłanki wygaśnięcia, wypowiedzenia, rozwiązania</w:t>
      </w:r>
      <w:r w:rsidR="5E035E32" w:rsidRPr="00166A3B">
        <w:rPr>
          <w:rFonts w:cstheme="majorBidi"/>
        </w:rPr>
        <w:t xml:space="preserve"> </w:t>
      </w:r>
      <w:r w:rsidR="02B6E5D6" w:rsidRPr="00166A3B">
        <w:rPr>
          <w:rFonts w:cstheme="majorBidi"/>
        </w:rPr>
        <w:t>i</w:t>
      </w:r>
      <w:r w:rsidRPr="00166A3B">
        <w:rPr>
          <w:rFonts w:cstheme="majorBidi"/>
        </w:rPr>
        <w:t xml:space="preserve"> zmiany Umowy, określa wzór Umowy stanowiący Załącznik nr </w:t>
      </w:r>
      <w:r w:rsidR="006B296C" w:rsidRPr="00166A3B">
        <w:rPr>
          <w:rFonts w:cstheme="majorBidi"/>
        </w:rPr>
        <w:t xml:space="preserve">8 </w:t>
      </w:r>
      <w:r w:rsidR="007547C8" w:rsidRPr="00166A3B">
        <w:rPr>
          <w:rFonts w:cstheme="majorBidi"/>
        </w:rPr>
        <w:t>do Regulaminu</w:t>
      </w:r>
      <w:r w:rsidR="00395C4C" w:rsidRPr="00166A3B">
        <w:rPr>
          <w:rFonts w:cstheme="majorBidi"/>
        </w:rPr>
        <w:t>.</w:t>
      </w:r>
    </w:p>
    <w:p w14:paraId="776BD065" w14:textId="7A46DF73" w:rsidR="00A62BAF" w:rsidRPr="00166A3B" w:rsidRDefault="00A62BAF" w:rsidP="0076449E">
      <w:pPr>
        <w:pStyle w:val="Nagwek1"/>
      </w:pPr>
      <w:bookmarkStart w:id="388" w:name="_Ref67953519"/>
      <w:bookmarkStart w:id="389" w:name="_Toc69201446"/>
      <w:bookmarkStart w:id="390" w:name="_Toc70262471"/>
      <w:bookmarkStart w:id="391" w:name="_Toc75287955"/>
      <w:r w:rsidRPr="00166A3B">
        <w:t>Dodatkowy Nabór Wniosków</w:t>
      </w:r>
      <w:bookmarkEnd w:id="388"/>
      <w:bookmarkEnd w:id="389"/>
      <w:bookmarkEnd w:id="390"/>
      <w:bookmarkEnd w:id="391"/>
    </w:p>
    <w:p w14:paraId="7E26B956" w14:textId="329869A9" w:rsidR="00A62BAF" w:rsidRPr="00166A3B" w:rsidRDefault="00A62BAF" w:rsidP="17840A8F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66A3B">
        <w:rPr>
          <w:rFonts w:cstheme="majorBidi"/>
        </w:rPr>
        <w:t xml:space="preserve">Jeśli w ramach Listy Rankingowej wskazanej w Rozdziale </w:t>
      </w:r>
      <w:r w:rsidRPr="00166A3B">
        <w:rPr>
          <w:rFonts w:cstheme="majorBidi"/>
        </w:rPr>
        <w:fldChar w:fldCharType="begin"/>
      </w:r>
      <w:r w:rsidRPr="00166A3B">
        <w:rPr>
          <w:rFonts w:cstheme="majorBidi"/>
        </w:rPr>
        <w:instrText xml:space="preserve"> REF _Ref52633642 \r \h </w:instrText>
      </w:r>
      <w:r w:rsidR="00C9470A" w:rsidRPr="00166A3B">
        <w:rPr>
          <w:rFonts w:cstheme="majorBidi"/>
        </w:rPr>
        <w:instrText xml:space="preserve"> \* MERGEFORMAT </w:instrText>
      </w:r>
      <w:r w:rsidRPr="00166A3B">
        <w:rPr>
          <w:rFonts w:cstheme="majorBidi"/>
        </w:rPr>
      </w:r>
      <w:r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VI</w:t>
      </w:r>
      <w:r w:rsidRPr="00166A3B">
        <w:rPr>
          <w:rFonts w:cstheme="majorBidi"/>
        </w:rPr>
        <w:fldChar w:fldCharType="end"/>
      </w:r>
      <w:r w:rsidRPr="00166A3B">
        <w:rPr>
          <w:rFonts w:cstheme="majorBidi"/>
        </w:rPr>
        <w:t xml:space="preserve"> pkt </w:t>
      </w:r>
      <w:r w:rsidRPr="00166A3B">
        <w:rPr>
          <w:rFonts w:cstheme="majorBidi"/>
        </w:rPr>
        <w:fldChar w:fldCharType="begin"/>
      </w:r>
      <w:r w:rsidRPr="00166A3B">
        <w:rPr>
          <w:rFonts w:cstheme="majorBidi"/>
        </w:rPr>
        <w:instrText xml:space="preserve"> REF _Ref52633658 \r \h </w:instrText>
      </w:r>
      <w:r w:rsidR="00C9470A" w:rsidRPr="00166A3B">
        <w:rPr>
          <w:rFonts w:cstheme="majorBidi"/>
        </w:rPr>
        <w:instrText xml:space="preserve"> \* MERGEFORMAT </w:instrText>
      </w:r>
      <w:r w:rsidRPr="00166A3B">
        <w:rPr>
          <w:rFonts w:cstheme="majorBidi"/>
        </w:rPr>
      </w:r>
      <w:r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6.5</w:t>
      </w:r>
      <w:r w:rsidRPr="00166A3B">
        <w:rPr>
          <w:rFonts w:cstheme="majorBidi"/>
        </w:rPr>
        <w:fldChar w:fldCharType="end"/>
      </w:r>
      <w:r w:rsidRPr="00166A3B">
        <w:rPr>
          <w:rFonts w:cstheme="majorBidi"/>
        </w:rPr>
        <w:t xml:space="preserve"> Regulaminu liczba Wnioskodawców, którzy uzyskali Wynik Pozytywny </w:t>
      </w:r>
      <w:r w:rsidR="003F71DA" w:rsidRPr="00166A3B">
        <w:rPr>
          <w:rFonts w:cstheme="majorBidi"/>
        </w:rPr>
        <w:t xml:space="preserve">w danym </w:t>
      </w:r>
      <w:r w:rsidR="007456F6" w:rsidRPr="00166A3B">
        <w:rPr>
          <w:rFonts w:cstheme="majorBidi"/>
        </w:rPr>
        <w:t>Strumieniu</w:t>
      </w:r>
      <w:r w:rsidR="003F71DA" w:rsidRPr="00166A3B">
        <w:rPr>
          <w:rFonts w:cstheme="majorBidi"/>
        </w:rPr>
        <w:t xml:space="preserve"> </w:t>
      </w:r>
      <w:r w:rsidRPr="00166A3B">
        <w:rPr>
          <w:rFonts w:cstheme="majorBidi"/>
        </w:rPr>
        <w:t xml:space="preserve">jest mniejsza niż </w:t>
      </w:r>
      <w:r w:rsidR="00850339" w:rsidRPr="00166A3B">
        <w:rPr>
          <w:rFonts w:cstheme="majorBidi"/>
        </w:rPr>
        <w:t>trzech</w:t>
      </w:r>
      <w:r w:rsidR="00701949" w:rsidRPr="00166A3B">
        <w:rPr>
          <w:rFonts w:cstheme="majorBidi"/>
        </w:rPr>
        <w:t xml:space="preserve"> </w:t>
      </w:r>
      <w:r w:rsidRPr="00166A3B">
        <w:rPr>
          <w:rFonts w:cstheme="majorBidi"/>
        </w:rPr>
        <w:t xml:space="preserve">lub jeśli w wyniku odstąpienia przez NCBR od zawarcia Umowy z Wnioskodawcą zgodnie z Rozdziałem </w:t>
      </w:r>
      <w:r w:rsidR="00BB7B13" w:rsidRPr="00166A3B">
        <w:rPr>
          <w:rFonts w:cstheme="majorBidi"/>
        </w:rPr>
        <w:t>VII</w:t>
      </w:r>
      <w:r w:rsidRPr="00166A3B">
        <w:rPr>
          <w:rFonts w:cstheme="majorBidi"/>
        </w:rPr>
        <w:t xml:space="preserve"> ust. </w:t>
      </w:r>
      <w:r w:rsidR="002E282D" w:rsidRPr="00166A3B">
        <w:rPr>
          <w:rFonts w:cstheme="majorBidi"/>
        </w:rPr>
        <w:fldChar w:fldCharType="begin"/>
      </w:r>
      <w:r w:rsidR="002E282D" w:rsidRPr="00166A3B">
        <w:rPr>
          <w:rFonts w:cstheme="majorBidi"/>
        </w:rPr>
        <w:instrText xml:space="preserve"> REF _Ref62506789 \r \h </w:instrText>
      </w:r>
      <w:r w:rsidR="007E4736" w:rsidRPr="00166A3B">
        <w:rPr>
          <w:rFonts w:cstheme="majorBidi"/>
        </w:rPr>
        <w:instrText xml:space="preserve"> \* MERGEFORMAT </w:instrText>
      </w:r>
      <w:r w:rsidR="002E282D" w:rsidRPr="00166A3B">
        <w:rPr>
          <w:rFonts w:cstheme="majorBidi"/>
        </w:rPr>
      </w:r>
      <w:r w:rsidR="002E282D" w:rsidRPr="00166A3B">
        <w:rPr>
          <w:rFonts w:cstheme="majorBidi"/>
        </w:rPr>
        <w:fldChar w:fldCharType="separate"/>
      </w:r>
      <w:r w:rsidR="004A22D1" w:rsidRPr="00166A3B">
        <w:rPr>
          <w:rFonts w:cstheme="majorBidi"/>
        </w:rPr>
        <w:t>4</w:t>
      </w:r>
      <w:r w:rsidR="002E282D" w:rsidRPr="00166A3B">
        <w:rPr>
          <w:rFonts w:cstheme="majorBidi"/>
        </w:rPr>
        <w:fldChar w:fldCharType="end"/>
      </w:r>
      <w:r w:rsidRPr="00166A3B">
        <w:rPr>
          <w:rFonts w:cstheme="majorBidi"/>
        </w:rPr>
        <w:t xml:space="preserve"> liczba Umów efektywnie zawartych przez NCBR z Wnioskodawcami </w:t>
      </w:r>
      <w:r w:rsidR="003F71DA" w:rsidRPr="00166A3B">
        <w:rPr>
          <w:rFonts w:cstheme="majorBidi"/>
        </w:rPr>
        <w:t xml:space="preserve">w danym </w:t>
      </w:r>
      <w:r w:rsidR="007456F6" w:rsidRPr="00166A3B">
        <w:rPr>
          <w:rFonts w:cstheme="majorBidi"/>
        </w:rPr>
        <w:t>Strumieniu</w:t>
      </w:r>
      <w:r w:rsidR="003F71DA" w:rsidRPr="00166A3B">
        <w:rPr>
          <w:rFonts w:cstheme="majorBidi"/>
        </w:rPr>
        <w:t xml:space="preserve"> </w:t>
      </w:r>
      <w:r w:rsidRPr="00166A3B">
        <w:rPr>
          <w:rFonts w:cstheme="majorBidi"/>
        </w:rPr>
        <w:t xml:space="preserve">jest mniejsza niż </w:t>
      </w:r>
      <w:r w:rsidR="00701949" w:rsidRPr="00166A3B">
        <w:rPr>
          <w:rFonts w:cstheme="majorBidi"/>
        </w:rPr>
        <w:t>dwie</w:t>
      </w:r>
      <w:r w:rsidRPr="00166A3B">
        <w:rPr>
          <w:rFonts w:cstheme="majorBidi"/>
        </w:rPr>
        <w:t>, NCBR nie później niż w terminie 30 dni od publikacji pierwszej Listy Rankingowej może jednorazowo ogłosić w ramach Postępowania dodatkowy nabór Wniosków („Dodatkowy Nabór Wniosków”)</w:t>
      </w:r>
      <w:r w:rsidR="003F71DA" w:rsidRPr="00166A3B">
        <w:rPr>
          <w:rFonts w:cstheme="majorBidi"/>
        </w:rPr>
        <w:t xml:space="preserve">, przy czym z uprawnienia tego może skorzystać niezależnie w zakresie każdego </w:t>
      </w:r>
      <w:r w:rsidR="0009384D" w:rsidRPr="00166A3B">
        <w:rPr>
          <w:rFonts w:cstheme="majorBidi"/>
        </w:rPr>
        <w:t>Strumieni</w:t>
      </w:r>
      <w:r w:rsidR="003A2CB1" w:rsidRPr="00166A3B">
        <w:rPr>
          <w:rFonts w:cstheme="majorBidi"/>
        </w:rPr>
        <w:t>a</w:t>
      </w:r>
      <w:r w:rsidRPr="00166A3B">
        <w:rPr>
          <w:rFonts w:cstheme="majorBidi"/>
        </w:rPr>
        <w:t>.</w:t>
      </w:r>
    </w:p>
    <w:p w14:paraId="2EA101D1" w14:textId="493B057F" w:rsidR="00A62BAF" w:rsidRPr="00166A3B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66A3B">
        <w:rPr>
          <w:rFonts w:cstheme="majorHAnsi"/>
        </w:rPr>
        <w:t>Publikacja ogłoszenia o Dodatkowym Naborze Wniosków następuje w sposób odpowiadający sposobowi ogłoszenia Postępowania. Ogłoszenie takie zawiera ponad to odwołanie do niniejszego Regulaminu i wyraźne wskazanie, że jego przedmiotem jest Dodatkowy Nabór Wniosków</w:t>
      </w:r>
      <w:r w:rsidR="003F71DA" w:rsidRPr="00166A3B">
        <w:rPr>
          <w:rFonts w:cstheme="majorHAnsi"/>
        </w:rPr>
        <w:t>,</w:t>
      </w:r>
      <w:r w:rsidRPr="00166A3B">
        <w:rPr>
          <w:rFonts w:cstheme="majorHAnsi"/>
        </w:rPr>
        <w:t xml:space="preserve"> </w:t>
      </w:r>
      <w:r w:rsidR="003F71DA" w:rsidRPr="00166A3B">
        <w:rPr>
          <w:rFonts w:cstheme="majorHAnsi"/>
        </w:rPr>
        <w:t xml:space="preserve">którego </w:t>
      </w:r>
      <w:r w:rsidR="0009384D" w:rsidRPr="00166A3B">
        <w:rPr>
          <w:rFonts w:cstheme="majorHAnsi"/>
        </w:rPr>
        <w:t>Strumieni</w:t>
      </w:r>
      <w:r w:rsidR="003A2CB1" w:rsidRPr="00166A3B">
        <w:rPr>
          <w:rFonts w:cstheme="majorHAnsi"/>
        </w:rPr>
        <w:t>a</w:t>
      </w:r>
      <w:r w:rsidR="003F71DA" w:rsidRPr="00166A3B">
        <w:rPr>
          <w:rFonts w:cstheme="majorHAnsi"/>
        </w:rPr>
        <w:t xml:space="preserve"> dotyczy,</w:t>
      </w:r>
      <w:r w:rsidRPr="00166A3B">
        <w:rPr>
          <w:rFonts w:cstheme="majorHAnsi"/>
        </w:rPr>
        <w:t xml:space="preserve"> jaka jest maksymalna liczba Wniosków, które mogą w jego wyniku być dopuszczone do zawarcia Umowy oraz wskazuje termin składania Wniosków w ramach Dodatkowego Naboru Wniosków, przy czym termin ten nie może być krótszy niż 14 dni.</w:t>
      </w:r>
    </w:p>
    <w:p w14:paraId="71CF8637" w14:textId="77777777" w:rsidR="00A62BAF" w:rsidRPr="00166A3B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66A3B">
        <w:rPr>
          <w:rFonts w:cstheme="majorHAnsi"/>
        </w:rPr>
        <w:t>Jeśli dane kryterium oceny Wniosku zgodnie z Załącznikiem nr 5 do Regulaminu jest dokonywane z uwzględnieniem danych lub parametrów podanych w innych Wnioskach, ocena danego Wniosku prowadzona w ramach Dodatkowego Naboru Wniosków obejmuje tylko odpowiednio dane lub parametry zawarte we Wnioskach złożonych w tym naborze.</w:t>
      </w:r>
    </w:p>
    <w:p w14:paraId="415CDD46" w14:textId="5433CB98" w:rsidR="00A62BAF" w:rsidRPr="00166A3B" w:rsidRDefault="00A62BAF" w:rsidP="302B8C2D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66A3B">
        <w:rPr>
          <w:rFonts w:cstheme="majorBidi"/>
        </w:rPr>
        <w:lastRenderedPageBreak/>
        <w:t>W ramach Dodatkowego Naboru NCBR do zawarcia Umowy</w:t>
      </w:r>
      <w:r w:rsidR="003F71DA" w:rsidRPr="00166A3B">
        <w:rPr>
          <w:rFonts w:cstheme="majorBidi"/>
        </w:rPr>
        <w:t xml:space="preserve"> w danym </w:t>
      </w:r>
      <w:r w:rsidR="007456F6" w:rsidRPr="00166A3B">
        <w:rPr>
          <w:rFonts w:cstheme="majorBidi"/>
        </w:rPr>
        <w:t>Strumieniu</w:t>
      </w:r>
      <w:r w:rsidRPr="00166A3B">
        <w:rPr>
          <w:rFonts w:cstheme="majorBidi"/>
        </w:rPr>
        <w:t xml:space="preserve"> może być rekomendowana liczba Wniosków nie </w:t>
      </w:r>
      <w:r w:rsidR="492D18DA" w:rsidRPr="00166A3B">
        <w:rPr>
          <w:rFonts w:cstheme="majorBidi"/>
        </w:rPr>
        <w:t>większa</w:t>
      </w:r>
      <w:r w:rsidRPr="00166A3B">
        <w:rPr>
          <w:rFonts w:cstheme="majorBidi"/>
        </w:rPr>
        <w:t xml:space="preserve"> niż liczba </w:t>
      </w:r>
      <w:r w:rsidR="00534DF4" w:rsidRPr="00166A3B">
        <w:rPr>
          <w:rFonts w:cstheme="majorBidi"/>
        </w:rPr>
        <w:t>trzy</w:t>
      </w:r>
      <w:r w:rsidR="00C6081B" w:rsidRPr="00166A3B">
        <w:rPr>
          <w:rFonts w:cstheme="majorBidi"/>
        </w:rPr>
        <w:t xml:space="preserve"> </w:t>
      </w:r>
      <w:r w:rsidRPr="00166A3B">
        <w:rPr>
          <w:rFonts w:cstheme="majorBidi"/>
        </w:rPr>
        <w:t>pomniejszona o liczbę odpowiadającą liczbie Umów zawartych w ramach pierwotnego naboru Wniosków.</w:t>
      </w:r>
    </w:p>
    <w:p w14:paraId="22A1927C" w14:textId="77777777" w:rsidR="00A62BAF" w:rsidRPr="00166A3B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66A3B">
        <w:rPr>
          <w:rFonts w:cstheme="majorHAnsi"/>
        </w:rPr>
        <w:t>Warunki realizacji Zamówienia, w szczególności Harmonogram Przedsięwzięcia i Terminy Doręczenia Wyników Prac Etapu, lecz z uwzględnieniem złożonych przez nich Wniosków, w przypadku Uczestników Przedsięwzięcia dopuszczonych do zawarcia Umowy w wyniku pierwotnego oraz Dodatkowego Naboru Wniosków są tożsame. NCBR, z zastrzeżeniem krótszego czasu na realizację Etapu I dla Wnioskodawców wybranych w ramach Dodatkowego Naboru Wniosków, będzie traktować wszystkich Wnioskodawców na tożsamych zasadach.</w:t>
      </w:r>
    </w:p>
    <w:p w14:paraId="2B7D6089" w14:textId="1202D31D" w:rsidR="00A62BAF" w:rsidRPr="00166A3B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66A3B">
        <w:rPr>
          <w:rFonts w:cstheme="majorHAnsi"/>
        </w:rPr>
        <w:t xml:space="preserve">Uczestnik Przedsięwzięcia nie może wnosić o przedłużenie terminów realizacji Umowy na podstawie jej ART. </w:t>
      </w:r>
      <w:r w:rsidR="00850339" w:rsidRPr="00166A3B">
        <w:rPr>
          <w:rFonts w:cstheme="majorHAnsi"/>
        </w:rPr>
        <w:t>8</w:t>
      </w:r>
      <w:r w:rsidRPr="00166A3B">
        <w:rPr>
          <w:rFonts w:cstheme="majorHAnsi"/>
        </w:rPr>
        <w:t xml:space="preserve"> </w:t>
      </w:r>
      <w:r w:rsidRPr="00166A3B">
        <w:rPr>
          <w:rFonts w:cstheme="minorHAnsi"/>
        </w:rPr>
        <w:t>§</w:t>
      </w:r>
      <w:r w:rsidRPr="00166A3B">
        <w:rPr>
          <w:rFonts w:cstheme="majorHAnsi"/>
        </w:rPr>
        <w:t>9 wyłącznie w oparciu o okoliczność, że w jego wypadku Umowa została zawarta później niż w przypadku Uczestnika lub Uczestników Przedsięwzięcia wybranych do realizacji Zamówienia w pierwotnym naborze.</w:t>
      </w:r>
    </w:p>
    <w:p w14:paraId="03ED382C" w14:textId="117D42B3" w:rsidR="00A62BAF" w:rsidRPr="00166A3B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66A3B">
        <w:rPr>
          <w:rFonts w:cstheme="majorHAnsi"/>
        </w:rPr>
        <w:t xml:space="preserve">Wnioskodawcy, </w:t>
      </w:r>
      <w:r w:rsidR="00155F17" w:rsidRPr="00166A3B">
        <w:rPr>
          <w:rFonts w:cstheme="majorHAnsi"/>
        </w:rPr>
        <w:t xml:space="preserve">których Wnioski zostały odrzucone lub </w:t>
      </w:r>
      <w:r w:rsidRPr="00166A3B">
        <w:rPr>
          <w:rFonts w:cstheme="majorHAnsi"/>
        </w:rPr>
        <w:t>którzy uzyskali Wynik Negatywny w ramach pierwotnego naboru, mogą składać Wnioski w ramach Dodatkowego Naboru Wniosków, o ile taki nabór zostanie przez NCBR ogłoszony.</w:t>
      </w:r>
    </w:p>
    <w:p w14:paraId="3E909FA4" w14:textId="01A0B24C" w:rsidR="00A62BAF" w:rsidRPr="00166A3B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66A3B">
        <w:rPr>
          <w:rFonts w:cstheme="majorHAnsi"/>
        </w:rPr>
        <w:t>Z uwzględnieniem odstępstw wynikających z tego Rozdziału</w:t>
      </w:r>
      <w:r w:rsidR="0091703F" w:rsidRPr="00166A3B">
        <w:rPr>
          <w:rFonts w:cstheme="majorHAnsi"/>
        </w:rPr>
        <w:t xml:space="preserve"> </w:t>
      </w:r>
      <w:r w:rsidR="00755265" w:rsidRPr="00166A3B">
        <w:rPr>
          <w:rFonts w:cstheme="majorHAnsi"/>
        </w:rPr>
        <w:t>XIII</w:t>
      </w:r>
      <w:r w:rsidRPr="00166A3B">
        <w:rPr>
          <w:rFonts w:cstheme="majorHAnsi"/>
        </w:rPr>
        <w:t>, do Dodatkowego Naboru Wniosków oraz Umów zawartych w jego wyniku postanowienia Regulaminu i Umowy oraz załączników do nich stosuje się wprost.</w:t>
      </w:r>
    </w:p>
    <w:p w14:paraId="214A97AF" w14:textId="77777777" w:rsidR="00AA1C84" w:rsidRPr="00166A3B" w:rsidRDefault="008C0349" w:rsidP="0076449E">
      <w:pPr>
        <w:pStyle w:val="Nagwek1"/>
      </w:pPr>
      <w:bookmarkStart w:id="392" w:name="_Toc494180704"/>
      <w:bookmarkStart w:id="393" w:name="_Toc496261341"/>
      <w:bookmarkStart w:id="394" w:name="_Toc503863049"/>
      <w:bookmarkStart w:id="395" w:name="_Toc53762114"/>
      <w:bookmarkStart w:id="396" w:name="_Toc69201447"/>
      <w:bookmarkStart w:id="397" w:name="_Toc70262472"/>
      <w:bookmarkStart w:id="398" w:name="_Toc75287956"/>
      <w:r w:rsidRPr="00166A3B">
        <w:t>Postanowienia końcowe</w:t>
      </w:r>
      <w:bookmarkEnd w:id="392"/>
      <w:bookmarkEnd w:id="393"/>
      <w:bookmarkEnd w:id="394"/>
      <w:bookmarkEnd w:id="395"/>
      <w:bookmarkEnd w:id="396"/>
      <w:bookmarkEnd w:id="397"/>
      <w:bookmarkEnd w:id="398"/>
    </w:p>
    <w:p w14:paraId="45A9E02D" w14:textId="03D7C519" w:rsidR="00EC088F" w:rsidRPr="00166A3B" w:rsidRDefault="008C0349" w:rsidP="17840A8F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66A3B">
        <w:rPr>
          <w:rFonts w:cstheme="majorBidi"/>
        </w:rPr>
        <w:t xml:space="preserve">Wszelkie kwoty wyrażone w walucie innej niż PLN, w celu wykazania ich równowartość w złotych polskich (PLN) powinny być przeliczone według kursu średniego dla walut obcych publikowanego przez Narodowy Bank Polski </w:t>
      </w:r>
      <w:r w:rsidR="00B7022E" w:rsidRPr="00166A3B">
        <w:rPr>
          <w:rFonts w:cstheme="majorBidi"/>
        </w:rPr>
        <w:t>według stanu na dzień</w:t>
      </w:r>
      <w:r w:rsidR="00B60EA4" w:rsidRPr="00166A3B">
        <w:rPr>
          <w:rFonts w:cstheme="majorBidi"/>
        </w:rPr>
        <w:t xml:space="preserve"> </w:t>
      </w:r>
      <w:r w:rsidR="00534DF4" w:rsidRPr="00166A3B">
        <w:rPr>
          <w:rFonts w:cstheme="majorBidi"/>
        </w:rPr>
        <w:t>ogłoszenia Postępowania</w:t>
      </w:r>
      <w:r w:rsidR="1CAF70A8" w:rsidRPr="00166A3B">
        <w:rPr>
          <w:rFonts w:cstheme="majorBidi"/>
        </w:rPr>
        <w:t>.</w:t>
      </w:r>
    </w:p>
    <w:p w14:paraId="210A02C1" w14:textId="34E15590" w:rsidR="00EC088F" w:rsidRPr="00166A3B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66A3B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166A3B">
        <w:rPr>
          <w:rFonts w:cstheme="majorBidi"/>
        </w:rPr>
        <w:t> </w:t>
      </w:r>
      <w:r w:rsidR="00EE69E9" w:rsidRPr="00166A3B">
        <w:rPr>
          <w:rFonts w:cstheme="majorBidi"/>
        </w:rPr>
        <w:t xml:space="preserve">8 </w:t>
      </w:r>
      <w:r w:rsidR="009F2B16" w:rsidRPr="00166A3B">
        <w:rPr>
          <w:rFonts w:cstheme="majorBidi"/>
        </w:rPr>
        <w:t>do Regulaminu</w:t>
      </w:r>
      <w:r w:rsidRPr="00166A3B">
        <w:rPr>
          <w:rFonts w:cstheme="majorBidi"/>
        </w:rPr>
        <w:t xml:space="preserve"> i Regulaminu</w:t>
      </w:r>
      <w:r w:rsidR="00C216F2" w:rsidRPr="00166A3B">
        <w:rPr>
          <w:rFonts w:cstheme="majorBidi"/>
        </w:rPr>
        <w:t>,</w:t>
      </w:r>
      <w:r w:rsidRPr="00166A3B">
        <w:rPr>
          <w:rFonts w:cstheme="majorBidi"/>
        </w:rPr>
        <w:t xml:space="preserve"> postanowienia Umowy</w:t>
      </w:r>
      <w:r w:rsidR="00A82ACE" w:rsidRPr="00166A3B">
        <w:rPr>
          <w:rFonts w:cstheme="majorBidi"/>
        </w:rPr>
        <w:t xml:space="preserve"> </w:t>
      </w:r>
      <w:r w:rsidRPr="00166A3B">
        <w:rPr>
          <w:rFonts w:cstheme="majorBidi"/>
        </w:rPr>
        <w:t>mają znaczenie rozstrzygające.</w:t>
      </w:r>
    </w:p>
    <w:p w14:paraId="181868E1" w14:textId="77777777" w:rsidR="00EC088F" w:rsidRPr="00166A3B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166A3B">
        <w:rPr>
          <w:rFonts w:cstheme="majorBidi"/>
        </w:rPr>
        <w:t>Centrum nie odpowiada za szkodę powstałą po stronie Wnioskodawców w związku z wcześniejszym zakończeniem procedury oceny Wniosków</w:t>
      </w:r>
      <w:r w:rsidR="000E3DB1" w:rsidRPr="00166A3B">
        <w:rPr>
          <w:rFonts w:cstheme="majorBidi"/>
        </w:rPr>
        <w:t xml:space="preserve">, zakończeniem </w:t>
      </w:r>
      <w:r w:rsidRPr="00166A3B">
        <w:rPr>
          <w:rFonts w:cstheme="majorBidi"/>
        </w:rPr>
        <w:t xml:space="preserve">prowadzenia Postępowania lub </w:t>
      </w:r>
      <w:r w:rsidR="000E3DB1" w:rsidRPr="00166A3B">
        <w:rPr>
          <w:rFonts w:cstheme="majorBidi"/>
        </w:rPr>
        <w:t xml:space="preserve">zakończeniem </w:t>
      </w:r>
      <w:r w:rsidR="00390FB3" w:rsidRPr="00166A3B">
        <w:rPr>
          <w:rFonts w:cstheme="majorBidi"/>
        </w:rPr>
        <w:t>Przedsięwzięcia</w:t>
      </w:r>
      <w:r w:rsidR="000E3DB1" w:rsidRPr="00166A3B">
        <w:rPr>
          <w:rFonts w:cstheme="majorBidi"/>
        </w:rPr>
        <w:t>,</w:t>
      </w:r>
      <w:r w:rsidRPr="00166A3B">
        <w:rPr>
          <w:rFonts w:cstheme="majorBidi"/>
        </w:rPr>
        <w:t xml:space="preserve"> w jakimkolwiek momencie oraz z</w:t>
      </w:r>
      <w:r w:rsidR="003039CF" w:rsidRPr="00166A3B">
        <w:rPr>
          <w:rFonts w:cstheme="majorBidi"/>
        </w:rPr>
        <w:t> </w:t>
      </w:r>
      <w:r w:rsidRPr="00166A3B">
        <w:rPr>
          <w:rFonts w:cstheme="majorBidi"/>
        </w:rPr>
        <w:t>jakiejkolwiek przyczyny.</w:t>
      </w:r>
    </w:p>
    <w:p w14:paraId="7B7C2D24" w14:textId="1EE6668B" w:rsidR="00EC088F" w:rsidRPr="00166A3B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66A3B">
        <w:rPr>
          <w:rFonts w:cstheme="majorHAnsi"/>
        </w:rPr>
        <w:t xml:space="preserve">Centrum jest uprawnione do ponownego przeprowadzenia swojej czynności objętej Regulaminem względem każdego z </w:t>
      </w:r>
      <w:r w:rsidR="00D15DB4" w:rsidRPr="00166A3B">
        <w:rPr>
          <w:rFonts w:cstheme="majorHAnsi"/>
        </w:rPr>
        <w:t>Wnioskodawców</w:t>
      </w:r>
      <w:r w:rsidRPr="00166A3B">
        <w:rPr>
          <w:rFonts w:cstheme="majorHAnsi"/>
        </w:rPr>
        <w:t xml:space="preserve">, nie później niż do czasu zawarcia przez danego </w:t>
      </w:r>
      <w:r w:rsidR="00395C4C" w:rsidRPr="00166A3B">
        <w:rPr>
          <w:rFonts w:cstheme="majorHAnsi"/>
        </w:rPr>
        <w:t>Wnioskodawcę</w:t>
      </w:r>
      <w:r w:rsidRPr="00166A3B">
        <w:rPr>
          <w:rFonts w:cstheme="majorHAnsi"/>
        </w:rPr>
        <w:t xml:space="preserve"> </w:t>
      </w:r>
      <w:r w:rsidR="00395C4C" w:rsidRPr="00166A3B">
        <w:rPr>
          <w:rFonts w:cstheme="majorHAnsi"/>
        </w:rPr>
        <w:t>U</w:t>
      </w:r>
      <w:r w:rsidRPr="00166A3B">
        <w:rPr>
          <w:rFonts w:cstheme="majorHAnsi"/>
        </w:rPr>
        <w:t>mowy z Centrum</w:t>
      </w:r>
      <w:r w:rsidR="00395C4C" w:rsidRPr="00166A3B">
        <w:rPr>
          <w:rFonts w:cstheme="majorHAnsi"/>
        </w:rPr>
        <w:t>.</w:t>
      </w:r>
    </w:p>
    <w:p w14:paraId="65DCC120" w14:textId="50AA9513" w:rsidR="00E915E2" w:rsidRPr="00166A3B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166A3B">
        <w:rPr>
          <w:rFonts w:cstheme="majorHAnsi"/>
        </w:rPr>
        <w:t xml:space="preserve">W pozostałym zakresie, </w:t>
      </w:r>
      <w:r w:rsidR="007F4DB2" w:rsidRPr="00166A3B">
        <w:rPr>
          <w:rFonts w:cstheme="majorHAnsi"/>
        </w:rPr>
        <w:t>nieobjętym</w:t>
      </w:r>
      <w:r w:rsidRPr="00166A3B">
        <w:rPr>
          <w:rFonts w:cstheme="majorHAnsi"/>
        </w:rPr>
        <w:t xml:space="preserve"> treścią Regulaminu wraz z Załącznikami, zastosowanie mają przepisy obowiązującego prawa</w:t>
      </w:r>
      <w:r w:rsidR="00BE68BC" w:rsidRPr="00166A3B">
        <w:rPr>
          <w:rFonts w:cstheme="majorHAnsi"/>
        </w:rPr>
        <w:t xml:space="preserve">. </w:t>
      </w:r>
    </w:p>
    <w:p w14:paraId="06CFB320" w14:textId="77777777" w:rsidR="00B61CDA" w:rsidRPr="00166A3B" w:rsidRDefault="008C0349" w:rsidP="0076449E">
      <w:pPr>
        <w:pStyle w:val="Nagwek1"/>
      </w:pPr>
      <w:bookmarkStart w:id="399" w:name="_Toc494180705"/>
      <w:bookmarkStart w:id="400" w:name="_Toc496261342"/>
      <w:bookmarkStart w:id="401" w:name="_Toc503863050"/>
      <w:bookmarkStart w:id="402" w:name="_Toc53762115"/>
      <w:bookmarkStart w:id="403" w:name="_Toc69201448"/>
      <w:bookmarkStart w:id="404" w:name="_Toc70262473"/>
      <w:bookmarkStart w:id="405" w:name="_Toc75287957"/>
      <w:r w:rsidRPr="00166A3B">
        <w:t>Załączniki do Regulaminu</w:t>
      </w:r>
      <w:bookmarkEnd w:id="399"/>
      <w:bookmarkEnd w:id="400"/>
      <w:bookmarkEnd w:id="401"/>
      <w:bookmarkEnd w:id="402"/>
      <w:bookmarkEnd w:id="403"/>
      <w:bookmarkEnd w:id="404"/>
      <w:bookmarkEnd w:id="405"/>
    </w:p>
    <w:p w14:paraId="5B9F49D9" w14:textId="75467BD3" w:rsidR="006C27E4" w:rsidRPr="00166A3B" w:rsidRDefault="003A2CB1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bookmarkStart w:id="406" w:name="_Ref495568016"/>
      <w:bookmarkStart w:id="407" w:name="_Ref495479834"/>
      <w:bookmarkStart w:id="408" w:name="_Hlk53777765"/>
      <w:r w:rsidRPr="00166A3B">
        <w:rPr>
          <w:rFonts w:eastAsiaTheme="minorEastAsia"/>
          <w:color w:val="000000" w:themeColor="text1"/>
          <w:sz w:val="22"/>
          <w:szCs w:val="22"/>
        </w:rPr>
        <w:t>Wymagania: Obligatoryjne, Konkursowe i Jakościowe</w:t>
      </w:r>
      <w:r w:rsidR="00F17539" w:rsidRPr="00166A3B">
        <w:rPr>
          <w:rFonts w:eastAsiaTheme="minorEastAsia"/>
          <w:color w:val="000000" w:themeColor="text1"/>
          <w:sz w:val="22"/>
          <w:szCs w:val="22"/>
        </w:rPr>
        <w:t>;</w:t>
      </w:r>
    </w:p>
    <w:p w14:paraId="07EAE89B" w14:textId="00615644" w:rsidR="00C454D1" w:rsidRPr="00166A3B" w:rsidRDefault="0B6CCE38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66A3B">
        <w:rPr>
          <w:rFonts w:eastAsiaTheme="minorEastAsia"/>
          <w:color w:val="000000" w:themeColor="text1"/>
          <w:sz w:val="22"/>
          <w:szCs w:val="22"/>
        </w:rPr>
        <w:t>Opis miejs</w:t>
      </w:r>
      <w:r w:rsidR="003A2CB1" w:rsidRPr="00166A3B">
        <w:rPr>
          <w:rFonts w:eastAsiaTheme="minorEastAsia"/>
          <w:color w:val="000000" w:themeColor="text1"/>
          <w:sz w:val="22"/>
          <w:szCs w:val="22"/>
        </w:rPr>
        <w:t>c</w:t>
      </w:r>
      <w:r w:rsidRPr="00166A3B">
        <w:rPr>
          <w:rFonts w:eastAsiaTheme="minorEastAsia"/>
          <w:color w:val="000000" w:themeColor="text1"/>
          <w:sz w:val="22"/>
          <w:szCs w:val="22"/>
        </w:rPr>
        <w:t xml:space="preserve"> instalacji Demonstrator</w:t>
      </w:r>
      <w:r w:rsidR="003A2CB1" w:rsidRPr="00166A3B">
        <w:rPr>
          <w:rFonts w:eastAsiaTheme="minorEastAsia"/>
          <w:color w:val="000000" w:themeColor="text1"/>
          <w:sz w:val="22"/>
          <w:szCs w:val="22"/>
        </w:rPr>
        <w:t xml:space="preserve">ów </w:t>
      </w:r>
      <w:r w:rsidRPr="00166A3B">
        <w:rPr>
          <w:rFonts w:eastAsiaTheme="minorEastAsia"/>
          <w:color w:val="000000" w:themeColor="text1"/>
          <w:sz w:val="22"/>
          <w:szCs w:val="22"/>
        </w:rPr>
        <w:t>dla Przedsięwzięcia „</w:t>
      </w:r>
      <w:r w:rsidR="007456F6" w:rsidRPr="00166A3B">
        <w:rPr>
          <w:rFonts w:eastAsiaTheme="minorEastAsia"/>
          <w:color w:val="000000" w:themeColor="text1"/>
          <w:sz w:val="22"/>
          <w:szCs w:val="22"/>
        </w:rPr>
        <w:t>Magazynowanie ciepła i chłodu</w:t>
      </w:r>
      <w:r w:rsidRPr="00166A3B">
        <w:rPr>
          <w:rFonts w:eastAsiaTheme="minorEastAsia"/>
          <w:color w:val="000000" w:themeColor="text1"/>
          <w:sz w:val="22"/>
          <w:szCs w:val="22"/>
        </w:rPr>
        <w:t>”</w:t>
      </w:r>
      <w:r w:rsidR="6DAF42C5" w:rsidRPr="00166A3B">
        <w:rPr>
          <w:rFonts w:eastAsiaTheme="minorEastAsia"/>
          <w:color w:val="000000" w:themeColor="text1"/>
          <w:sz w:val="22"/>
          <w:szCs w:val="22"/>
        </w:rPr>
        <w:t>;</w:t>
      </w:r>
      <w:bookmarkStart w:id="409" w:name="_Ref495414602"/>
      <w:bookmarkStart w:id="410" w:name="_Ref495567984"/>
      <w:bookmarkEnd w:id="406"/>
      <w:r w:rsidR="01DA7A31" w:rsidRPr="00166A3B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14:paraId="671A305C" w14:textId="7E79382C" w:rsidR="5079DDC6" w:rsidRDefault="5079DDC6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66A3B">
        <w:rPr>
          <w:rFonts w:eastAsiaTheme="minorEastAsia"/>
          <w:color w:val="000000" w:themeColor="text1"/>
          <w:sz w:val="22"/>
          <w:szCs w:val="22"/>
        </w:rPr>
        <w:t>Wzór Wniosku w ramach Przedsięwzięcia „</w:t>
      </w:r>
      <w:r w:rsidR="007456F6" w:rsidRPr="00166A3B">
        <w:rPr>
          <w:rFonts w:eastAsiaTheme="minorEastAsia"/>
          <w:color w:val="000000" w:themeColor="text1"/>
          <w:sz w:val="22"/>
          <w:szCs w:val="22"/>
        </w:rPr>
        <w:t>Magazynowanie ciepła i chłodu</w:t>
      </w:r>
      <w:r w:rsidRPr="00166A3B">
        <w:rPr>
          <w:rFonts w:eastAsiaTheme="minorEastAsia"/>
          <w:color w:val="000000" w:themeColor="text1"/>
          <w:sz w:val="22"/>
          <w:szCs w:val="22"/>
        </w:rPr>
        <w:t xml:space="preserve">” - </w:t>
      </w:r>
      <w:r w:rsidR="007456F6" w:rsidRPr="00166A3B">
        <w:rPr>
          <w:rFonts w:eastAsiaTheme="minorEastAsia"/>
          <w:color w:val="000000" w:themeColor="text1"/>
          <w:sz w:val="22"/>
          <w:szCs w:val="22"/>
        </w:rPr>
        <w:t>Strumień</w:t>
      </w:r>
      <w:r w:rsidRPr="00166A3B">
        <w:rPr>
          <w:rFonts w:eastAsiaTheme="minorEastAsia"/>
          <w:color w:val="000000" w:themeColor="text1"/>
          <w:sz w:val="22"/>
          <w:szCs w:val="22"/>
        </w:rPr>
        <w:t xml:space="preserve"> </w:t>
      </w:r>
      <w:r w:rsidR="00A628DB" w:rsidRPr="00166A3B">
        <w:rPr>
          <w:rFonts w:eastAsiaTheme="minorEastAsia"/>
          <w:color w:val="000000" w:themeColor="text1"/>
          <w:sz w:val="22"/>
          <w:szCs w:val="22"/>
        </w:rPr>
        <w:t>1</w:t>
      </w:r>
      <w:r w:rsidR="30604063" w:rsidRPr="00166A3B">
        <w:rPr>
          <w:rFonts w:eastAsiaTheme="minorEastAsia"/>
          <w:color w:val="000000" w:themeColor="text1"/>
          <w:sz w:val="22"/>
          <w:szCs w:val="22"/>
        </w:rPr>
        <w:t>;</w:t>
      </w:r>
      <w:r w:rsidR="7B496AA7" w:rsidRPr="00166A3B">
        <w:rPr>
          <w:rFonts w:eastAsiaTheme="minorEastAsia"/>
          <w:color w:val="000000" w:themeColor="text1"/>
          <w:sz w:val="22"/>
          <w:szCs w:val="22"/>
        </w:rPr>
        <w:t xml:space="preserve"> </w:t>
      </w:r>
      <w:bookmarkEnd w:id="409"/>
      <w:r w:rsidR="06E2E1D8" w:rsidRPr="00166A3B">
        <w:rPr>
          <w:rFonts w:eastAsiaTheme="minorEastAsia"/>
          <w:color w:val="000000" w:themeColor="text1"/>
          <w:sz w:val="22"/>
          <w:szCs w:val="22"/>
        </w:rPr>
        <w:t>Wzór Wniosku w ramach Przedsięwzięcia „</w:t>
      </w:r>
      <w:r w:rsidR="007456F6" w:rsidRPr="00166A3B">
        <w:rPr>
          <w:rFonts w:eastAsiaTheme="minorEastAsia"/>
          <w:color w:val="000000" w:themeColor="text1"/>
          <w:sz w:val="22"/>
          <w:szCs w:val="22"/>
        </w:rPr>
        <w:t>Magazynowanie ciepła i chłodu</w:t>
      </w:r>
      <w:r w:rsidR="06E2E1D8" w:rsidRPr="00166A3B">
        <w:rPr>
          <w:rFonts w:eastAsiaTheme="minorEastAsia"/>
          <w:color w:val="000000" w:themeColor="text1"/>
          <w:sz w:val="22"/>
          <w:szCs w:val="22"/>
        </w:rPr>
        <w:t xml:space="preserve">” </w:t>
      </w:r>
      <w:r w:rsidR="00A628DB" w:rsidRPr="00166A3B">
        <w:rPr>
          <w:rFonts w:eastAsiaTheme="minorEastAsia"/>
          <w:color w:val="000000" w:themeColor="text1"/>
          <w:sz w:val="22"/>
          <w:szCs w:val="22"/>
        </w:rPr>
        <w:t>–</w:t>
      </w:r>
      <w:r w:rsidR="06E2E1D8" w:rsidRPr="00166A3B">
        <w:rPr>
          <w:rFonts w:eastAsiaTheme="minorEastAsia"/>
          <w:color w:val="000000" w:themeColor="text1"/>
          <w:sz w:val="22"/>
          <w:szCs w:val="22"/>
        </w:rPr>
        <w:t xml:space="preserve"> </w:t>
      </w:r>
      <w:r w:rsidR="007456F6" w:rsidRPr="00166A3B">
        <w:rPr>
          <w:rFonts w:eastAsiaTheme="minorEastAsia"/>
          <w:color w:val="000000" w:themeColor="text1"/>
          <w:sz w:val="22"/>
          <w:szCs w:val="22"/>
        </w:rPr>
        <w:t>Strumień</w:t>
      </w:r>
      <w:r w:rsidR="00A628DB" w:rsidRPr="00166A3B">
        <w:rPr>
          <w:rFonts w:eastAsiaTheme="minorEastAsia"/>
          <w:color w:val="000000" w:themeColor="text1"/>
          <w:sz w:val="22"/>
          <w:szCs w:val="22"/>
        </w:rPr>
        <w:t xml:space="preserve"> 2;</w:t>
      </w:r>
    </w:p>
    <w:p w14:paraId="0B6CEE18" w14:textId="3CAF7869" w:rsidR="004621F4" w:rsidRDefault="004621F4" w:rsidP="002065A1">
      <w:pPr>
        <w:pStyle w:val="Tekstkomentarza"/>
        <w:numPr>
          <w:ilvl w:val="1"/>
          <w:numId w:val="5"/>
        </w:numPr>
        <w:spacing w:after="0"/>
        <w:ind w:left="1560" w:hanging="426"/>
        <w:rPr>
          <w:rFonts w:eastAsiaTheme="minorEastAsia"/>
          <w:color w:val="000000" w:themeColor="text1"/>
          <w:sz w:val="22"/>
          <w:szCs w:val="22"/>
        </w:rPr>
      </w:pPr>
      <w:r>
        <w:rPr>
          <w:rFonts w:eastAsiaTheme="minorEastAsia"/>
          <w:color w:val="000000" w:themeColor="text1"/>
          <w:sz w:val="22"/>
          <w:szCs w:val="22"/>
        </w:rPr>
        <w:t xml:space="preserve">Kalkulator parametrów konkursowych – Strumień 1, </w:t>
      </w:r>
      <w:r w:rsidR="002065A1">
        <w:rPr>
          <w:rFonts w:eastAsiaTheme="minorEastAsia"/>
          <w:color w:val="000000" w:themeColor="text1"/>
          <w:sz w:val="22"/>
          <w:szCs w:val="22"/>
        </w:rPr>
        <w:br/>
      </w:r>
      <w:r>
        <w:rPr>
          <w:rFonts w:eastAsiaTheme="minorEastAsia"/>
          <w:color w:val="000000" w:themeColor="text1"/>
          <w:sz w:val="22"/>
          <w:szCs w:val="22"/>
        </w:rPr>
        <w:t>Kalkulator parametrów konkursowych – Strumień 2;</w:t>
      </w:r>
    </w:p>
    <w:p w14:paraId="5BB54D1A" w14:textId="26940B88" w:rsidR="004621F4" w:rsidRDefault="004621F4" w:rsidP="002065A1">
      <w:pPr>
        <w:pStyle w:val="Tekstkomentarza"/>
        <w:numPr>
          <w:ilvl w:val="1"/>
          <w:numId w:val="5"/>
        </w:numPr>
        <w:spacing w:after="0"/>
        <w:ind w:left="1560" w:hanging="426"/>
        <w:jc w:val="both"/>
        <w:rPr>
          <w:rFonts w:eastAsiaTheme="minorEastAsia"/>
          <w:color w:val="000000" w:themeColor="text1"/>
          <w:sz w:val="22"/>
          <w:szCs w:val="22"/>
        </w:rPr>
      </w:pPr>
      <w:r>
        <w:rPr>
          <w:rFonts w:eastAsiaTheme="minorEastAsia"/>
          <w:color w:val="000000" w:themeColor="text1"/>
          <w:sz w:val="22"/>
          <w:szCs w:val="22"/>
        </w:rPr>
        <w:t>Zapotrzebowanie na energię termiczną Domu Jednorodzinnego- Strumień 1, Zapotrzebowanie na energię termiczną Budynku Biurowego- Strumień 2;</w:t>
      </w:r>
    </w:p>
    <w:p w14:paraId="188B2B1D" w14:textId="478F00F4" w:rsidR="004621F4" w:rsidRPr="00166A3B" w:rsidRDefault="002065A1" w:rsidP="002065A1">
      <w:pPr>
        <w:pStyle w:val="Tekstkomentarza"/>
        <w:numPr>
          <w:ilvl w:val="1"/>
          <w:numId w:val="5"/>
        </w:numPr>
        <w:spacing w:after="0"/>
        <w:ind w:left="1560" w:hanging="426"/>
        <w:rPr>
          <w:rFonts w:eastAsiaTheme="minorEastAsia"/>
          <w:color w:val="000000" w:themeColor="text1"/>
          <w:sz w:val="22"/>
          <w:szCs w:val="22"/>
        </w:rPr>
      </w:pPr>
      <w:r>
        <w:rPr>
          <w:rFonts w:eastAsiaTheme="minorEastAsia"/>
          <w:color w:val="000000" w:themeColor="text1"/>
          <w:sz w:val="22"/>
          <w:szCs w:val="22"/>
        </w:rPr>
        <w:t xml:space="preserve">Taryfy oraz ceny energii dla Domu jednorodzinnego – Strumień 1, </w:t>
      </w:r>
      <w:r>
        <w:rPr>
          <w:rFonts w:eastAsiaTheme="minorEastAsia"/>
          <w:color w:val="000000" w:themeColor="text1"/>
          <w:sz w:val="22"/>
          <w:szCs w:val="22"/>
        </w:rPr>
        <w:br/>
        <w:t>Taryfy oraz ceny energii dla Budynku Biurowego – Strumień 2;</w:t>
      </w:r>
    </w:p>
    <w:p w14:paraId="003DD258" w14:textId="2B83719B" w:rsidR="00C454D1" w:rsidRPr="00166A3B" w:rsidRDefault="140C9875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66A3B">
        <w:rPr>
          <w:rFonts w:eastAsiaTheme="minorEastAsia"/>
          <w:color w:val="000000" w:themeColor="text1"/>
          <w:sz w:val="22"/>
          <w:szCs w:val="22"/>
        </w:rPr>
        <w:t>Harmonogram Przedsięwzięcia „</w:t>
      </w:r>
      <w:r w:rsidR="007456F6" w:rsidRPr="00166A3B">
        <w:rPr>
          <w:rFonts w:eastAsiaTheme="minorEastAsia"/>
          <w:color w:val="000000" w:themeColor="text1"/>
          <w:sz w:val="22"/>
          <w:szCs w:val="22"/>
        </w:rPr>
        <w:t>Magazynowanie ciepła i chłodu</w:t>
      </w:r>
      <w:r w:rsidRPr="00166A3B">
        <w:rPr>
          <w:rFonts w:eastAsiaTheme="minorEastAsia"/>
          <w:color w:val="000000" w:themeColor="text1"/>
          <w:sz w:val="22"/>
          <w:szCs w:val="22"/>
        </w:rPr>
        <w:t>”</w:t>
      </w:r>
      <w:r w:rsidR="0E55A0A5" w:rsidRPr="00166A3B">
        <w:rPr>
          <w:rFonts w:eastAsiaTheme="minorEastAsia"/>
          <w:color w:val="000000" w:themeColor="text1"/>
          <w:sz w:val="22"/>
          <w:szCs w:val="22"/>
        </w:rPr>
        <w:t>;</w:t>
      </w:r>
    </w:p>
    <w:p w14:paraId="2E1D3914" w14:textId="77777777" w:rsidR="00393B8B" w:rsidRDefault="140C9875" w:rsidP="00393B8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66A3B">
        <w:rPr>
          <w:rFonts w:eastAsiaTheme="minorEastAsia"/>
          <w:color w:val="000000" w:themeColor="text1"/>
          <w:sz w:val="22"/>
          <w:szCs w:val="22"/>
        </w:rPr>
        <w:lastRenderedPageBreak/>
        <w:t>Kryteria Wyboru Uczestników Przedsięwzięcia do każdego z Etapów oraz Kryteria Oceny Wyników Prac B+R Etapu II dla Przedsięwzięcia „</w:t>
      </w:r>
      <w:r w:rsidR="007456F6" w:rsidRPr="00166A3B">
        <w:rPr>
          <w:rFonts w:eastAsiaTheme="minorEastAsia"/>
          <w:color w:val="000000" w:themeColor="text1"/>
          <w:sz w:val="22"/>
          <w:szCs w:val="22"/>
        </w:rPr>
        <w:t>Magazynowanie ciepła i chłodu</w:t>
      </w:r>
      <w:r w:rsidRPr="00166A3B">
        <w:rPr>
          <w:rFonts w:eastAsiaTheme="minorEastAsia"/>
          <w:color w:val="000000" w:themeColor="text1"/>
          <w:sz w:val="22"/>
          <w:szCs w:val="22"/>
        </w:rPr>
        <w:t>”</w:t>
      </w:r>
      <w:r w:rsidR="7B13F51A" w:rsidRPr="00166A3B">
        <w:rPr>
          <w:rFonts w:eastAsiaTheme="minorEastAsia"/>
          <w:color w:val="000000" w:themeColor="text1"/>
          <w:sz w:val="22"/>
          <w:szCs w:val="22"/>
        </w:rPr>
        <w:t>;</w:t>
      </w:r>
    </w:p>
    <w:p w14:paraId="7490E0CB" w14:textId="53AF2C64" w:rsidR="00393B8B" w:rsidRDefault="00393B8B" w:rsidP="00393B8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393B8B">
        <w:rPr>
          <w:rFonts w:eastAsiaTheme="minorEastAsia"/>
          <w:color w:val="000000" w:themeColor="text1"/>
          <w:sz w:val="22"/>
          <w:szCs w:val="22"/>
        </w:rPr>
        <w:t>Wymagania dla Wykonawcy po uruchomieniu Demonstratora</w:t>
      </w:r>
      <w:r>
        <w:rPr>
          <w:rFonts w:eastAsiaTheme="minorEastAsia"/>
          <w:color w:val="000000" w:themeColor="text1"/>
          <w:sz w:val="22"/>
          <w:szCs w:val="22"/>
        </w:rPr>
        <w:t>;</w:t>
      </w:r>
    </w:p>
    <w:p w14:paraId="199B959C" w14:textId="7C73765E" w:rsidR="00C454D1" w:rsidRPr="00393B8B" w:rsidRDefault="7B13F51A" w:rsidP="00393B8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393B8B">
        <w:rPr>
          <w:rFonts w:eastAsiaTheme="minorEastAsia"/>
          <w:color w:val="000000" w:themeColor="text1"/>
          <w:sz w:val="22"/>
          <w:szCs w:val="22"/>
        </w:rPr>
        <w:t>Definicje;</w:t>
      </w:r>
    </w:p>
    <w:p w14:paraId="4646E7B4" w14:textId="77777777" w:rsidR="00263944" w:rsidRPr="00166A3B" w:rsidRDefault="322B5242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66A3B">
        <w:rPr>
          <w:rFonts w:eastAsiaTheme="minorEastAsia"/>
          <w:color w:val="000000" w:themeColor="text1"/>
          <w:sz w:val="22"/>
          <w:szCs w:val="22"/>
        </w:rPr>
        <w:t>Wzór Umowy;</w:t>
      </w:r>
      <w:bookmarkEnd w:id="407"/>
      <w:bookmarkEnd w:id="410"/>
      <w:r w:rsidR="018875B8" w:rsidRPr="00166A3B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166A3B" w:rsidRDefault="322B5242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bookmarkStart w:id="411" w:name="_Ref495568107"/>
      <w:bookmarkStart w:id="412" w:name="_Ref495414734"/>
      <w:r w:rsidRPr="00166A3B">
        <w:rPr>
          <w:rFonts w:eastAsiaTheme="minorEastAsia"/>
          <w:color w:val="000000" w:themeColor="text1"/>
          <w:sz w:val="22"/>
          <w:szCs w:val="22"/>
        </w:rPr>
        <w:t>Lista Krajowych Inteligentnych Specjalizacji;</w:t>
      </w:r>
      <w:bookmarkEnd w:id="411"/>
      <w:bookmarkEnd w:id="412"/>
    </w:p>
    <w:p w14:paraId="41D2AA3B" w14:textId="17C54B85" w:rsidR="009F245E" w:rsidRPr="00166A3B" w:rsidRDefault="4501E37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66A3B">
        <w:rPr>
          <w:rFonts w:eastAsiaTheme="minorEastAsia"/>
          <w:color w:val="000000" w:themeColor="text1"/>
          <w:sz w:val="22"/>
          <w:szCs w:val="22"/>
        </w:rPr>
        <w:t>Wzór klauzuli informacyjnej z art. 13 RODO;</w:t>
      </w:r>
    </w:p>
    <w:p w14:paraId="06EEF806" w14:textId="7FA950E1" w:rsidR="009F245E" w:rsidRPr="00166A3B" w:rsidRDefault="4501E37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66A3B">
        <w:rPr>
          <w:rFonts w:eastAsiaTheme="minorEastAsia"/>
          <w:color w:val="000000" w:themeColor="text1"/>
          <w:sz w:val="22"/>
          <w:szCs w:val="22"/>
        </w:rPr>
        <w:t>Wzór klauzuli informacyjnej z art. 14 RODO</w:t>
      </w:r>
      <w:r w:rsidR="6E7817F6" w:rsidRPr="00166A3B">
        <w:rPr>
          <w:rFonts w:eastAsiaTheme="minorEastAsia"/>
          <w:color w:val="000000" w:themeColor="text1"/>
          <w:sz w:val="22"/>
          <w:szCs w:val="22"/>
        </w:rPr>
        <w:t>;</w:t>
      </w:r>
    </w:p>
    <w:p w14:paraId="12E7357E" w14:textId="4C578505" w:rsidR="005121BB" w:rsidRPr="00166A3B" w:rsidRDefault="0FE74051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166A3B">
        <w:rPr>
          <w:rFonts w:eastAsiaTheme="minorEastAsia"/>
          <w:color w:val="000000" w:themeColor="text1"/>
          <w:sz w:val="22"/>
          <w:szCs w:val="22"/>
        </w:rPr>
        <w:t>Wzór zobowiązania podmiotu trzeciego do udostępnienia zasobów dla potrzeb realizacji Przedsięwzięcia</w:t>
      </w:r>
      <w:r w:rsidR="5BDE4D0C" w:rsidRPr="00166A3B">
        <w:rPr>
          <w:rFonts w:eastAsiaTheme="minorEastAsia"/>
          <w:color w:val="000000" w:themeColor="text1"/>
          <w:sz w:val="22"/>
          <w:szCs w:val="22"/>
        </w:rPr>
        <w:t>.</w:t>
      </w:r>
      <w:bookmarkEnd w:id="408"/>
    </w:p>
    <w:sectPr w:rsidR="005121BB" w:rsidRPr="00166A3B" w:rsidSect="0076449E">
      <w:pgSz w:w="11906" w:h="16838" w:code="9"/>
      <w:pgMar w:top="1417" w:right="1417" w:bottom="1417" w:left="1417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D9C12" w14:textId="77777777" w:rsidR="00F55F6E" w:rsidRDefault="00F55F6E" w:rsidP="008C2908">
      <w:pPr>
        <w:spacing w:after="0" w:line="240" w:lineRule="auto"/>
      </w:pPr>
      <w:r>
        <w:separator/>
      </w:r>
    </w:p>
  </w:endnote>
  <w:endnote w:type="continuationSeparator" w:id="0">
    <w:p w14:paraId="6F8C23D9" w14:textId="77777777" w:rsidR="00F55F6E" w:rsidRDefault="00F55F6E" w:rsidP="008C2908">
      <w:pPr>
        <w:spacing w:after="0" w:line="240" w:lineRule="auto"/>
      </w:pPr>
      <w:r>
        <w:continuationSeparator/>
      </w:r>
    </w:p>
  </w:endnote>
  <w:endnote w:type="continuationNotice" w:id="1">
    <w:p w14:paraId="648D1E78" w14:textId="77777777" w:rsidR="00F55F6E" w:rsidRDefault="00F55F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78A70C21" w:rsidR="004621F4" w:rsidRDefault="004621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136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1AEA2572" w14:textId="77777777" w:rsidR="004621F4" w:rsidRDefault="00462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7485E" w14:textId="77777777" w:rsidR="00F55F6E" w:rsidRDefault="00F55F6E" w:rsidP="008C2908">
      <w:pPr>
        <w:spacing w:after="0" w:line="240" w:lineRule="auto"/>
      </w:pPr>
      <w:r>
        <w:separator/>
      </w:r>
    </w:p>
  </w:footnote>
  <w:footnote w:type="continuationSeparator" w:id="0">
    <w:p w14:paraId="06CB37C0" w14:textId="77777777" w:rsidR="00F55F6E" w:rsidRDefault="00F55F6E" w:rsidP="008C2908">
      <w:pPr>
        <w:spacing w:after="0" w:line="240" w:lineRule="auto"/>
      </w:pPr>
      <w:r>
        <w:continuationSeparator/>
      </w:r>
    </w:p>
  </w:footnote>
  <w:footnote w:type="continuationNotice" w:id="1">
    <w:p w14:paraId="070389B8" w14:textId="77777777" w:rsidR="00F55F6E" w:rsidRDefault="00F55F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67ABC" w14:textId="77777777" w:rsidR="004621F4" w:rsidRPr="0066390A" w:rsidRDefault="004621F4" w:rsidP="0076449E">
    <w:pPr>
      <w:pStyle w:val="Nagwek"/>
      <w:tabs>
        <w:tab w:val="clear" w:pos="9072"/>
        <w:tab w:val="right" w:pos="3969"/>
      </w:tabs>
      <w:ind w:right="4110"/>
      <w:jc w:val="both"/>
      <w:rPr>
        <w:b/>
        <w:i/>
        <w:u w:val="single"/>
      </w:rPr>
    </w:pPr>
    <w:r>
      <w:rPr>
        <w:noProof/>
        <w:lang w:eastAsia="pl-PL"/>
      </w:rPr>
      <w:drawing>
        <wp:inline distT="0" distB="0" distL="0" distR="0" wp14:anchorId="61C42A01" wp14:editId="3D8C511D">
          <wp:extent cx="5739044" cy="342881"/>
          <wp:effectExtent l="0" t="0" r="0" b="635"/>
          <wp:docPr id="3" name="Obraz 3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9044" cy="34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1F4E18" w14:textId="77777777" w:rsidR="004621F4" w:rsidRDefault="004621F4" w:rsidP="0076449E">
    <w:pPr>
      <w:pStyle w:val="Nagwek"/>
      <w:jc w:val="center"/>
      <w:rPr>
        <w:i/>
        <w:sz w:val="15"/>
        <w:szCs w:val="15"/>
      </w:rPr>
    </w:pPr>
  </w:p>
  <w:p w14:paraId="4F03D9B7" w14:textId="77777777" w:rsidR="004621F4" w:rsidRDefault="004621F4" w:rsidP="0076449E">
    <w:pPr>
      <w:pStyle w:val="Nagwek"/>
      <w:jc w:val="center"/>
    </w:pPr>
    <w:r w:rsidRPr="00B76E98">
      <w:rPr>
        <w:i/>
        <w:sz w:val="15"/>
        <w:szCs w:val="15"/>
      </w:rPr>
      <w:t>Zamówienie jest współfinansowane ze środków Europejskiego Funduszu Rozwoju Regionalnego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poddziałania 4.1.3 Innowacyjne metody zarządzania badaniami Programu Operacyjnego Inteligentny Rozwój 2014-2020,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projektu</w:t>
    </w:r>
    <w:r>
      <w:rPr>
        <w:i/>
        <w:sz w:val="15"/>
        <w:szCs w:val="15"/>
      </w:rPr>
      <w:t xml:space="preserve"> pn. </w:t>
    </w:r>
    <w:r w:rsidRPr="008B58F6">
      <w:rPr>
        <w:i/>
        <w:sz w:val="15"/>
        <w:szCs w:val="15"/>
      </w:rPr>
      <w:t>Podniesienie poziomu innowacyjności gospodarki poprzez realizację przedsięwzięć badawczych w trybie innowacyjnych zamówień publicznych w celu wsparcia realizacji strategii Europejskiego Zielonego Ładu</w:t>
    </w:r>
    <w:r w:rsidRPr="00B97289">
      <w:rPr>
        <w:i/>
        <w:sz w:val="15"/>
        <w:szCs w:val="15"/>
      </w:rPr>
      <w:t xml:space="preserve"> zgodnie z umową z dnia 3 lipca 2020 r. numer POIR.04.01.03-00-0001/20-00</w:t>
    </w:r>
    <w:r w:rsidRPr="00B76E98">
      <w:rPr>
        <w:i/>
        <w:sz w:val="15"/>
        <w:szCs w:val="15"/>
      </w:rPr>
      <w:t>.</w:t>
    </w:r>
  </w:p>
  <w:p w14:paraId="21CBA674" w14:textId="77777777" w:rsidR="004621F4" w:rsidRDefault="004621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F87B3C"/>
    <w:multiLevelType w:val="hybridMultilevel"/>
    <w:tmpl w:val="1F9E683C"/>
    <w:lvl w:ilvl="0" w:tplc="33CED6DE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1DDC40F7"/>
    <w:multiLevelType w:val="multilevel"/>
    <w:tmpl w:val="74847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F291D92"/>
    <w:multiLevelType w:val="multilevel"/>
    <w:tmpl w:val="A784FA1A"/>
    <w:lvl w:ilvl="0">
      <w:start w:val="1"/>
      <w:numFmt w:val="decimal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63353"/>
    <w:multiLevelType w:val="multilevel"/>
    <w:tmpl w:val="6512E26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20D5326"/>
    <w:multiLevelType w:val="multilevel"/>
    <w:tmpl w:val="373A1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15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967FF"/>
    <w:multiLevelType w:val="hybridMultilevel"/>
    <w:tmpl w:val="4CF013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43C36"/>
    <w:multiLevelType w:val="multilevel"/>
    <w:tmpl w:val="86EA4730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4006558"/>
    <w:multiLevelType w:val="hybridMultilevel"/>
    <w:tmpl w:val="7682F01E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22F51"/>
    <w:multiLevelType w:val="hybridMultilevel"/>
    <w:tmpl w:val="DBC822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27" w15:restartNumberingAfterBreak="0">
    <w:nsid w:val="52EB44F5"/>
    <w:multiLevelType w:val="hybridMultilevel"/>
    <w:tmpl w:val="7236FDB8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BC4E78D2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vertAlign w:val="baseline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993B0D"/>
    <w:multiLevelType w:val="hybridMultilevel"/>
    <w:tmpl w:val="58AC3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F7F60"/>
    <w:multiLevelType w:val="hybridMultilevel"/>
    <w:tmpl w:val="5A2CAA9E"/>
    <w:lvl w:ilvl="0" w:tplc="099E52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E36A99"/>
    <w:multiLevelType w:val="multilevel"/>
    <w:tmpl w:val="3768F4DA"/>
    <w:lvl w:ilvl="0">
      <w:start w:val="1"/>
      <w:numFmt w:val="upperRoman"/>
      <w:pStyle w:val="Nagwek1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pStyle w:val="Nagwek2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316C1"/>
    <w:multiLevelType w:val="hybridMultilevel"/>
    <w:tmpl w:val="191C8708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B0F544B"/>
    <w:multiLevelType w:val="hybridMultilevel"/>
    <w:tmpl w:val="A3CEB198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BC4E78D2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vertAlign w:val="baseline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E5032E"/>
    <w:multiLevelType w:val="hybridMultilevel"/>
    <w:tmpl w:val="6C6E43D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3"/>
  </w:num>
  <w:num w:numId="2">
    <w:abstractNumId w:val="21"/>
  </w:num>
  <w:num w:numId="3">
    <w:abstractNumId w:val="30"/>
  </w:num>
  <w:num w:numId="4">
    <w:abstractNumId w:val="7"/>
  </w:num>
  <w:num w:numId="5">
    <w:abstractNumId w:val="14"/>
  </w:num>
  <w:num w:numId="6">
    <w:abstractNumId w:val="15"/>
  </w:num>
  <w:num w:numId="7">
    <w:abstractNumId w:val="19"/>
  </w:num>
  <w:num w:numId="8">
    <w:abstractNumId w:val="34"/>
  </w:num>
  <w:num w:numId="9">
    <w:abstractNumId w:val="0"/>
  </w:num>
  <w:num w:numId="10">
    <w:abstractNumId w:val="33"/>
  </w:num>
  <w:num w:numId="11">
    <w:abstractNumId w:val="10"/>
  </w:num>
  <w:num w:numId="12">
    <w:abstractNumId w:val="31"/>
  </w:num>
  <w:num w:numId="13">
    <w:abstractNumId w:val="37"/>
  </w:num>
  <w:num w:numId="14">
    <w:abstractNumId w:val="5"/>
  </w:num>
  <w:num w:numId="15">
    <w:abstractNumId w:val="9"/>
  </w:num>
  <w:num w:numId="16">
    <w:abstractNumId w:val="29"/>
  </w:num>
  <w:num w:numId="17">
    <w:abstractNumId w:val="38"/>
  </w:num>
  <w:num w:numId="18">
    <w:abstractNumId w:val="12"/>
  </w:num>
  <w:num w:numId="19">
    <w:abstractNumId w:val="28"/>
  </w:num>
  <w:num w:numId="20">
    <w:abstractNumId w:val="8"/>
  </w:num>
  <w:num w:numId="21">
    <w:abstractNumId w:val="6"/>
  </w:num>
  <w:num w:numId="22">
    <w:abstractNumId w:val="35"/>
  </w:num>
  <w:num w:numId="23">
    <w:abstractNumId w:val="25"/>
  </w:num>
  <w:num w:numId="24">
    <w:abstractNumId w:val="11"/>
  </w:num>
  <w:num w:numId="25">
    <w:abstractNumId w:val="26"/>
  </w:num>
  <w:num w:numId="26">
    <w:abstractNumId w:val="32"/>
  </w:num>
  <w:num w:numId="27">
    <w:abstractNumId w:val="16"/>
  </w:num>
  <w:num w:numId="28">
    <w:abstractNumId w:val="1"/>
  </w:num>
  <w:num w:numId="29">
    <w:abstractNumId w:val="20"/>
  </w:num>
  <w:num w:numId="30">
    <w:abstractNumId w:val="3"/>
  </w:num>
  <w:num w:numId="31">
    <w:abstractNumId w:val="36"/>
  </w:num>
  <w:num w:numId="32">
    <w:abstractNumId w:val="22"/>
  </w:num>
  <w:num w:numId="33">
    <w:abstractNumId w:val="2"/>
  </w:num>
  <w:num w:numId="34">
    <w:abstractNumId w:val="17"/>
  </w:num>
  <w:num w:numId="35">
    <w:abstractNumId w:val="23"/>
  </w:num>
  <w:num w:numId="36">
    <w:abstractNumId w:val="4"/>
  </w:num>
  <w:num w:numId="37">
    <w:abstractNumId w:val="24"/>
  </w:num>
  <w:num w:numId="38">
    <w:abstractNumId w:val="39"/>
  </w:num>
  <w:num w:numId="39">
    <w:abstractNumId w:val="18"/>
  </w:num>
  <w:num w:numId="40">
    <w:abstractNumId w:val="27"/>
  </w:num>
  <w:numIdMacAtCleanup w:val="4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ulina Kuś">
    <w15:presenceInfo w15:providerId="AD" w15:userId="S-1-5-21-173655626-1250637352-3715470798-441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F4"/>
    <w:rsid w:val="000108E8"/>
    <w:rsid w:val="00011F84"/>
    <w:rsid w:val="00012490"/>
    <w:rsid w:val="00012579"/>
    <w:rsid w:val="00012A09"/>
    <w:rsid w:val="0001310E"/>
    <w:rsid w:val="000135C4"/>
    <w:rsid w:val="00013E22"/>
    <w:rsid w:val="00014390"/>
    <w:rsid w:val="00014616"/>
    <w:rsid w:val="000168ED"/>
    <w:rsid w:val="00016F4F"/>
    <w:rsid w:val="00017929"/>
    <w:rsid w:val="00017FB4"/>
    <w:rsid w:val="0002083F"/>
    <w:rsid w:val="00020C1E"/>
    <w:rsid w:val="00020F14"/>
    <w:rsid w:val="00020FC7"/>
    <w:rsid w:val="000212E6"/>
    <w:rsid w:val="000215CA"/>
    <w:rsid w:val="00021C69"/>
    <w:rsid w:val="00021DA9"/>
    <w:rsid w:val="00022259"/>
    <w:rsid w:val="0002227A"/>
    <w:rsid w:val="00022552"/>
    <w:rsid w:val="000225A4"/>
    <w:rsid w:val="000226F5"/>
    <w:rsid w:val="00022B20"/>
    <w:rsid w:val="00023BAC"/>
    <w:rsid w:val="00024767"/>
    <w:rsid w:val="00024F73"/>
    <w:rsid w:val="00025081"/>
    <w:rsid w:val="0002531D"/>
    <w:rsid w:val="00025A2E"/>
    <w:rsid w:val="00025ED2"/>
    <w:rsid w:val="0002653D"/>
    <w:rsid w:val="000267C6"/>
    <w:rsid w:val="00026B49"/>
    <w:rsid w:val="00026C29"/>
    <w:rsid w:val="0002707A"/>
    <w:rsid w:val="00027A71"/>
    <w:rsid w:val="00027AAD"/>
    <w:rsid w:val="00030582"/>
    <w:rsid w:val="000310F5"/>
    <w:rsid w:val="00031173"/>
    <w:rsid w:val="00031D48"/>
    <w:rsid w:val="00031F27"/>
    <w:rsid w:val="00031FED"/>
    <w:rsid w:val="00032D06"/>
    <w:rsid w:val="00033928"/>
    <w:rsid w:val="00034106"/>
    <w:rsid w:val="00034791"/>
    <w:rsid w:val="00034E99"/>
    <w:rsid w:val="00035152"/>
    <w:rsid w:val="0003684D"/>
    <w:rsid w:val="00037037"/>
    <w:rsid w:val="00037723"/>
    <w:rsid w:val="00037730"/>
    <w:rsid w:val="000403D6"/>
    <w:rsid w:val="00040DDE"/>
    <w:rsid w:val="0004102E"/>
    <w:rsid w:val="0004166F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3F1"/>
    <w:rsid w:val="000465B7"/>
    <w:rsid w:val="00046BC9"/>
    <w:rsid w:val="0005055A"/>
    <w:rsid w:val="000508C0"/>
    <w:rsid w:val="00051069"/>
    <w:rsid w:val="000515D4"/>
    <w:rsid w:val="0005180C"/>
    <w:rsid w:val="00051E84"/>
    <w:rsid w:val="000524A3"/>
    <w:rsid w:val="000526A5"/>
    <w:rsid w:val="000526AE"/>
    <w:rsid w:val="0005271B"/>
    <w:rsid w:val="00052B44"/>
    <w:rsid w:val="00052C27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6C0"/>
    <w:rsid w:val="000607C6"/>
    <w:rsid w:val="000608B6"/>
    <w:rsid w:val="000619B7"/>
    <w:rsid w:val="00061C21"/>
    <w:rsid w:val="0006227E"/>
    <w:rsid w:val="000627A0"/>
    <w:rsid w:val="00062B9D"/>
    <w:rsid w:val="00062D24"/>
    <w:rsid w:val="00063290"/>
    <w:rsid w:val="000635EC"/>
    <w:rsid w:val="0006588E"/>
    <w:rsid w:val="000659DC"/>
    <w:rsid w:val="0006664A"/>
    <w:rsid w:val="00066E60"/>
    <w:rsid w:val="000672C2"/>
    <w:rsid w:val="000677C2"/>
    <w:rsid w:val="00070575"/>
    <w:rsid w:val="00070725"/>
    <w:rsid w:val="000717A7"/>
    <w:rsid w:val="0007265D"/>
    <w:rsid w:val="0007283D"/>
    <w:rsid w:val="000736B9"/>
    <w:rsid w:val="00073745"/>
    <w:rsid w:val="00073BFE"/>
    <w:rsid w:val="00074306"/>
    <w:rsid w:val="0007623E"/>
    <w:rsid w:val="00076999"/>
    <w:rsid w:val="00077729"/>
    <w:rsid w:val="0007777F"/>
    <w:rsid w:val="00080763"/>
    <w:rsid w:val="00081643"/>
    <w:rsid w:val="00081E24"/>
    <w:rsid w:val="00083030"/>
    <w:rsid w:val="000830A2"/>
    <w:rsid w:val="000830CF"/>
    <w:rsid w:val="000835AF"/>
    <w:rsid w:val="0008442B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0ABF"/>
    <w:rsid w:val="000912EA"/>
    <w:rsid w:val="0009138A"/>
    <w:rsid w:val="000918F7"/>
    <w:rsid w:val="00091A19"/>
    <w:rsid w:val="000930F4"/>
    <w:rsid w:val="0009384D"/>
    <w:rsid w:val="00093DFC"/>
    <w:rsid w:val="0009424E"/>
    <w:rsid w:val="0009468B"/>
    <w:rsid w:val="00094AC1"/>
    <w:rsid w:val="00094E96"/>
    <w:rsid w:val="00094FB0"/>
    <w:rsid w:val="00095E7E"/>
    <w:rsid w:val="000968D8"/>
    <w:rsid w:val="00096C00"/>
    <w:rsid w:val="0009730B"/>
    <w:rsid w:val="00097772"/>
    <w:rsid w:val="000A0171"/>
    <w:rsid w:val="000A0A34"/>
    <w:rsid w:val="000A144A"/>
    <w:rsid w:val="000A1A80"/>
    <w:rsid w:val="000A1D82"/>
    <w:rsid w:val="000A3A2D"/>
    <w:rsid w:val="000A4325"/>
    <w:rsid w:val="000A48D3"/>
    <w:rsid w:val="000A4AF4"/>
    <w:rsid w:val="000A4CA4"/>
    <w:rsid w:val="000A4EA5"/>
    <w:rsid w:val="000A513C"/>
    <w:rsid w:val="000A5909"/>
    <w:rsid w:val="000A60FA"/>
    <w:rsid w:val="000A610D"/>
    <w:rsid w:val="000A74FF"/>
    <w:rsid w:val="000B0042"/>
    <w:rsid w:val="000B041F"/>
    <w:rsid w:val="000B0816"/>
    <w:rsid w:val="000B15CB"/>
    <w:rsid w:val="000B1AE7"/>
    <w:rsid w:val="000B2875"/>
    <w:rsid w:val="000B3D16"/>
    <w:rsid w:val="000B4147"/>
    <w:rsid w:val="000B4C94"/>
    <w:rsid w:val="000B50C3"/>
    <w:rsid w:val="000B58EB"/>
    <w:rsid w:val="000B5C9F"/>
    <w:rsid w:val="000B6542"/>
    <w:rsid w:val="000B7C58"/>
    <w:rsid w:val="000B7CF0"/>
    <w:rsid w:val="000C0428"/>
    <w:rsid w:val="000C074D"/>
    <w:rsid w:val="000C0921"/>
    <w:rsid w:val="000C0BC9"/>
    <w:rsid w:val="000C0CB6"/>
    <w:rsid w:val="000C22D3"/>
    <w:rsid w:val="000C3571"/>
    <w:rsid w:val="000C40FF"/>
    <w:rsid w:val="000C4A37"/>
    <w:rsid w:val="000C4EEA"/>
    <w:rsid w:val="000C55AF"/>
    <w:rsid w:val="000D0622"/>
    <w:rsid w:val="000D08C3"/>
    <w:rsid w:val="000D241A"/>
    <w:rsid w:val="000D2820"/>
    <w:rsid w:val="000D28A1"/>
    <w:rsid w:val="000D2A59"/>
    <w:rsid w:val="000D3133"/>
    <w:rsid w:val="000D37EA"/>
    <w:rsid w:val="000D4822"/>
    <w:rsid w:val="000D5090"/>
    <w:rsid w:val="000D7B57"/>
    <w:rsid w:val="000D7C5C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E3A"/>
    <w:rsid w:val="000E6EC0"/>
    <w:rsid w:val="000E7029"/>
    <w:rsid w:val="000E763A"/>
    <w:rsid w:val="000E774A"/>
    <w:rsid w:val="000F048C"/>
    <w:rsid w:val="000F04E0"/>
    <w:rsid w:val="000F083B"/>
    <w:rsid w:val="000F0AA7"/>
    <w:rsid w:val="000F2D54"/>
    <w:rsid w:val="000F2D70"/>
    <w:rsid w:val="000F2FDB"/>
    <w:rsid w:val="000F3412"/>
    <w:rsid w:val="000F3425"/>
    <w:rsid w:val="000F359C"/>
    <w:rsid w:val="000F381E"/>
    <w:rsid w:val="000F51B0"/>
    <w:rsid w:val="000F6CEC"/>
    <w:rsid w:val="000F70AD"/>
    <w:rsid w:val="000F70C9"/>
    <w:rsid w:val="000F743B"/>
    <w:rsid w:val="000F760A"/>
    <w:rsid w:val="000F7DC2"/>
    <w:rsid w:val="001001A2"/>
    <w:rsid w:val="0010071C"/>
    <w:rsid w:val="00100C37"/>
    <w:rsid w:val="00102200"/>
    <w:rsid w:val="00102C71"/>
    <w:rsid w:val="001036B7"/>
    <w:rsid w:val="00103987"/>
    <w:rsid w:val="00103A4A"/>
    <w:rsid w:val="00103D4D"/>
    <w:rsid w:val="00104286"/>
    <w:rsid w:val="001046E7"/>
    <w:rsid w:val="00105316"/>
    <w:rsid w:val="001066B4"/>
    <w:rsid w:val="00106A0E"/>
    <w:rsid w:val="00106A33"/>
    <w:rsid w:val="00106EDB"/>
    <w:rsid w:val="00107FA5"/>
    <w:rsid w:val="001105CE"/>
    <w:rsid w:val="00110CE8"/>
    <w:rsid w:val="0011133C"/>
    <w:rsid w:val="001127E5"/>
    <w:rsid w:val="00112B9B"/>
    <w:rsid w:val="001130B3"/>
    <w:rsid w:val="0011356E"/>
    <w:rsid w:val="00113AB7"/>
    <w:rsid w:val="00114773"/>
    <w:rsid w:val="00114B94"/>
    <w:rsid w:val="0011699F"/>
    <w:rsid w:val="00116D3F"/>
    <w:rsid w:val="00116FFF"/>
    <w:rsid w:val="001170F8"/>
    <w:rsid w:val="00117969"/>
    <w:rsid w:val="001207B3"/>
    <w:rsid w:val="001208F9"/>
    <w:rsid w:val="00120ABE"/>
    <w:rsid w:val="00121AFC"/>
    <w:rsid w:val="00121E8F"/>
    <w:rsid w:val="001226C6"/>
    <w:rsid w:val="001231DC"/>
    <w:rsid w:val="001233A3"/>
    <w:rsid w:val="00123585"/>
    <w:rsid w:val="00124152"/>
    <w:rsid w:val="00124BA3"/>
    <w:rsid w:val="00125A04"/>
    <w:rsid w:val="00125C28"/>
    <w:rsid w:val="001260F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5AB"/>
    <w:rsid w:val="001318DA"/>
    <w:rsid w:val="00131DAA"/>
    <w:rsid w:val="00132C1F"/>
    <w:rsid w:val="0013332C"/>
    <w:rsid w:val="001334BF"/>
    <w:rsid w:val="001340AC"/>
    <w:rsid w:val="0013434E"/>
    <w:rsid w:val="00134BA8"/>
    <w:rsid w:val="00134C15"/>
    <w:rsid w:val="001356A9"/>
    <w:rsid w:val="001358A9"/>
    <w:rsid w:val="00135DCB"/>
    <w:rsid w:val="001360E0"/>
    <w:rsid w:val="00136A80"/>
    <w:rsid w:val="00137809"/>
    <w:rsid w:val="001378E1"/>
    <w:rsid w:val="00137D9D"/>
    <w:rsid w:val="00137EA1"/>
    <w:rsid w:val="001409D0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B9C"/>
    <w:rsid w:val="00143D89"/>
    <w:rsid w:val="00144CCF"/>
    <w:rsid w:val="00144D51"/>
    <w:rsid w:val="00144FDF"/>
    <w:rsid w:val="001451E7"/>
    <w:rsid w:val="001459AE"/>
    <w:rsid w:val="00145A02"/>
    <w:rsid w:val="00145AB8"/>
    <w:rsid w:val="00145ED9"/>
    <w:rsid w:val="001468DC"/>
    <w:rsid w:val="00146B4A"/>
    <w:rsid w:val="001500CE"/>
    <w:rsid w:val="001502F8"/>
    <w:rsid w:val="00150948"/>
    <w:rsid w:val="00151D87"/>
    <w:rsid w:val="00151FCD"/>
    <w:rsid w:val="00153DF5"/>
    <w:rsid w:val="00154EB2"/>
    <w:rsid w:val="0015563F"/>
    <w:rsid w:val="001559C6"/>
    <w:rsid w:val="00155A24"/>
    <w:rsid w:val="00155E39"/>
    <w:rsid w:val="00155F17"/>
    <w:rsid w:val="00160C28"/>
    <w:rsid w:val="00161292"/>
    <w:rsid w:val="00163340"/>
    <w:rsid w:val="001640DF"/>
    <w:rsid w:val="00164FE6"/>
    <w:rsid w:val="00165F42"/>
    <w:rsid w:val="00166A3B"/>
    <w:rsid w:val="00166E39"/>
    <w:rsid w:val="00166F4B"/>
    <w:rsid w:val="001676C6"/>
    <w:rsid w:val="00170516"/>
    <w:rsid w:val="00170B3E"/>
    <w:rsid w:val="00170F84"/>
    <w:rsid w:val="0017272E"/>
    <w:rsid w:val="00172756"/>
    <w:rsid w:val="00172E81"/>
    <w:rsid w:val="00172F9A"/>
    <w:rsid w:val="00173232"/>
    <w:rsid w:val="001735B6"/>
    <w:rsid w:val="00173A65"/>
    <w:rsid w:val="00174115"/>
    <w:rsid w:val="00174128"/>
    <w:rsid w:val="00174531"/>
    <w:rsid w:val="00174745"/>
    <w:rsid w:val="001747A4"/>
    <w:rsid w:val="00174D13"/>
    <w:rsid w:val="00174E41"/>
    <w:rsid w:val="001751D8"/>
    <w:rsid w:val="00175BC2"/>
    <w:rsid w:val="00176744"/>
    <w:rsid w:val="00176AC0"/>
    <w:rsid w:val="00176AFC"/>
    <w:rsid w:val="00176CE5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6801"/>
    <w:rsid w:val="00186CEA"/>
    <w:rsid w:val="00186E0B"/>
    <w:rsid w:val="00186E9B"/>
    <w:rsid w:val="00187306"/>
    <w:rsid w:val="001874B0"/>
    <w:rsid w:val="001876D8"/>
    <w:rsid w:val="00187B78"/>
    <w:rsid w:val="00187CC3"/>
    <w:rsid w:val="00190044"/>
    <w:rsid w:val="00190AD7"/>
    <w:rsid w:val="00191BF0"/>
    <w:rsid w:val="00191E79"/>
    <w:rsid w:val="00191EC5"/>
    <w:rsid w:val="00191F21"/>
    <w:rsid w:val="0019216B"/>
    <w:rsid w:val="001921AC"/>
    <w:rsid w:val="001925EC"/>
    <w:rsid w:val="00192DC9"/>
    <w:rsid w:val="00193C72"/>
    <w:rsid w:val="001940EB"/>
    <w:rsid w:val="00194925"/>
    <w:rsid w:val="00194E5D"/>
    <w:rsid w:val="00196DB4"/>
    <w:rsid w:val="001976D4"/>
    <w:rsid w:val="001A0617"/>
    <w:rsid w:val="001A0C5C"/>
    <w:rsid w:val="001A1410"/>
    <w:rsid w:val="001A1939"/>
    <w:rsid w:val="001A2110"/>
    <w:rsid w:val="001A233F"/>
    <w:rsid w:val="001A3A8F"/>
    <w:rsid w:val="001A4603"/>
    <w:rsid w:val="001A5E59"/>
    <w:rsid w:val="001A608E"/>
    <w:rsid w:val="001A6137"/>
    <w:rsid w:val="001A6E2E"/>
    <w:rsid w:val="001B0632"/>
    <w:rsid w:val="001B0CEA"/>
    <w:rsid w:val="001B1296"/>
    <w:rsid w:val="001B14FF"/>
    <w:rsid w:val="001B1823"/>
    <w:rsid w:val="001B1B1B"/>
    <w:rsid w:val="001B1B21"/>
    <w:rsid w:val="001B1E3E"/>
    <w:rsid w:val="001B1E66"/>
    <w:rsid w:val="001B2019"/>
    <w:rsid w:val="001B2185"/>
    <w:rsid w:val="001B2D7B"/>
    <w:rsid w:val="001B306D"/>
    <w:rsid w:val="001B3BD3"/>
    <w:rsid w:val="001B4ED9"/>
    <w:rsid w:val="001B4F92"/>
    <w:rsid w:val="001B56CF"/>
    <w:rsid w:val="001B58D4"/>
    <w:rsid w:val="001B615C"/>
    <w:rsid w:val="001B6C45"/>
    <w:rsid w:val="001B6EB7"/>
    <w:rsid w:val="001B72DC"/>
    <w:rsid w:val="001B7F13"/>
    <w:rsid w:val="001C1E73"/>
    <w:rsid w:val="001C226E"/>
    <w:rsid w:val="001C2577"/>
    <w:rsid w:val="001C29E1"/>
    <w:rsid w:val="001C3029"/>
    <w:rsid w:val="001C35BA"/>
    <w:rsid w:val="001C42AC"/>
    <w:rsid w:val="001C4877"/>
    <w:rsid w:val="001C4E3C"/>
    <w:rsid w:val="001C5625"/>
    <w:rsid w:val="001C59B4"/>
    <w:rsid w:val="001C5C67"/>
    <w:rsid w:val="001C61A9"/>
    <w:rsid w:val="001C63A5"/>
    <w:rsid w:val="001C6DD9"/>
    <w:rsid w:val="001C71B3"/>
    <w:rsid w:val="001C7A6D"/>
    <w:rsid w:val="001C7AFB"/>
    <w:rsid w:val="001C7D81"/>
    <w:rsid w:val="001D1443"/>
    <w:rsid w:val="001D16DE"/>
    <w:rsid w:val="001D190D"/>
    <w:rsid w:val="001D1933"/>
    <w:rsid w:val="001D1DF3"/>
    <w:rsid w:val="001D1FB2"/>
    <w:rsid w:val="001D2446"/>
    <w:rsid w:val="001D2710"/>
    <w:rsid w:val="001D2C89"/>
    <w:rsid w:val="001D3DCF"/>
    <w:rsid w:val="001D3E0E"/>
    <w:rsid w:val="001D427F"/>
    <w:rsid w:val="001D43B2"/>
    <w:rsid w:val="001D6B4D"/>
    <w:rsid w:val="001E05E8"/>
    <w:rsid w:val="001E0B0E"/>
    <w:rsid w:val="001E1220"/>
    <w:rsid w:val="001E1518"/>
    <w:rsid w:val="001E1583"/>
    <w:rsid w:val="001E16C5"/>
    <w:rsid w:val="001E1E6B"/>
    <w:rsid w:val="001E2EFD"/>
    <w:rsid w:val="001E363F"/>
    <w:rsid w:val="001E3F31"/>
    <w:rsid w:val="001E4D23"/>
    <w:rsid w:val="001E56EA"/>
    <w:rsid w:val="001E5852"/>
    <w:rsid w:val="001E5A27"/>
    <w:rsid w:val="001E61ED"/>
    <w:rsid w:val="001E670E"/>
    <w:rsid w:val="001E7E41"/>
    <w:rsid w:val="001E7FFD"/>
    <w:rsid w:val="001F018E"/>
    <w:rsid w:val="001F0B3A"/>
    <w:rsid w:val="001F0CB3"/>
    <w:rsid w:val="001F0D7C"/>
    <w:rsid w:val="001F18E7"/>
    <w:rsid w:val="001F19C8"/>
    <w:rsid w:val="001F218B"/>
    <w:rsid w:val="001F21B9"/>
    <w:rsid w:val="001F2335"/>
    <w:rsid w:val="001F2561"/>
    <w:rsid w:val="001F26C5"/>
    <w:rsid w:val="001F2843"/>
    <w:rsid w:val="001F3EDB"/>
    <w:rsid w:val="001F4002"/>
    <w:rsid w:val="001F46CC"/>
    <w:rsid w:val="001F4865"/>
    <w:rsid w:val="001F5776"/>
    <w:rsid w:val="001F5CEF"/>
    <w:rsid w:val="001F60B5"/>
    <w:rsid w:val="001F6646"/>
    <w:rsid w:val="001F6E22"/>
    <w:rsid w:val="001F6F2A"/>
    <w:rsid w:val="001F72F2"/>
    <w:rsid w:val="001F7796"/>
    <w:rsid w:val="001F79F6"/>
    <w:rsid w:val="001F7F65"/>
    <w:rsid w:val="00201312"/>
    <w:rsid w:val="00201B19"/>
    <w:rsid w:val="00201F17"/>
    <w:rsid w:val="00202606"/>
    <w:rsid w:val="00202858"/>
    <w:rsid w:val="00202D24"/>
    <w:rsid w:val="00203183"/>
    <w:rsid w:val="00204228"/>
    <w:rsid w:val="0020483D"/>
    <w:rsid w:val="002055EF"/>
    <w:rsid w:val="00206522"/>
    <w:rsid w:val="002065A1"/>
    <w:rsid w:val="0020684C"/>
    <w:rsid w:val="002068AE"/>
    <w:rsid w:val="00207521"/>
    <w:rsid w:val="00207B79"/>
    <w:rsid w:val="0021085F"/>
    <w:rsid w:val="00210D2F"/>
    <w:rsid w:val="00210FF2"/>
    <w:rsid w:val="00211369"/>
    <w:rsid w:val="00211BD1"/>
    <w:rsid w:val="0021314D"/>
    <w:rsid w:val="00213689"/>
    <w:rsid w:val="00213C1F"/>
    <w:rsid w:val="00216375"/>
    <w:rsid w:val="002168E3"/>
    <w:rsid w:val="00216B81"/>
    <w:rsid w:val="002173ED"/>
    <w:rsid w:val="002205C7"/>
    <w:rsid w:val="00221281"/>
    <w:rsid w:val="00221377"/>
    <w:rsid w:val="002215B0"/>
    <w:rsid w:val="00222E8E"/>
    <w:rsid w:val="0022311B"/>
    <w:rsid w:val="0022314A"/>
    <w:rsid w:val="002233BB"/>
    <w:rsid w:val="0022369A"/>
    <w:rsid w:val="00223745"/>
    <w:rsid w:val="002257F4"/>
    <w:rsid w:val="00225AE5"/>
    <w:rsid w:val="00225CA9"/>
    <w:rsid w:val="00226F21"/>
    <w:rsid w:val="002279E3"/>
    <w:rsid w:val="0022FB35"/>
    <w:rsid w:val="00231070"/>
    <w:rsid w:val="00231DCC"/>
    <w:rsid w:val="00232426"/>
    <w:rsid w:val="00232F4B"/>
    <w:rsid w:val="0023306D"/>
    <w:rsid w:val="002334F8"/>
    <w:rsid w:val="002339A7"/>
    <w:rsid w:val="00234FA4"/>
    <w:rsid w:val="002352CE"/>
    <w:rsid w:val="00235B70"/>
    <w:rsid w:val="002362BC"/>
    <w:rsid w:val="0023675E"/>
    <w:rsid w:val="0023788B"/>
    <w:rsid w:val="00240347"/>
    <w:rsid w:val="002411E1"/>
    <w:rsid w:val="0024136A"/>
    <w:rsid w:val="00241934"/>
    <w:rsid w:val="002419E0"/>
    <w:rsid w:val="002426D8"/>
    <w:rsid w:val="002428BC"/>
    <w:rsid w:val="00242E0B"/>
    <w:rsid w:val="0024365B"/>
    <w:rsid w:val="002438CD"/>
    <w:rsid w:val="00243A79"/>
    <w:rsid w:val="00244390"/>
    <w:rsid w:val="00244AE7"/>
    <w:rsid w:val="00246D93"/>
    <w:rsid w:val="00246DB2"/>
    <w:rsid w:val="00246F95"/>
    <w:rsid w:val="002472BF"/>
    <w:rsid w:val="002500DE"/>
    <w:rsid w:val="00250347"/>
    <w:rsid w:val="00250452"/>
    <w:rsid w:val="002509AE"/>
    <w:rsid w:val="002510BB"/>
    <w:rsid w:val="002512C3"/>
    <w:rsid w:val="002523F1"/>
    <w:rsid w:val="002526D9"/>
    <w:rsid w:val="00252CDC"/>
    <w:rsid w:val="00252E43"/>
    <w:rsid w:val="0025342E"/>
    <w:rsid w:val="002539CB"/>
    <w:rsid w:val="0025413E"/>
    <w:rsid w:val="00254504"/>
    <w:rsid w:val="00254BAF"/>
    <w:rsid w:val="00254C7C"/>
    <w:rsid w:val="00255DD6"/>
    <w:rsid w:val="00256507"/>
    <w:rsid w:val="002571A9"/>
    <w:rsid w:val="002577EC"/>
    <w:rsid w:val="00260166"/>
    <w:rsid w:val="00261035"/>
    <w:rsid w:val="0026114B"/>
    <w:rsid w:val="00261445"/>
    <w:rsid w:val="00262212"/>
    <w:rsid w:val="00262C9F"/>
    <w:rsid w:val="00262F39"/>
    <w:rsid w:val="0026388A"/>
    <w:rsid w:val="00263944"/>
    <w:rsid w:val="00263E91"/>
    <w:rsid w:val="00264356"/>
    <w:rsid w:val="0026441C"/>
    <w:rsid w:val="00264D80"/>
    <w:rsid w:val="00264E57"/>
    <w:rsid w:val="0026574C"/>
    <w:rsid w:val="00265DB0"/>
    <w:rsid w:val="00265DBE"/>
    <w:rsid w:val="00265E49"/>
    <w:rsid w:val="0026611C"/>
    <w:rsid w:val="00266C42"/>
    <w:rsid w:val="002676CD"/>
    <w:rsid w:val="00270502"/>
    <w:rsid w:val="00272E9F"/>
    <w:rsid w:val="00272F31"/>
    <w:rsid w:val="002737C8"/>
    <w:rsid w:val="00273A61"/>
    <w:rsid w:val="002740D7"/>
    <w:rsid w:val="002743A9"/>
    <w:rsid w:val="00274CC3"/>
    <w:rsid w:val="00274F5A"/>
    <w:rsid w:val="00275128"/>
    <w:rsid w:val="00275DBD"/>
    <w:rsid w:val="002764C0"/>
    <w:rsid w:val="0027697F"/>
    <w:rsid w:val="00277CA6"/>
    <w:rsid w:val="00280667"/>
    <w:rsid w:val="00280A7F"/>
    <w:rsid w:val="00280CBE"/>
    <w:rsid w:val="002813D4"/>
    <w:rsid w:val="002814E7"/>
    <w:rsid w:val="0028195C"/>
    <w:rsid w:val="00281ACA"/>
    <w:rsid w:val="00282056"/>
    <w:rsid w:val="00282149"/>
    <w:rsid w:val="00282734"/>
    <w:rsid w:val="00282A6A"/>
    <w:rsid w:val="00282EEB"/>
    <w:rsid w:val="002834C6"/>
    <w:rsid w:val="002835BC"/>
    <w:rsid w:val="002836BC"/>
    <w:rsid w:val="0028371E"/>
    <w:rsid w:val="002838A3"/>
    <w:rsid w:val="00283D7B"/>
    <w:rsid w:val="00283DFD"/>
    <w:rsid w:val="00283F9B"/>
    <w:rsid w:val="00284073"/>
    <w:rsid w:val="00284510"/>
    <w:rsid w:val="00284655"/>
    <w:rsid w:val="0028490E"/>
    <w:rsid w:val="0028542F"/>
    <w:rsid w:val="002855D0"/>
    <w:rsid w:val="00285F61"/>
    <w:rsid w:val="00285FB9"/>
    <w:rsid w:val="00286E21"/>
    <w:rsid w:val="002873F5"/>
    <w:rsid w:val="002878AF"/>
    <w:rsid w:val="00287ACF"/>
    <w:rsid w:val="00287C55"/>
    <w:rsid w:val="0029074E"/>
    <w:rsid w:val="00291C1E"/>
    <w:rsid w:val="00291F1D"/>
    <w:rsid w:val="00292A94"/>
    <w:rsid w:val="00292DF7"/>
    <w:rsid w:val="00293233"/>
    <w:rsid w:val="0029390E"/>
    <w:rsid w:val="00293C9D"/>
    <w:rsid w:val="00293D64"/>
    <w:rsid w:val="002940AA"/>
    <w:rsid w:val="002949DF"/>
    <w:rsid w:val="00294F33"/>
    <w:rsid w:val="00295626"/>
    <w:rsid w:val="00295C42"/>
    <w:rsid w:val="00296B52"/>
    <w:rsid w:val="00296C6F"/>
    <w:rsid w:val="00296EAA"/>
    <w:rsid w:val="002973D0"/>
    <w:rsid w:val="00297430"/>
    <w:rsid w:val="00297DF8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4E35"/>
    <w:rsid w:val="002A5D26"/>
    <w:rsid w:val="002A5F3F"/>
    <w:rsid w:val="002A61AB"/>
    <w:rsid w:val="002A68E2"/>
    <w:rsid w:val="002A7A0F"/>
    <w:rsid w:val="002B04C6"/>
    <w:rsid w:val="002B1873"/>
    <w:rsid w:val="002B1959"/>
    <w:rsid w:val="002B231B"/>
    <w:rsid w:val="002B2535"/>
    <w:rsid w:val="002B352C"/>
    <w:rsid w:val="002B55DA"/>
    <w:rsid w:val="002B589A"/>
    <w:rsid w:val="002B5FE8"/>
    <w:rsid w:val="002B66E9"/>
    <w:rsid w:val="002B7A3C"/>
    <w:rsid w:val="002B7C95"/>
    <w:rsid w:val="002C0C21"/>
    <w:rsid w:val="002C1000"/>
    <w:rsid w:val="002C158A"/>
    <w:rsid w:val="002C182B"/>
    <w:rsid w:val="002C1CE3"/>
    <w:rsid w:val="002C2147"/>
    <w:rsid w:val="002C242F"/>
    <w:rsid w:val="002C3651"/>
    <w:rsid w:val="002C3861"/>
    <w:rsid w:val="002C4319"/>
    <w:rsid w:val="002C4864"/>
    <w:rsid w:val="002C4D05"/>
    <w:rsid w:val="002C61F3"/>
    <w:rsid w:val="002C62BE"/>
    <w:rsid w:val="002C636E"/>
    <w:rsid w:val="002C7823"/>
    <w:rsid w:val="002D10DF"/>
    <w:rsid w:val="002D13F3"/>
    <w:rsid w:val="002D1660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0E"/>
    <w:rsid w:val="002D7E34"/>
    <w:rsid w:val="002E0732"/>
    <w:rsid w:val="002E1158"/>
    <w:rsid w:val="002E18C9"/>
    <w:rsid w:val="002E1CC0"/>
    <w:rsid w:val="002E1F78"/>
    <w:rsid w:val="002E282D"/>
    <w:rsid w:val="002E2890"/>
    <w:rsid w:val="002E3458"/>
    <w:rsid w:val="002E3741"/>
    <w:rsid w:val="002E3A85"/>
    <w:rsid w:val="002E3B64"/>
    <w:rsid w:val="002E4691"/>
    <w:rsid w:val="002E495A"/>
    <w:rsid w:val="002E501A"/>
    <w:rsid w:val="002E5585"/>
    <w:rsid w:val="002E5715"/>
    <w:rsid w:val="002E6213"/>
    <w:rsid w:val="002E6577"/>
    <w:rsid w:val="002E70BD"/>
    <w:rsid w:val="002E71C0"/>
    <w:rsid w:val="002E7BD5"/>
    <w:rsid w:val="002F01B4"/>
    <w:rsid w:val="002F02B4"/>
    <w:rsid w:val="002F05EC"/>
    <w:rsid w:val="002F0A74"/>
    <w:rsid w:val="002F1546"/>
    <w:rsid w:val="002F15EC"/>
    <w:rsid w:val="002F2650"/>
    <w:rsid w:val="002F2CDC"/>
    <w:rsid w:val="002F314D"/>
    <w:rsid w:val="002F344B"/>
    <w:rsid w:val="002F3717"/>
    <w:rsid w:val="002F3DF6"/>
    <w:rsid w:val="002F4040"/>
    <w:rsid w:val="002F4199"/>
    <w:rsid w:val="002F58B1"/>
    <w:rsid w:val="002F601D"/>
    <w:rsid w:val="002F6392"/>
    <w:rsid w:val="002F64BF"/>
    <w:rsid w:val="002F6C7F"/>
    <w:rsid w:val="002F75A7"/>
    <w:rsid w:val="002F7987"/>
    <w:rsid w:val="003000C3"/>
    <w:rsid w:val="00301170"/>
    <w:rsid w:val="00302823"/>
    <w:rsid w:val="00302991"/>
    <w:rsid w:val="00302D2F"/>
    <w:rsid w:val="003030B2"/>
    <w:rsid w:val="003031F6"/>
    <w:rsid w:val="0030393D"/>
    <w:rsid w:val="003039CF"/>
    <w:rsid w:val="003047C7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103F0"/>
    <w:rsid w:val="003109D8"/>
    <w:rsid w:val="00310FC7"/>
    <w:rsid w:val="0031174F"/>
    <w:rsid w:val="00311BB1"/>
    <w:rsid w:val="00311ED6"/>
    <w:rsid w:val="00312770"/>
    <w:rsid w:val="003127C4"/>
    <w:rsid w:val="003155AD"/>
    <w:rsid w:val="00315B50"/>
    <w:rsid w:val="0031635A"/>
    <w:rsid w:val="00316C92"/>
    <w:rsid w:val="0031751F"/>
    <w:rsid w:val="00317572"/>
    <w:rsid w:val="0031787E"/>
    <w:rsid w:val="00320ECE"/>
    <w:rsid w:val="0032377B"/>
    <w:rsid w:val="00324423"/>
    <w:rsid w:val="003248F9"/>
    <w:rsid w:val="00324F05"/>
    <w:rsid w:val="00325C9B"/>
    <w:rsid w:val="00326790"/>
    <w:rsid w:val="00326B98"/>
    <w:rsid w:val="003271CD"/>
    <w:rsid w:val="0033022E"/>
    <w:rsid w:val="00330BB1"/>
    <w:rsid w:val="00330F36"/>
    <w:rsid w:val="003310B0"/>
    <w:rsid w:val="0033159B"/>
    <w:rsid w:val="00331752"/>
    <w:rsid w:val="003319E1"/>
    <w:rsid w:val="00331CB3"/>
    <w:rsid w:val="00331F73"/>
    <w:rsid w:val="003325B2"/>
    <w:rsid w:val="003335C7"/>
    <w:rsid w:val="00333F83"/>
    <w:rsid w:val="003340D1"/>
    <w:rsid w:val="003346B5"/>
    <w:rsid w:val="003354CE"/>
    <w:rsid w:val="00335537"/>
    <w:rsid w:val="003355DD"/>
    <w:rsid w:val="00335601"/>
    <w:rsid w:val="003371DC"/>
    <w:rsid w:val="003371F2"/>
    <w:rsid w:val="00337F69"/>
    <w:rsid w:val="00341FD0"/>
    <w:rsid w:val="00342169"/>
    <w:rsid w:val="0034330E"/>
    <w:rsid w:val="00343AC0"/>
    <w:rsid w:val="00343AD2"/>
    <w:rsid w:val="00344C82"/>
    <w:rsid w:val="00345633"/>
    <w:rsid w:val="00345B2A"/>
    <w:rsid w:val="003462BD"/>
    <w:rsid w:val="003464E4"/>
    <w:rsid w:val="00346A21"/>
    <w:rsid w:val="00347BBC"/>
    <w:rsid w:val="0035019A"/>
    <w:rsid w:val="003507A6"/>
    <w:rsid w:val="00350C08"/>
    <w:rsid w:val="00350D56"/>
    <w:rsid w:val="00351104"/>
    <w:rsid w:val="0035156C"/>
    <w:rsid w:val="00351904"/>
    <w:rsid w:val="00352818"/>
    <w:rsid w:val="00353A83"/>
    <w:rsid w:val="003545A9"/>
    <w:rsid w:val="003555F6"/>
    <w:rsid w:val="00355D32"/>
    <w:rsid w:val="00355FCF"/>
    <w:rsid w:val="003563A9"/>
    <w:rsid w:val="00356D72"/>
    <w:rsid w:val="00357138"/>
    <w:rsid w:val="00357E3D"/>
    <w:rsid w:val="00357EDC"/>
    <w:rsid w:val="00357F73"/>
    <w:rsid w:val="00360CF2"/>
    <w:rsid w:val="00360F19"/>
    <w:rsid w:val="00362554"/>
    <w:rsid w:val="00362D14"/>
    <w:rsid w:val="00363C29"/>
    <w:rsid w:val="00363C6F"/>
    <w:rsid w:val="00363D51"/>
    <w:rsid w:val="003640D2"/>
    <w:rsid w:val="00364350"/>
    <w:rsid w:val="003645E1"/>
    <w:rsid w:val="003646BC"/>
    <w:rsid w:val="00364DC0"/>
    <w:rsid w:val="00364FE7"/>
    <w:rsid w:val="00366AF3"/>
    <w:rsid w:val="00366DF4"/>
    <w:rsid w:val="00367282"/>
    <w:rsid w:val="00370B0D"/>
    <w:rsid w:val="00371645"/>
    <w:rsid w:val="003718D4"/>
    <w:rsid w:val="00371FAC"/>
    <w:rsid w:val="00372053"/>
    <w:rsid w:val="00372CA9"/>
    <w:rsid w:val="00372E66"/>
    <w:rsid w:val="00373824"/>
    <w:rsid w:val="00373D6A"/>
    <w:rsid w:val="00373DEF"/>
    <w:rsid w:val="003743EA"/>
    <w:rsid w:val="00374DD5"/>
    <w:rsid w:val="00375269"/>
    <w:rsid w:val="003754C4"/>
    <w:rsid w:val="0037603A"/>
    <w:rsid w:val="00380110"/>
    <w:rsid w:val="0038051D"/>
    <w:rsid w:val="00380A6A"/>
    <w:rsid w:val="00381B80"/>
    <w:rsid w:val="00382908"/>
    <w:rsid w:val="0038301A"/>
    <w:rsid w:val="00383045"/>
    <w:rsid w:val="003830B1"/>
    <w:rsid w:val="0038311D"/>
    <w:rsid w:val="00383223"/>
    <w:rsid w:val="00383A24"/>
    <w:rsid w:val="00383B6A"/>
    <w:rsid w:val="00383C32"/>
    <w:rsid w:val="00383CBE"/>
    <w:rsid w:val="0038420A"/>
    <w:rsid w:val="0038431E"/>
    <w:rsid w:val="003846AA"/>
    <w:rsid w:val="00385FAE"/>
    <w:rsid w:val="003868E0"/>
    <w:rsid w:val="0038691C"/>
    <w:rsid w:val="00387115"/>
    <w:rsid w:val="003875D5"/>
    <w:rsid w:val="00387955"/>
    <w:rsid w:val="00390FB3"/>
    <w:rsid w:val="00391EA0"/>
    <w:rsid w:val="00391F85"/>
    <w:rsid w:val="0039306F"/>
    <w:rsid w:val="00393207"/>
    <w:rsid w:val="00393B8B"/>
    <w:rsid w:val="00393DDA"/>
    <w:rsid w:val="00394D20"/>
    <w:rsid w:val="0039571E"/>
    <w:rsid w:val="00395B17"/>
    <w:rsid w:val="00395C4C"/>
    <w:rsid w:val="00396115"/>
    <w:rsid w:val="0039764F"/>
    <w:rsid w:val="00397B5B"/>
    <w:rsid w:val="00397D36"/>
    <w:rsid w:val="00397E28"/>
    <w:rsid w:val="003A048A"/>
    <w:rsid w:val="003A092E"/>
    <w:rsid w:val="003A0BC1"/>
    <w:rsid w:val="003A0CFA"/>
    <w:rsid w:val="003A2B6B"/>
    <w:rsid w:val="003A2CB1"/>
    <w:rsid w:val="003A49B4"/>
    <w:rsid w:val="003A5C23"/>
    <w:rsid w:val="003A623A"/>
    <w:rsid w:val="003A658B"/>
    <w:rsid w:val="003A67F9"/>
    <w:rsid w:val="003A6B7D"/>
    <w:rsid w:val="003A6BC1"/>
    <w:rsid w:val="003A6FDA"/>
    <w:rsid w:val="003B0208"/>
    <w:rsid w:val="003B062F"/>
    <w:rsid w:val="003B070C"/>
    <w:rsid w:val="003B088A"/>
    <w:rsid w:val="003B1312"/>
    <w:rsid w:val="003B1D94"/>
    <w:rsid w:val="003B285B"/>
    <w:rsid w:val="003B29B1"/>
    <w:rsid w:val="003B2F39"/>
    <w:rsid w:val="003B3BBD"/>
    <w:rsid w:val="003B4551"/>
    <w:rsid w:val="003B46E4"/>
    <w:rsid w:val="003B4909"/>
    <w:rsid w:val="003B4BF2"/>
    <w:rsid w:val="003B4C75"/>
    <w:rsid w:val="003B4F79"/>
    <w:rsid w:val="003B51CF"/>
    <w:rsid w:val="003B54DA"/>
    <w:rsid w:val="003B61CE"/>
    <w:rsid w:val="003B6325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D38"/>
    <w:rsid w:val="003D11FE"/>
    <w:rsid w:val="003D161E"/>
    <w:rsid w:val="003D17A8"/>
    <w:rsid w:val="003D1B23"/>
    <w:rsid w:val="003D1BA6"/>
    <w:rsid w:val="003D1F09"/>
    <w:rsid w:val="003D32B4"/>
    <w:rsid w:val="003D387A"/>
    <w:rsid w:val="003D436B"/>
    <w:rsid w:val="003D4AD2"/>
    <w:rsid w:val="003D4D61"/>
    <w:rsid w:val="003D594F"/>
    <w:rsid w:val="003D5A91"/>
    <w:rsid w:val="003D5B8F"/>
    <w:rsid w:val="003D67AB"/>
    <w:rsid w:val="003D6E99"/>
    <w:rsid w:val="003D718D"/>
    <w:rsid w:val="003D7789"/>
    <w:rsid w:val="003D7FA6"/>
    <w:rsid w:val="003E110E"/>
    <w:rsid w:val="003E1DC9"/>
    <w:rsid w:val="003E2326"/>
    <w:rsid w:val="003E353D"/>
    <w:rsid w:val="003E3772"/>
    <w:rsid w:val="003E43EC"/>
    <w:rsid w:val="003E441A"/>
    <w:rsid w:val="003E4934"/>
    <w:rsid w:val="003E50B9"/>
    <w:rsid w:val="003E5BAD"/>
    <w:rsid w:val="003E6356"/>
    <w:rsid w:val="003E6DD8"/>
    <w:rsid w:val="003E73E7"/>
    <w:rsid w:val="003E7E3E"/>
    <w:rsid w:val="003F016A"/>
    <w:rsid w:val="003F0A99"/>
    <w:rsid w:val="003F0CE9"/>
    <w:rsid w:val="003F2145"/>
    <w:rsid w:val="003F27B8"/>
    <w:rsid w:val="003F2911"/>
    <w:rsid w:val="003F3451"/>
    <w:rsid w:val="003F366E"/>
    <w:rsid w:val="003F3894"/>
    <w:rsid w:val="003F41DA"/>
    <w:rsid w:val="003F4494"/>
    <w:rsid w:val="003F5ACA"/>
    <w:rsid w:val="003F6208"/>
    <w:rsid w:val="003F6534"/>
    <w:rsid w:val="003F683B"/>
    <w:rsid w:val="003F71DA"/>
    <w:rsid w:val="003F7310"/>
    <w:rsid w:val="003F75B0"/>
    <w:rsid w:val="003F76A6"/>
    <w:rsid w:val="003F76D1"/>
    <w:rsid w:val="003F7D41"/>
    <w:rsid w:val="0040046F"/>
    <w:rsid w:val="00400A34"/>
    <w:rsid w:val="00400DB6"/>
    <w:rsid w:val="00401CAA"/>
    <w:rsid w:val="00401E7A"/>
    <w:rsid w:val="004024FD"/>
    <w:rsid w:val="004025BC"/>
    <w:rsid w:val="00402D38"/>
    <w:rsid w:val="00403006"/>
    <w:rsid w:val="0040357C"/>
    <w:rsid w:val="00403E44"/>
    <w:rsid w:val="0040594E"/>
    <w:rsid w:val="00405AF5"/>
    <w:rsid w:val="0040617A"/>
    <w:rsid w:val="00407CC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68C"/>
    <w:rsid w:val="00413D03"/>
    <w:rsid w:val="00413DF5"/>
    <w:rsid w:val="00415104"/>
    <w:rsid w:val="00415523"/>
    <w:rsid w:val="00415F65"/>
    <w:rsid w:val="004174FF"/>
    <w:rsid w:val="00417F1B"/>
    <w:rsid w:val="00420037"/>
    <w:rsid w:val="004200CA"/>
    <w:rsid w:val="00420246"/>
    <w:rsid w:val="00422D63"/>
    <w:rsid w:val="00423206"/>
    <w:rsid w:val="00423782"/>
    <w:rsid w:val="004240AC"/>
    <w:rsid w:val="00424C1C"/>
    <w:rsid w:val="00424E82"/>
    <w:rsid w:val="00425351"/>
    <w:rsid w:val="00425C73"/>
    <w:rsid w:val="004271F0"/>
    <w:rsid w:val="00427359"/>
    <w:rsid w:val="00427D1B"/>
    <w:rsid w:val="00430079"/>
    <w:rsid w:val="004305E5"/>
    <w:rsid w:val="00430CD9"/>
    <w:rsid w:val="00430DC8"/>
    <w:rsid w:val="004310FF"/>
    <w:rsid w:val="00431A21"/>
    <w:rsid w:val="00431C62"/>
    <w:rsid w:val="00432627"/>
    <w:rsid w:val="00432FA8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154"/>
    <w:rsid w:val="00436310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0FE1"/>
    <w:rsid w:val="00441174"/>
    <w:rsid w:val="00441497"/>
    <w:rsid w:val="004415BA"/>
    <w:rsid w:val="0044190F"/>
    <w:rsid w:val="00441BFD"/>
    <w:rsid w:val="00442F63"/>
    <w:rsid w:val="00443771"/>
    <w:rsid w:val="00443945"/>
    <w:rsid w:val="0044467B"/>
    <w:rsid w:val="00446098"/>
    <w:rsid w:val="0044681C"/>
    <w:rsid w:val="004472A6"/>
    <w:rsid w:val="00447FA9"/>
    <w:rsid w:val="004502F3"/>
    <w:rsid w:val="004508E2"/>
    <w:rsid w:val="0045091C"/>
    <w:rsid w:val="00450FA5"/>
    <w:rsid w:val="00453641"/>
    <w:rsid w:val="00453C18"/>
    <w:rsid w:val="00454FD1"/>
    <w:rsid w:val="004552CF"/>
    <w:rsid w:val="004553C1"/>
    <w:rsid w:val="00455D70"/>
    <w:rsid w:val="004570B3"/>
    <w:rsid w:val="004571C4"/>
    <w:rsid w:val="004573A4"/>
    <w:rsid w:val="004576E7"/>
    <w:rsid w:val="004600B8"/>
    <w:rsid w:val="00460261"/>
    <w:rsid w:val="004603A7"/>
    <w:rsid w:val="00460D6F"/>
    <w:rsid w:val="004610F7"/>
    <w:rsid w:val="004621F4"/>
    <w:rsid w:val="00462452"/>
    <w:rsid w:val="004625F3"/>
    <w:rsid w:val="0046263B"/>
    <w:rsid w:val="004640E0"/>
    <w:rsid w:val="0046433F"/>
    <w:rsid w:val="004643F2"/>
    <w:rsid w:val="00464620"/>
    <w:rsid w:val="00464A14"/>
    <w:rsid w:val="00465053"/>
    <w:rsid w:val="00465AF0"/>
    <w:rsid w:val="00465C80"/>
    <w:rsid w:val="00465E7E"/>
    <w:rsid w:val="00465ECD"/>
    <w:rsid w:val="00466EE6"/>
    <w:rsid w:val="0046786E"/>
    <w:rsid w:val="004679C0"/>
    <w:rsid w:val="00467E0B"/>
    <w:rsid w:val="00467E37"/>
    <w:rsid w:val="00467EE7"/>
    <w:rsid w:val="00470292"/>
    <w:rsid w:val="00470EF1"/>
    <w:rsid w:val="00471B54"/>
    <w:rsid w:val="00471CD1"/>
    <w:rsid w:val="00471FB4"/>
    <w:rsid w:val="0047207E"/>
    <w:rsid w:val="004728C6"/>
    <w:rsid w:val="00472930"/>
    <w:rsid w:val="00472EE6"/>
    <w:rsid w:val="00473099"/>
    <w:rsid w:val="00473638"/>
    <w:rsid w:val="00473971"/>
    <w:rsid w:val="00473B54"/>
    <w:rsid w:val="00473F22"/>
    <w:rsid w:val="0047430D"/>
    <w:rsid w:val="0047607E"/>
    <w:rsid w:val="00476350"/>
    <w:rsid w:val="004766CF"/>
    <w:rsid w:val="00476DC8"/>
    <w:rsid w:val="00477361"/>
    <w:rsid w:val="004776F3"/>
    <w:rsid w:val="0048001E"/>
    <w:rsid w:val="00480153"/>
    <w:rsid w:val="004803B7"/>
    <w:rsid w:val="0048108C"/>
    <w:rsid w:val="0048174A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BFC"/>
    <w:rsid w:val="00485CB4"/>
    <w:rsid w:val="00485F35"/>
    <w:rsid w:val="00486C7C"/>
    <w:rsid w:val="00486C8A"/>
    <w:rsid w:val="004878BE"/>
    <w:rsid w:val="004879CA"/>
    <w:rsid w:val="00487C64"/>
    <w:rsid w:val="00490DAC"/>
    <w:rsid w:val="004914D0"/>
    <w:rsid w:val="00491916"/>
    <w:rsid w:val="00491CE6"/>
    <w:rsid w:val="00491EAE"/>
    <w:rsid w:val="00492A26"/>
    <w:rsid w:val="00493172"/>
    <w:rsid w:val="0049421C"/>
    <w:rsid w:val="00494230"/>
    <w:rsid w:val="00494691"/>
    <w:rsid w:val="00494BCC"/>
    <w:rsid w:val="004969DD"/>
    <w:rsid w:val="00496B0F"/>
    <w:rsid w:val="004973FD"/>
    <w:rsid w:val="0049740E"/>
    <w:rsid w:val="0049754A"/>
    <w:rsid w:val="0049791A"/>
    <w:rsid w:val="00497DFD"/>
    <w:rsid w:val="004A00FE"/>
    <w:rsid w:val="004A04F2"/>
    <w:rsid w:val="004A05E9"/>
    <w:rsid w:val="004A0888"/>
    <w:rsid w:val="004A13FD"/>
    <w:rsid w:val="004A22C4"/>
    <w:rsid w:val="004A22D1"/>
    <w:rsid w:val="004A2651"/>
    <w:rsid w:val="004A301B"/>
    <w:rsid w:val="004A346A"/>
    <w:rsid w:val="004A3F0F"/>
    <w:rsid w:val="004A46E2"/>
    <w:rsid w:val="004A4C80"/>
    <w:rsid w:val="004A4EFF"/>
    <w:rsid w:val="004A4FC8"/>
    <w:rsid w:val="004A506D"/>
    <w:rsid w:val="004A5608"/>
    <w:rsid w:val="004A58F2"/>
    <w:rsid w:val="004A5A56"/>
    <w:rsid w:val="004A601C"/>
    <w:rsid w:val="004A636C"/>
    <w:rsid w:val="004A6B1A"/>
    <w:rsid w:val="004A7086"/>
    <w:rsid w:val="004A708A"/>
    <w:rsid w:val="004A73CA"/>
    <w:rsid w:val="004A787B"/>
    <w:rsid w:val="004A78DC"/>
    <w:rsid w:val="004B05B1"/>
    <w:rsid w:val="004B0A4D"/>
    <w:rsid w:val="004B11B5"/>
    <w:rsid w:val="004B1833"/>
    <w:rsid w:val="004B1B2D"/>
    <w:rsid w:val="004B1BEF"/>
    <w:rsid w:val="004B30E9"/>
    <w:rsid w:val="004B3101"/>
    <w:rsid w:val="004B3474"/>
    <w:rsid w:val="004B3592"/>
    <w:rsid w:val="004B3B4A"/>
    <w:rsid w:val="004B42E6"/>
    <w:rsid w:val="004B4E71"/>
    <w:rsid w:val="004B5106"/>
    <w:rsid w:val="004B6CDB"/>
    <w:rsid w:val="004B7605"/>
    <w:rsid w:val="004B7914"/>
    <w:rsid w:val="004C0008"/>
    <w:rsid w:val="004C14C9"/>
    <w:rsid w:val="004C1E3B"/>
    <w:rsid w:val="004C1EE0"/>
    <w:rsid w:val="004C28DB"/>
    <w:rsid w:val="004C2A0F"/>
    <w:rsid w:val="004C2F94"/>
    <w:rsid w:val="004C37CC"/>
    <w:rsid w:val="004C3F29"/>
    <w:rsid w:val="004C495F"/>
    <w:rsid w:val="004C57C9"/>
    <w:rsid w:val="004C5933"/>
    <w:rsid w:val="004C6086"/>
    <w:rsid w:val="004C64B7"/>
    <w:rsid w:val="004C6D19"/>
    <w:rsid w:val="004C7DD4"/>
    <w:rsid w:val="004D141A"/>
    <w:rsid w:val="004D21E4"/>
    <w:rsid w:val="004D2F9B"/>
    <w:rsid w:val="004D378F"/>
    <w:rsid w:val="004D4858"/>
    <w:rsid w:val="004D4A1F"/>
    <w:rsid w:val="004D4AD6"/>
    <w:rsid w:val="004D50F2"/>
    <w:rsid w:val="004D5865"/>
    <w:rsid w:val="004D6C48"/>
    <w:rsid w:val="004D6DFB"/>
    <w:rsid w:val="004D6E9C"/>
    <w:rsid w:val="004D770A"/>
    <w:rsid w:val="004D7C41"/>
    <w:rsid w:val="004E02BC"/>
    <w:rsid w:val="004E0559"/>
    <w:rsid w:val="004E0747"/>
    <w:rsid w:val="004E09D7"/>
    <w:rsid w:val="004E0A54"/>
    <w:rsid w:val="004E15C3"/>
    <w:rsid w:val="004E1920"/>
    <w:rsid w:val="004E2254"/>
    <w:rsid w:val="004E26D9"/>
    <w:rsid w:val="004E2AD9"/>
    <w:rsid w:val="004E2D42"/>
    <w:rsid w:val="004E310D"/>
    <w:rsid w:val="004E334D"/>
    <w:rsid w:val="004E38A6"/>
    <w:rsid w:val="004E4B20"/>
    <w:rsid w:val="004E4FAF"/>
    <w:rsid w:val="004E54CC"/>
    <w:rsid w:val="004E6A11"/>
    <w:rsid w:val="004E6BED"/>
    <w:rsid w:val="004E73EE"/>
    <w:rsid w:val="004E79FC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303"/>
    <w:rsid w:val="004F6A21"/>
    <w:rsid w:val="004F6F88"/>
    <w:rsid w:val="004F7427"/>
    <w:rsid w:val="004F7510"/>
    <w:rsid w:val="004F7DA1"/>
    <w:rsid w:val="004F7E3A"/>
    <w:rsid w:val="004F7ED8"/>
    <w:rsid w:val="00500A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0BA"/>
    <w:rsid w:val="005068B7"/>
    <w:rsid w:val="00507106"/>
    <w:rsid w:val="005073AE"/>
    <w:rsid w:val="005114DC"/>
    <w:rsid w:val="00511AB3"/>
    <w:rsid w:val="00511DF6"/>
    <w:rsid w:val="005121BB"/>
    <w:rsid w:val="005125C9"/>
    <w:rsid w:val="0051296B"/>
    <w:rsid w:val="00512E56"/>
    <w:rsid w:val="00513161"/>
    <w:rsid w:val="005131CE"/>
    <w:rsid w:val="0051513A"/>
    <w:rsid w:val="005157F9"/>
    <w:rsid w:val="005168D5"/>
    <w:rsid w:val="00517628"/>
    <w:rsid w:val="00517A2D"/>
    <w:rsid w:val="00517CDE"/>
    <w:rsid w:val="0052215E"/>
    <w:rsid w:val="0052269F"/>
    <w:rsid w:val="00522855"/>
    <w:rsid w:val="005235AD"/>
    <w:rsid w:val="00524339"/>
    <w:rsid w:val="005249D0"/>
    <w:rsid w:val="00525192"/>
    <w:rsid w:val="005251B6"/>
    <w:rsid w:val="00525C19"/>
    <w:rsid w:val="0052636D"/>
    <w:rsid w:val="005266E8"/>
    <w:rsid w:val="00526B96"/>
    <w:rsid w:val="00527FE3"/>
    <w:rsid w:val="00530B07"/>
    <w:rsid w:val="00530D89"/>
    <w:rsid w:val="00530FD9"/>
    <w:rsid w:val="0053156F"/>
    <w:rsid w:val="005318B1"/>
    <w:rsid w:val="00531AC9"/>
    <w:rsid w:val="00531DE0"/>
    <w:rsid w:val="0053247D"/>
    <w:rsid w:val="00532594"/>
    <w:rsid w:val="0053263C"/>
    <w:rsid w:val="005339F4"/>
    <w:rsid w:val="00534B8D"/>
    <w:rsid w:val="00534D77"/>
    <w:rsid w:val="00534DF4"/>
    <w:rsid w:val="00535407"/>
    <w:rsid w:val="005357FA"/>
    <w:rsid w:val="005370E2"/>
    <w:rsid w:val="00540B68"/>
    <w:rsid w:val="00540CD0"/>
    <w:rsid w:val="00540F02"/>
    <w:rsid w:val="005414C3"/>
    <w:rsid w:val="005416D5"/>
    <w:rsid w:val="0054197B"/>
    <w:rsid w:val="005425AC"/>
    <w:rsid w:val="005425AD"/>
    <w:rsid w:val="00542AFB"/>
    <w:rsid w:val="00542CF5"/>
    <w:rsid w:val="00543184"/>
    <w:rsid w:val="00543BD8"/>
    <w:rsid w:val="005444BC"/>
    <w:rsid w:val="00544F54"/>
    <w:rsid w:val="00545662"/>
    <w:rsid w:val="0054571A"/>
    <w:rsid w:val="00545A5D"/>
    <w:rsid w:val="00545E24"/>
    <w:rsid w:val="00545F11"/>
    <w:rsid w:val="00545F4A"/>
    <w:rsid w:val="00546086"/>
    <w:rsid w:val="005467A9"/>
    <w:rsid w:val="00546CF1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4E04"/>
    <w:rsid w:val="00555415"/>
    <w:rsid w:val="00556284"/>
    <w:rsid w:val="00556345"/>
    <w:rsid w:val="005565D9"/>
    <w:rsid w:val="00556B34"/>
    <w:rsid w:val="00556BEC"/>
    <w:rsid w:val="00560107"/>
    <w:rsid w:val="005609AE"/>
    <w:rsid w:val="005611C2"/>
    <w:rsid w:val="0056123C"/>
    <w:rsid w:val="00561DEB"/>
    <w:rsid w:val="00561EF2"/>
    <w:rsid w:val="00562608"/>
    <w:rsid w:val="005626FF"/>
    <w:rsid w:val="005630EC"/>
    <w:rsid w:val="005641D2"/>
    <w:rsid w:val="00564219"/>
    <w:rsid w:val="005645BA"/>
    <w:rsid w:val="00564C2C"/>
    <w:rsid w:val="00564DA4"/>
    <w:rsid w:val="00565F75"/>
    <w:rsid w:val="00566237"/>
    <w:rsid w:val="005662BA"/>
    <w:rsid w:val="00566C82"/>
    <w:rsid w:val="005671B5"/>
    <w:rsid w:val="00567BB5"/>
    <w:rsid w:val="00570BF8"/>
    <w:rsid w:val="00570C8F"/>
    <w:rsid w:val="0057152C"/>
    <w:rsid w:val="00571912"/>
    <w:rsid w:val="00571E7B"/>
    <w:rsid w:val="005720EA"/>
    <w:rsid w:val="00572FBB"/>
    <w:rsid w:val="005747A4"/>
    <w:rsid w:val="00574DA2"/>
    <w:rsid w:val="00575FCC"/>
    <w:rsid w:val="005764F5"/>
    <w:rsid w:val="00576843"/>
    <w:rsid w:val="00576848"/>
    <w:rsid w:val="00576C1F"/>
    <w:rsid w:val="00576EB0"/>
    <w:rsid w:val="00576F0B"/>
    <w:rsid w:val="00577248"/>
    <w:rsid w:val="005778F2"/>
    <w:rsid w:val="00577975"/>
    <w:rsid w:val="00577E7B"/>
    <w:rsid w:val="00581301"/>
    <w:rsid w:val="00581542"/>
    <w:rsid w:val="005815DA"/>
    <w:rsid w:val="00581993"/>
    <w:rsid w:val="0058269F"/>
    <w:rsid w:val="00582A5F"/>
    <w:rsid w:val="00582C0E"/>
    <w:rsid w:val="00583341"/>
    <w:rsid w:val="00584719"/>
    <w:rsid w:val="0058502D"/>
    <w:rsid w:val="00585BCD"/>
    <w:rsid w:val="00586E2C"/>
    <w:rsid w:val="00586FAC"/>
    <w:rsid w:val="0059073C"/>
    <w:rsid w:val="00591609"/>
    <w:rsid w:val="005917DE"/>
    <w:rsid w:val="0059290D"/>
    <w:rsid w:val="00592D17"/>
    <w:rsid w:val="00593383"/>
    <w:rsid w:val="0059384D"/>
    <w:rsid w:val="005944C2"/>
    <w:rsid w:val="005948AE"/>
    <w:rsid w:val="00594A71"/>
    <w:rsid w:val="00594DBC"/>
    <w:rsid w:val="00595359"/>
    <w:rsid w:val="0059535F"/>
    <w:rsid w:val="0059563B"/>
    <w:rsid w:val="00597836"/>
    <w:rsid w:val="00597878"/>
    <w:rsid w:val="00597BA6"/>
    <w:rsid w:val="00597F1C"/>
    <w:rsid w:val="005A07D8"/>
    <w:rsid w:val="005A0D39"/>
    <w:rsid w:val="005A0E19"/>
    <w:rsid w:val="005A14BC"/>
    <w:rsid w:val="005A15E9"/>
    <w:rsid w:val="005A16F8"/>
    <w:rsid w:val="005A2EE5"/>
    <w:rsid w:val="005A3852"/>
    <w:rsid w:val="005A39A3"/>
    <w:rsid w:val="005A4403"/>
    <w:rsid w:val="005A4681"/>
    <w:rsid w:val="005A4A97"/>
    <w:rsid w:val="005A4B6C"/>
    <w:rsid w:val="005A53BA"/>
    <w:rsid w:val="005A53E3"/>
    <w:rsid w:val="005A5983"/>
    <w:rsid w:val="005A6626"/>
    <w:rsid w:val="005A69C2"/>
    <w:rsid w:val="005A6AE4"/>
    <w:rsid w:val="005A6C7A"/>
    <w:rsid w:val="005A7378"/>
    <w:rsid w:val="005A7396"/>
    <w:rsid w:val="005A76F4"/>
    <w:rsid w:val="005A7C98"/>
    <w:rsid w:val="005B13D2"/>
    <w:rsid w:val="005B194F"/>
    <w:rsid w:val="005B2C16"/>
    <w:rsid w:val="005B363F"/>
    <w:rsid w:val="005B420F"/>
    <w:rsid w:val="005B4943"/>
    <w:rsid w:val="005B4CC0"/>
    <w:rsid w:val="005B4FC6"/>
    <w:rsid w:val="005B5729"/>
    <w:rsid w:val="005B5971"/>
    <w:rsid w:val="005B5A3D"/>
    <w:rsid w:val="005B5B47"/>
    <w:rsid w:val="005B6866"/>
    <w:rsid w:val="005B6944"/>
    <w:rsid w:val="005B6BD0"/>
    <w:rsid w:val="005B6D01"/>
    <w:rsid w:val="005B70FE"/>
    <w:rsid w:val="005C048E"/>
    <w:rsid w:val="005C05D5"/>
    <w:rsid w:val="005C10D1"/>
    <w:rsid w:val="005C14A4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C7F7B"/>
    <w:rsid w:val="005CF5CF"/>
    <w:rsid w:val="005D09E0"/>
    <w:rsid w:val="005D0FA4"/>
    <w:rsid w:val="005D1DB8"/>
    <w:rsid w:val="005D2796"/>
    <w:rsid w:val="005D2D8F"/>
    <w:rsid w:val="005D3993"/>
    <w:rsid w:val="005D3A17"/>
    <w:rsid w:val="005D3A6B"/>
    <w:rsid w:val="005D3C26"/>
    <w:rsid w:val="005D3F7F"/>
    <w:rsid w:val="005D3FB1"/>
    <w:rsid w:val="005D41B2"/>
    <w:rsid w:val="005D4D93"/>
    <w:rsid w:val="005D4F35"/>
    <w:rsid w:val="005D6180"/>
    <w:rsid w:val="005D713B"/>
    <w:rsid w:val="005D754D"/>
    <w:rsid w:val="005D7608"/>
    <w:rsid w:val="005D7BBB"/>
    <w:rsid w:val="005E02F1"/>
    <w:rsid w:val="005E0441"/>
    <w:rsid w:val="005E07F8"/>
    <w:rsid w:val="005E0874"/>
    <w:rsid w:val="005E0E1D"/>
    <w:rsid w:val="005E1306"/>
    <w:rsid w:val="005E17C1"/>
    <w:rsid w:val="005E1FBB"/>
    <w:rsid w:val="005E2182"/>
    <w:rsid w:val="005E22BB"/>
    <w:rsid w:val="005E2468"/>
    <w:rsid w:val="005E42F4"/>
    <w:rsid w:val="005E4DA4"/>
    <w:rsid w:val="005E4FFB"/>
    <w:rsid w:val="005E505F"/>
    <w:rsid w:val="005E52A4"/>
    <w:rsid w:val="005E5FAA"/>
    <w:rsid w:val="005F0F7D"/>
    <w:rsid w:val="005F197F"/>
    <w:rsid w:val="005F1CC8"/>
    <w:rsid w:val="005F1E37"/>
    <w:rsid w:val="005F2794"/>
    <w:rsid w:val="005F2A6E"/>
    <w:rsid w:val="005F322D"/>
    <w:rsid w:val="005F3D54"/>
    <w:rsid w:val="005F414D"/>
    <w:rsid w:val="005F43E5"/>
    <w:rsid w:val="005F478E"/>
    <w:rsid w:val="005F4D45"/>
    <w:rsid w:val="005F5193"/>
    <w:rsid w:val="005F5453"/>
    <w:rsid w:val="005F5965"/>
    <w:rsid w:val="005F5A88"/>
    <w:rsid w:val="005F5ADA"/>
    <w:rsid w:val="005F6918"/>
    <w:rsid w:val="005F6C28"/>
    <w:rsid w:val="005F6D3B"/>
    <w:rsid w:val="005F716B"/>
    <w:rsid w:val="005F7C69"/>
    <w:rsid w:val="006007DD"/>
    <w:rsid w:val="006028E5"/>
    <w:rsid w:val="00602C7C"/>
    <w:rsid w:val="00603772"/>
    <w:rsid w:val="00603954"/>
    <w:rsid w:val="00603BE2"/>
    <w:rsid w:val="00603F6D"/>
    <w:rsid w:val="00604695"/>
    <w:rsid w:val="00604835"/>
    <w:rsid w:val="006052AA"/>
    <w:rsid w:val="00605643"/>
    <w:rsid w:val="00606291"/>
    <w:rsid w:val="00606982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B8D"/>
    <w:rsid w:val="00613D58"/>
    <w:rsid w:val="006152A1"/>
    <w:rsid w:val="006152AE"/>
    <w:rsid w:val="0061576E"/>
    <w:rsid w:val="00616B77"/>
    <w:rsid w:val="00617029"/>
    <w:rsid w:val="006172B8"/>
    <w:rsid w:val="006203C9"/>
    <w:rsid w:val="00620843"/>
    <w:rsid w:val="00620D9A"/>
    <w:rsid w:val="00621716"/>
    <w:rsid w:val="0062236E"/>
    <w:rsid w:val="006225E0"/>
    <w:rsid w:val="0062269F"/>
    <w:rsid w:val="00623388"/>
    <w:rsid w:val="00623434"/>
    <w:rsid w:val="00624315"/>
    <w:rsid w:val="006248D3"/>
    <w:rsid w:val="00624B35"/>
    <w:rsid w:val="00624D3D"/>
    <w:rsid w:val="00625288"/>
    <w:rsid w:val="0062560D"/>
    <w:rsid w:val="00625B7D"/>
    <w:rsid w:val="00626458"/>
    <w:rsid w:val="00626489"/>
    <w:rsid w:val="0062670F"/>
    <w:rsid w:val="00627451"/>
    <w:rsid w:val="0062751C"/>
    <w:rsid w:val="006279A4"/>
    <w:rsid w:val="006303F7"/>
    <w:rsid w:val="00631DDA"/>
    <w:rsid w:val="006322B3"/>
    <w:rsid w:val="006327E1"/>
    <w:rsid w:val="00633380"/>
    <w:rsid w:val="006347DC"/>
    <w:rsid w:val="006357BA"/>
    <w:rsid w:val="0063585C"/>
    <w:rsid w:val="00635A2F"/>
    <w:rsid w:val="00635B9D"/>
    <w:rsid w:val="00635D2C"/>
    <w:rsid w:val="00635FFA"/>
    <w:rsid w:val="00636FAE"/>
    <w:rsid w:val="0063763C"/>
    <w:rsid w:val="00637DC8"/>
    <w:rsid w:val="00637F09"/>
    <w:rsid w:val="006400EB"/>
    <w:rsid w:val="006408D5"/>
    <w:rsid w:val="00640AED"/>
    <w:rsid w:val="00640D60"/>
    <w:rsid w:val="00640EA3"/>
    <w:rsid w:val="00641ED1"/>
    <w:rsid w:val="006429D4"/>
    <w:rsid w:val="00643061"/>
    <w:rsid w:val="006432A0"/>
    <w:rsid w:val="00644223"/>
    <w:rsid w:val="006446EF"/>
    <w:rsid w:val="00645026"/>
    <w:rsid w:val="00645C4E"/>
    <w:rsid w:val="00646337"/>
    <w:rsid w:val="00646920"/>
    <w:rsid w:val="00646BEF"/>
    <w:rsid w:val="00646FF2"/>
    <w:rsid w:val="006479C2"/>
    <w:rsid w:val="00650656"/>
    <w:rsid w:val="00650BD4"/>
    <w:rsid w:val="00651880"/>
    <w:rsid w:val="00651B8D"/>
    <w:rsid w:val="0065207A"/>
    <w:rsid w:val="006536A1"/>
    <w:rsid w:val="006547D5"/>
    <w:rsid w:val="006561FB"/>
    <w:rsid w:val="00657485"/>
    <w:rsid w:val="00657FA3"/>
    <w:rsid w:val="0066051D"/>
    <w:rsid w:val="00660D7B"/>
    <w:rsid w:val="00660EAF"/>
    <w:rsid w:val="0066155B"/>
    <w:rsid w:val="00661B48"/>
    <w:rsid w:val="00661DFF"/>
    <w:rsid w:val="00662BC9"/>
    <w:rsid w:val="0066324F"/>
    <w:rsid w:val="00663763"/>
    <w:rsid w:val="00663A23"/>
    <w:rsid w:val="00664877"/>
    <w:rsid w:val="00664AE8"/>
    <w:rsid w:val="00664EFA"/>
    <w:rsid w:val="0066514F"/>
    <w:rsid w:val="00665448"/>
    <w:rsid w:val="00666B9B"/>
    <w:rsid w:val="00666BF2"/>
    <w:rsid w:val="00666F7E"/>
    <w:rsid w:val="00667405"/>
    <w:rsid w:val="006677C9"/>
    <w:rsid w:val="00667944"/>
    <w:rsid w:val="00670749"/>
    <w:rsid w:val="006716C1"/>
    <w:rsid w:val="00671BA8"/>
    <w:rsid w:val="00672B95"/>
    <w:rsid w:val="0067349B"/>
    <w:rsid w:val="00674B07"/>
    <w:rsid w:val="00675769"/>
    <w:rsid w:val="00675C9A"/>
    <w:rsid w:val="00675EDF"/>
    <w:rsid w:val="006763C2"/>
    <w:rsid w:val="00676B7D"/>
    <w:rsid w:val="00676B86"/>
    <w:rsid w:val="00676D1C"/>
    <w:rsid w:val="00677555"/>
    <w:rsid w:val="006803E1"/>
    <w:rsid w:val="00680490"/>
    <w:rsid w:val="00680C5B"/>
    <w:rsid w:val="006825FF"/>
    <w:rsid w:val="00682CEF"/>
    <w:rsid w:val="00684639"/>
    <w:rsid w:val="0068549F"/>
    <w:rsid w:val="00685610"/>
    <w:rsid w:val="00685CAE"/>
    <w:rsid w:val="00685D0C"/>
    <w:rsid w:val="00685E5E"/>
    <w:rsid w:val="00685EAB"/>
    <w:rsid w:val="00685F12"/>
    <w:rsid w:val="006865A6"/>
    <w:rsid w:val="006869CE"/>
    <w:rsid w:val="00687066"/>
    <w:rsid w:val="00687EF5"/>
    <w:rsid w:val="00687F21"/>
    <w:rsid w:val="006902CC"/>
    <w:rsid w:val="006911FB"/>
    <w:rsid w:val="006917F0"/>
    <w:rsid w:val="00692CA1"/>
    <w:rsid w:val="00692FDB"/>
    <w:rsid w:val="0069348C"/>
    <w:rsid w:val="006935D2"/>
    <w:rsid w:val="00693B5C"/>
    <w:rsid w:val="00693E94"/>
    <w:rsid w:val="00693F66"/>
    <w:rsid w:val="00693F8A"/>
    <w:rsid w:val="006940E2"/>
    <w:rsid w:val="0069444D"/>
    <w:rsid w:val="00694AEC"/>
    <w:rsid w:val="00694DF1"/>
    <w:rsid w:val="00695F02"/>
    <w:rsid w:val="00696A76"/>
    <w:rsid w:val="00697A23"/>
    <w:rsid w:val="006A0310"/>
    <w:rsid w:val="006A0808"/>
    <w:rsid w:val="006A0809"/>
    <w:rsid w:val="006A0906"/>
    <w:rsid w:val="006A0A56"/>
    <w:rsid w:val="006A0D7A"/>
    <w:rsid w:val="006A12E6"/>
    <w:rsid w:val="006A16A9"/>
    <w:rsid w:val="006A16F0"/>
    <w:rsid w:val="006A3040"/>
    <w:rsid w:val="006A37CE"/>
    <w:rsid w:val="006A3A35"/>
    <w:rsid w:val="006A3D20"/>
    <w:rsid w:val="006A49EF"/>
    <w:rsid w:val="006A5056"/>
    <w:rsid w:val="006A5228"/>
    <w:rsid w:val="006A526F"/>
    <w:rsid w:val="006A53E4"/>
    <w:rsid w:val="006A554F"/>
    <w:rsid w:val="006A5C5C"/>
    <w:rsid w:val="006A5FA3"/>
    <w:rsid w:val="006A7696"/>
    <w:rsid w:val="006B0513"/>
    <w:rsid w:val="006B10BA"/>
    <w:rsid w:val="006B1306"/>
    <w:rsid w:val="006B135D"/>
    <w:rsid w:val="006B15E5"/>
    <w:rsid w:val="006B17A5"/>
    <w:rsid w:val="006B2196"/>
    <w:rsid w:val="006B296C"/>
    <w:rsid w:val="006B2B40"/>
    <w:rsid w:val="006B2C91"/>
    <w:rsid w:val="006B33CC"/>
    <w:rsid w:val="006B35D5"/>
    <w:rsid w:val="006B4096"/>
    <w:rsid w:val="006B4359"/>
    <w:rsid w:val="006B4B17"/>
    <w:rsid w:val="006B4BAB"/>
    <w:rsid w:val="006B4CCE"/>
    <w:rsid w:val="006B5B5C"/>
    <w:rsid w:val="006B5F72"/>
    <w:rsid w:val="006B62F9"/>
    <w:rsid w:val="006B75F2"/>
    <w:rsid w:val="006B7956"/>
    <w:rsid w:val="006B795D"/>
    <w:rsid w:val="006C0A19"/>
    <w:rsid w:val="006C0BA8"/>
    <w:rsid w:val="006C10B7"/>
    <w:rsid w:val="006C1239"/>
    <w:rsid w:val="006C124F"/>
    <w:rsid w:val="006C14B5"/>
    <w:rsid w:val="006C1B7A"/>
    <w:rsid w:val="006C1CE7"/>
    <w:rsid w:val="006C2273"/>
    <w:rsid w:val="006C27E4"/>
    <w:rsid w:val="006C2A89"/>
    <w:rsid w:val="006C2A9D"/>
    <w:rsid w:val="006C2B59"/>
    <w:rsid w:val="006C2D1E"/>
    <w:rsid w:val="006C2DDA"/>
    <w:rsid w:val="006C368D"/>
    <w:rsid w:val="006C390B"/>
    <w:rsid w:val="006C3F3B"/>
    <w:rsid w:val="006C4F6A"/>
    <w:rsid w:val="006C554B"/>
    <w:rsid w:val="006C5606"/>
    <w:rsid w:val="006C5681"/>
    <w:rsid w:val="006C58B3"/>
    <w:rsid w:val="006C61B9"/>
    <w:rsid w:val="006C651C"/>
    <w:rsid w:val="006C7421"/>
    <w:rsid w:val="006C7F09"/>
    <w:rsid w:val="006D1D79"/>
    <w:rsid w:val="006D29B3"/>
    <w:rsid w:val="006D3C60"/>
    <w:rsid w:val="006D402B"/>
    <w:rsid w:val="006D470C"/>
    <w:rsid w:val="006D4DDA"/>
    <w:rsid w:val="006D6280"/>
    <w:rsid w:val="006D75D3"/>
    <w:rsid w:val="006E123B"/>
    <w:rsid w:val="006E1D52"/>
    <w:rsid w:val="006E2B92"/>
    <w:rsid w:val="006E2DB2"/>
    <w:rsid w:val="006E2DEB"/>
    <w:rsid w:val="006E41C2"/>
    <w:rsid w:val="006E42D3"/>
    <w:rsid w:val="006E45AA"/>
    <w:rsid w:val="006E4B16"/>
    <w:rsid w:val="006E4C31"/>
    <w:rsid w:val="006E54E4"/>
    <w:rsid w:val="006E595A"/>
    <w:rsid w:val="006E6139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3E25"/>
    <w:rsid w:val="006F43F0"/>
    <w:rsid w:val="006F452C"/>
    <w:rsid w:val="006F4A4C"/>
    <w:rsid w:val="006F4D09"/>
    <w:rsid w:val="006F536D"/>
    <w:rsid w:val="006F7343"/>
    <w:rsid w:val="006F7E53"/>
    <w:rsid w:val="00701949"/>
    <w:rsid w:val="00701BA0"/>
    <w:rsid w:val="00701BE9"/>
    <w:rsid w:val="0070285C"/>
    <w:rsid w:val="00702A55"/>
    <w:rsid w:val="00703105"/>
    <w:rsid w:val="00704601"/>
    <w:rsid w:val="00704AC6"/>
    <w:rsid w:val="007055BA"/>
    <w:rsid w:val="00705916"/>
    <w:rsid w:val="007066EB"/>
    <w:rsid w:val="0070764E"/>
    <w:rsid w:val="00707C67"/>
    <w:rsid w:val="00707D23"/>
    <w:rsid w:val="00710118"/>
    <w:rsid w:val="007102A9"/>
    <w:rsid w:val="007116A0"/>
    <w:rsid w:val="00712129"/>
    <w:rsid w:val="0071343A"/>
    <w:rsid w:val="00713E05"/>
    <w:rsid w:val="0071441D"/>
    <w:rsid w:val="0071538F"/>
    <w:rsid w:val="00715A9B"/>
    <w:rsid w:val="00715ABF"/>
    <w:rsid w:val="00715C13"/>
    <w:rsid w:val="007163FF"/>
    <w:rsid w:val="0071640C"/>
    <w:rsid w:val="0071641B"/>
    <w:rsid w:val="00716E5C"/>
    <w:rsid w:val="00716F9F"/>
    <w:rsid w:val="00717A46"/>
    <w:rsid w:val="00717D06"/>
    <w:rsid w:val="0072066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179"/>
    <w:rsid w:val="00724785"/>
    <w:rsid w:val="00724E51"/>
    <w:rsid w:val="007267BB"/>
    <w:rsid w:val="00726F7A"/>
    <w:rsid w:val="00726FC1"/>
    <w:rsid w:val="00727A74"/>
    <w:rsid w:val="0073050C"/>
    <w:rsid w:val="00730655"/>
    <w:rsid w:val="00730910"/>
    <w:rsid w:val="007320B3"/>
    <w:rsid w:val="00732456"/>
    <w:rsid w:val="0073355E"/>
    <w:rsid w:val="0073393E"/>
    <w:rsid w:val="007342C9"/>
    <w:rsid w:val="00734A58"/>
    <w:rsid w:val="00735E09"/>
    <w:rsid w:val="007360D1"/>
    <w:rsid w:val="00736773"/>
    <w:rsid w:val="00736E29"/>
    <w:rsid w:val="00737754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56F6"/>
    <w:rsid w:val="00745EE3"/>
    <w:rsid w:val="007462E9"/>
    <w:rsid w:val="007463B0"/>
    <w:rsid w:val="0074646A"/>
    <w:rsid w:val="00746488"/>
    <w:rsid w:val="00746C8C"/>
    <w:rsid w:val="00746ED0"/>
    <w:rsid w:val="00747112"/>
    <w:rsid w:val="00747FC4"/>
    <w:rsid w:val="00750C02"/>
    <w:rsid w:val="00750E91"/>
    <w:rsid w:val="007518D0"/>
    <w:rsid w:val="00752D16"/>
    <w:rsid w:val="00752E7E"/>
    <w:rsid w:val="00753136"/>
    <w:rsid w:val="0075353F"/>
    <w:rsid w:val="007535E4"/>
    <w:rsid w:val="00753A20"/>
    <w:rsid w:val="007547C8"/>
    <w:rsid w:val="007547D8"/>
    <w:rsid w:val="0075495D"/>
    <w:rsid w:val="00754D70"/>
    <w:rsid w:val="00755265"/>
    <w:rsid w:val="0075542A"/>
    <w:rsid w:val="0075689F"/>
    <w:rsid w:val="00756B43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1DC5"/>
    <w:rsid w:val="007628B2"/>
    <w:rsid w:val="0076290A"/>
    <w:rsid w:val="00762917"/>
    <w:rsid w:val="00763383"/>
    <w:rsid w:val="0076449E"/>
    <w:rsid w:val="00765B62"/>
    <w:rsid w:val="0076717A"/>
    <w:rsid w:val="00770308"/>
    <w:rsid w:val="00770480"/>
    <w:rsid w:val="00770512"/>
    <w:rsid w:val="00770777"/>
    <w:rsid w:val="0077099F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C3D"/>
    <w:rsid w:val="00775D48"/>
    <w:rsid w:val="0077687A"/>
    <w:rsid w:val="00776CE5"/>
    <w:rsid w:val="00777237"/>
    <w:rsid w:val="00777F50"/>
    <w:rsid w:val="007803D1"/>
    <w:rsid w:val="007803E5"/>
    <w:rsid w:val="00780DC3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551E"/>
    <w:rsid w:val="00787301"/>
    <w:rsid w:val="007873AE"/>
    <w:rsid w:val="00790148"/>
    <w:rsid w:val="00790A3F"/>
    <w:rsid w:val="00790BFE"/>
    <w:rsid w:val="00791147"/>
    <w:rsid w:val="0079303C"/>
    <w:rsid w:val="00794B7B"/>
    <w:rsid w:val="0079519D"/>
    <w:rsid w:val="0079570E"/>
    <w:rsid w:val="007957EC"/>
    <w:rsid w:val="007959CE"/>
    <w:rsid w:val="00795F53"/>
    <w:rsid w:val="0079608B"/>
    <w:rsid w:val="007965B7"/>
    <w:rsid w:val="007968E6"/>
    <w:rsid w:val="00796BFA"/>
    <w:rsid w:val="00796CF0"/>
    <w:rsid w:val="00796D3C"/>
    <w:rsid w:val="00797BF5"/>
    <w:rsid w:val="007A07E5"/>
    <w:rsid w:val="007A0952"/>
    <w:rsid w:val="007A0D79"/>
    <w:rsid w:val="007A1711"/>
    <w:rsid w:val="007A174E"/>
    <w:rsid w:val="007A1CF1"/>
    <w:rsid w:val="007A2225"/>
    <w:rsid w:val="007A247E"/>
    <w:rsid w:val="007A2960"/>
    <w:rsid w:val="007A2A31"/>
    <w:rsid w:val="007A411E"/>
    <w:rsid w:val="007A43F6"/>
    <w:rsid w:val="007A453A"/>
    <w:rsid w:val="007A5761"/>
    <w:rsid w:val="007A59FE"/>
    <w:rsid w:val="007A5A95"/>
    <w:rsid w:val="007A5C62"/>
    <w:rsid w:val="007A65F1"/>
    <w:rsid w:val="007A6834"/>
    <w:rsid w:val="007A6E27"/>
    <w:rsid w:val="007AA78A"/>
    <w:rsid w:val="007B1273"/>
    <w:rsid w:val="007B2437"/>
    <w:rsid w:val="007B2AFD"/>
    <w:rsid w:val="007B3C46"/>
    <w:rsid w:val="007B43F1"/>
    <w:rsid w:val="007B4FFD"/>
    <w:rsid w:val="007B5FEB"/>
    <w:rsid w:val="007B6578"/>
    <w:rsid w:val="007B6C6E"/>
    <w:rsid w:val="007B6F49"/>
    <w:rsid w:val="007C09AA"/>
    <w:rsid w:val="007C0B0A"/>
    <w:rsid w:val="007C13E4"/>
    <w:rsid w:val="007C20AA"/>
    <w:rsid w:val="007C2780"/>
    <w:rsid w:val="007C2A6D"/>
    <w:rsid w:val="007C32F0"/>
    <w:rsid w:val="007C3661"/>
    <w:rsid w:val="007C39CC"/>
    <w:rsid w:val="007C3D8A"/>
    <w:rsid w:val="007C4583"/>
    <w:rsid w:val="007C4763"/>
    <w:rsid w:val="007C5625"/>
    <w:rsid w:val="007C567A"/>
    <w:rsid w:val="007C5FDF"/>
    <w:rsid w:val="007C6AED"/>
    <w:rsid w:val="007D126E"/>
    <w:rsid w:val="007D196B"/>
    <w:rsid w:val="007D1BDC"/>
    <w:rsid w:val="007D1FA1"/>
    <w:rsid w:val="007D24FB"/>
    <w:rsid w:val="007D2A14"/>
    <w:rsid w:val="007D2ADF"/>
    <w:rsid w:val="007D2F07"/>
    <w:rsid w:val="007D3099"/>
    <w:rsid w:val="007D333E"/>
    <w:rsid w:val="007D5388"/>
    <w:rsid w:val="007D6673"/>
    <w:rsid w:val="007D6CD8"/>
    <w:rsid w:val="007D6ED0"/>
    <w:rsid w:val="007D77E5"/>
    <w:rsid w:val="007E05B7"/>
    <w:rsid w:val="007E10BB"/>
    <w:rsid w:val="007E1DDA"/>
    <w:rsid w:val="007E229E"/>
    <w:rsid w:val="007E233E"/>
    <w:rsid w:val="007E2C3A"/>
    <w:rsid w:val="007E3648"/>
    <w:rsid w:val="007E4736"/>
    <w:rsid w:val="007E4E05"/>
    <w:rsid w:val="007E5408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1D4C"/>
    <w:rsid w:val="007F2800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800600"/>
    <w:rsid w:val="00800ACA"/>
    <w:rsid w:val="00800F33"/>
    <w:rsid w:val="00800FF7"/>
    <w:rsid w:val="00801251"/>
    <w:rsid w:val="008014AE"/>
    <w:rsid w:val="008016FC"/>
    <w:rsid w:val="0080203E"/>
    <w:rsid w:val="00803202"/>
    <w:rsid w:val="008036E9"/>
    <w:rsid w:val="00803E92"/>
    <w:rsid w:val="0080432B"/>
    <w:rsid w:val="00804386"/>
    <w:rsid w:val="0080474C"/>
    <w:rsid w:val="00804886"/>
    <w:rsid w:val="00804C91"/>
    <w:rsid w:val="00805467"/>
    <w:rsid w:val="00806174"/>
    <w:rsid w:val="008069AF"/>
    <w:rsid w:val="00806BAD"/>
    <w:rsid w:val="0080763E"/>
    <w:rsid w:val="0080780E"/>
    <w:rsid w:val="00810A31"/>
    <w:rsid w:val="00810FFE"/>
    <w:rsid w:val="008112F4"/>
    <w:rsid w:val="00812357"/>
    <w:rsid w:val="00812E8E"/>
    <w:rsid w:val="00814FAA"/>
    <w:rsid w:val="00815366"/>
    <w:rsid w:val="008155F5"/>
    <w:rsid w:val="00815E55"/>
    <w:rsid w:val="00816D5D"/>
    <w:rsid w:val="008176AC"/>
    <w:rsid w:val="00817FCB"/>
    <w:rsid w:val="008205AB"/>
    <w:rsid w:val="008206EE"/>
    <w:rsid w:val="008206FD"/>
    <w:rsid w:val="00820DE0"/>
    <w:rsid w:val="00820FEB"/>
    <w:rsid w:val="008218E4"/>
    <w:rsid w:val="00821C8B"/>
    <w:rsid w:val="00821CE1"/>
    <w:rsid w:val="008220AA"/>
    <w:rsid w:val="008220BB"/>
    <w:rsid w:val="00822283"/>
    <w:rsid w:val="008227C1"/>
    <w:rsid w:val="00822B30"/>
    <w:rsid w:val="00822CFE"/>
    <w:rsid w:val="0082368B"/>
    <w:rsid w:val="00823884"/>
    <w:rsid w:val="00823A14"/>
    <w:rsid w:val="00823A88"/>
    <w:rsid w:val="00823ACD"/>
    <w:rsid w:val="0082425D"/>
    <w:rsid w:val="0082457F"/>
    <w:rsid w:val="008249A5"/>
    <w:rsid w:val="008252C9"/>
    <w:rsid w:val="008256C6"/>
    <w:rsid w:val="00826348"/>
    <w:rsid w:val="00826386"/>
    <w:rsid w:val="00826387"/>
    <w:rsid w:val="008265A1"/>
    <w:rsid w:val="00826C54"/>
    <w:rsid w:val="00827316"/>
    <w:rsid w:val="00827C92"/>
    <w:rsid w:val="00830C8D"/>
    <w:rsid w:val="00830F38"/>
    <w:rsid w:val="008310D8"/>
    <w:rsid w:val="00831548"/>
    <w:rsid w:val="008317FF"/>
    <w:rsid w:val="00834AD7"/>
    <w:rsid w:val="0083520D"/>
    <w:rsid w:val="0083523E"/>
    <w:rsid w:val="008352C7"/>
    <w:rsid w:val="008354C9"/>
    <w:rsid w:val="00836153"/>
    <w:rsid w:val="00836A29"/>
    <w:rsid w:val="00837C7D"/>
    <w:rsid w:val="0084020E"/>
    <w:rsid w:val="00840522"/>
    <w:rsid w:val="00840A63"/>
    <w:rsid w:val="00840EC5"/>
    <w:rsid w:val="00840F59"/>
    <w:rsid w:val="00841F8C"/>
    <w:rsid w:val="00842797"/>
    <w:rsid w:val="00842D65"/>
    <w:rsid w:val="00843114"/>
    <w:rsid w:val="008438E6"/>
    <w:rsid w:val="00843EC1"/>
    <w:rsid w:val="00844417"/>
    <w:rsid w:val="00844446"/>
    <w:rsid w:val="00844BDC"/>
    <w:rsid w:val="008458D4"/>
    <w:rsid w:val="0084593F"/>
    <w:rsid w:val="00845A09"/>
    <w:rsid w:val="00845D0D"/>
    <w:rsid w:val="008461EE"/>
    <w:rsid w:val="0084699E"/>
    <w:rsid w:val="00847350"/>
    <w:rsid w:val="0084745D"/>
    <w:rsid w:val="00850339"/>
    <w:rsid w:val="008507C3"/>
    <w:rsid w:val="008509DF"/>
    <w:rsid w:val="00850B11"/>
    <w:rsid w:val="00851328"/>
    <w:rsid w:val="0085165D"/>
    <w:rsid w:val="00851F20"/>
    <w:rsid w:val="00852AFA"/>
    <w:rsid w:val="0085309B"/>
    <w:rsid w:val="00853408"/>
    <w:rsid w:val="00853490"/>
    <w:rsid w:val="00853889"/>
    <w:rsid w:val="00853EDA"/>
    <w:rsid w:val="008545BC"/>
    <w:rsid w:val="008549A9"/>
    <w:rsid w:val="00855287"/>
    <w:rsid w:val="0085555A"/>
    <w:rsid w:val="00855AE3"/>
    <w:rsid w:val="00855D4A"/>
    <w:rsid w:val="00855FD1"/>
    <w:rsid w:val="008568E1"/>
    <w:rsid w:val="00856926"/>
    <w:rsid w:val="00857167"/>
    <w:rsid w:val="0085750C"/>
    <w:rsid w:val="00860262"/>
    <w:rsid w:val="00860927"/>
    <w:rsid w:val="00861081"/>
    <w:rsid w:val="00861138"/>
    <w:rsid w:val="00861722"/>
    <w:rsid w:val="008617AB"/>
    <w:rsid w:val="00861B01"/>
    <w:rsid w:val="00861CCD"/>
    <w:rsid w:val="00862D9A"/>
    <w:rsid w:val="00863D87"/>
    <w:rsid w:val="00864FB1"/>
    <w:rsid w:val="00865066"/>
    <w:rsid w:val="008657E0"/>
    <w:rsid w:val="00865A76"/>
    <w:rsid w:val="00865FB4"/>
    <w:rsid w:val="00866758"/>
    <w:rsid w:val="0086712A"/>
    <w:rsid w:val="00867E30"/>
    <w:rsid w:val="00870072"/>
    <w:rsid w:val="00870D55"/>
    <w:rsid w:val="008710B0"/>
    <w:rsid w:val="008711AF"/>
    <w:rsid w:val="0087214D"/>
    <w:rsid w:val="00873856"/>
    <w:rsid w:val="00873EB6"/>
    <w:rsid w:val="00874785"/>
    <w:rsid w:val="008748AA"/>
    <w:rsid w:val="00874AF5"/>
    <w:rsid w:val="00875798"/>
    <w:rsid w:val="00875CCF"/>
    <w:rsid w:val="00876410"/>
    <w:rsid w:val="00876A1E"/>
    <w:rsid w:val="008772B4"/>
    <w:rsid w:val="0087797C"/>
    <w:rsid w:val="00877ADA"/>
    <w:rsid w:val="008803ED"/>
    <w:rsid w:val="00880C33"/>
    <w:rsid w:val="008816ED"/>
    <w:rsid w:val="00883607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2AB"/>
    <w:rsid w:val="00887722"/>
    <w:rsid w:val="00887815"/>
    <w:rsid w:val="00890233"/>
    <w:rsid w:val="00890D76"/>
    <w:rsid w:val="008911F2"/>
    <w:rsid w:val="00891317"/>
    <w:rsid w:val="008915B4"/>
    <w:rsid w:val="008920C2"/>
    <w:rsid w:val="00892CB2"/>
    <w:rsid w:val="00892D5A"/>
    <w:rsid w:val="0089366F"/>
    <w:rsid w:val="00893D4C"/>
    <w:rsid w:val="00894031"/>
    <w:rsid w:val="00894736"/>
    <w:rsid w:val="008948FC"/>
    <w:rsid w:val="00894A47"/>
    <w:rsid w:val="008952E3"/>
    <w:rsid w:val="008957FD"/>
    <w:rsid w:val="00896C1E"/>
    <w:rsid w:val="008975A7"/>
    <w:rsid w:val="008A07B9"/>
    <w:rsid w:val="008A0C0B"/>
    <w:rsid w:val="008A155D"/>
    <w:rsid w:val="008A26DA"/>
    <w:rsid w:val="008A29CB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0768"/>
    <w:rsid w:val="008B14CE"/>
    <w:rsid w:val="008B1CDA"/>
    <w:rsid w:val="008B1FF1"/>
    <w:rsid w:val="008B1FFA"/>
    <w:rsid w:val="008B24CA"/>
    <w:rsid w:val="008B2B56"/>
    <w:rsid w:val="008B2B75"/>
    <w:rsid w:val="008B2D2E"/>
    <w:rsid w:val="008B2FC3"/>
    <w:rsid w:val="008B307F"/>
    <w:rsid w:val="008B32AF"/>
    <w:rsid w:val="008B353D"/>
    <w:rsid w:val="008B3763"/>
    <w:rsid w:val="008B3793"/>
    <w:rsid w:val="008B3B92"/>
    <w:rsid w:val="008B3D0E"/>
    <w:rsid w:val="008B3E48"/>
    <w:rsid w:val="008B45A2"/>
    <w:rsid w:val="008B463F"/>
    <w:rsid w:val="008B4943"/>
    <w:rsid w:val="008B499E"/>
    <w:rsid w:val="008B5108"/>
    <w:rsid w:val="008B5321"/>
    <w:rsid w:val="008B7AEE"/>
    <w:rsid w:val="008C02CA"/>
    <w:rsid w:val="008C0349"/>
    <w:rsid w:val="008C0516"/>
    <w:rsid w:val="008C0B49"/>
    <w:rsid w:val="008C2908"/>
    <w:rsid w:val="008C2B06"/>
    <w:rsid w:val="008C3802"/>
    <w:rsid w:val="008C529A"/>
    <w:rsid w:val="008C57C7"/>
    <w:rsid w:val="008C5841"/>
    <w:rsid w:val="008C5CDA"/>
    <w:rsid w:val="008C5F57"/>
    <w:rsid w:val="008C63BD"/>
    <w:rsid w:val="008C6C03"/>
    <w:rsid w:val="008C6C7D"/>
    <w:rsid w:val="008C74E6"/>
    <w:rsid w:val="008D227C"/>
    <w:rsid w:val="008D256B"/>
    <w:rsid w:val="008D26FF"/>
    <w:rsid w:val="008D3204"/>
    <w:rsid w:val="008D38F8"/>
    <w:rsid w:val="008D3F0B"/>
    <w:rsid w:val="008D45B0"/>
    <w:rsid w:val="008D4A89"/>
    <w:rsid w:val="008D4E30"/>
    <w:rsid w:val="008D525F"/>
    <w:rsid w:val="008D5292"/>
    <w:rsid w:val="008D545A"/>
    <w:rsid w:val="008D563F"/>
    <w:rsid w:val="008D5C2D"/>
    <w:rsid w:val="008D648B"/>
    <w:rsid w:val="008D6BA2"/>
    <w:rsid w:val="008D7332"/>
    <w:rsid w:val="008D783B"/>
    <w:rsid w:val="008E0028"/>
    <w:rsid w:val="008E10F8"/>
    <w:rsid w:val="008E14DC"/>
    <w:rsid w:val="008E1FFB"/>
    <w:rsid w:val="008E2A49"/>
    <w:rsid w:val="008E30F3"/>
    <w:rsid w:val="008E318B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687"/>
    <w:rsid w:val="008F0E56"/>
    <w:rsid w:val="008F0FE0"/>
    <w:rsid w:val="008F2FDA"/>
    <w:rsid w:val="008F4E24"/>
    <w:rsid w:val="008F54EF"/>
    <w:rsid w:val="008F6020"/>
    <w:rsid w:val="008F7374"/>
    <w:rsid w:val="008F7E16"/>
    <w:rsid w:val="00900019"/>
    <w:rsid w:val="00900431"/>
    <w:rsid w:val="00900982"/>
    <w:rsid w:val="00900E7E"/>
    <w:rsid w:val="0090167E"/>
    <w:rsid w:val="00902C6A"/>
    <w:rsid w:val="00902D60"/>
    <w:rsid w:val="0090370B"/>
    <w:rsid w:val="00904360"/>
    <w:rsid w:val="00904679"/>
    <w:rsid w:val="00905708"/>
    <w:rsid w:val="00905E4C"/>
    <w:rsid w:val="0090649D"/>
    <w:rsid w:val="009066FC"/>
    <w:rsid w:val="00907693"/>
    <w:rsid w:val="00910416"/>
    <w:rsid w:val="0091041D"/>
    <w:rsid w:val="0091107B"/>
    <w:rsid w:val="0091145F"/>
    <w:rsid w:val="0091148F"/>
    <w:rsid w:val="009127D2"/>
    <w:rsid w:val="00912E36"/>
    <w:rsid w:val="009131AE"/>
    <w:rsid w:val="00913527"/>
    <w:rsid w:val="00913902"/>
    <w:rsid w:val="009142BC"/>
    <w:rsid w:val="009145F9"/>
    <w:rsid w:val="00914A2F"/>
    <w:rsid w:val="00914A86"/>
    <w:rsid w:val="00914CB6"/>
    <w:rsid w:val="00914F3E"/>
    <w:rsid w:val="00915550"/>
    <w:rsid w:val="00915D6F"/>
    <w:rsid w:val="0091676B"/>
    <w:rsid w:val="00916A3A"/>
    <w:rsid w:val="0091703F"/>
    <w:rsid w:val="009170EE"/>
    <w:rsid w:val="009179A6"/>
    <w:rsid w:val="00917BAD"/>
    <w:rsid w:val="00920458"/>
    <w:rsid w:val="009204F5"/>
    <w:rsid w:val="00920E49"/>
    <w:rsid w:val="00920FF1"/>
    <w:rsid w:val="00921044"/>
    <w:rsid w:val="00922565"/>
    <w:rsid w:val="00922922"/>
    <w:rsid w:val="00923633"/>
    <w:rsid w:val="00923E3C"/>
    <w:rsid w:val="00924386"/>
    <w:rsid w:val="00924A6D"/>
    <w:rsid w:val="0092535F"/>
    <w:rsid w:val="00925511"/>
    <w:rsid w:val="0092592F"/>
    <w:rsid w:val="00925F04"/>
    <w:rsid w:val="00926AEE"/>
    <w:rsid w:val="0092700E"/>
    <w:rsid w:val="00927606"/>
    <w:rsid w:val="009300F1"/>
    <w:rsid w:val="0093029C"/>
    <w:rsid w:val="00930575"/>
    <w:rsid w:val="009311C3"/>
    <w:rsid w:val="009312B9"/>
    <w:rsid w:val="009316AB"/>
    <w:rsid w:val="00931A35"/>
    <w:rsid w:val="00931A6D"/>
    <w:rsid w:val="00933314"/>
    <w:rsid w:val="009333A7"/>
    <w:rsid w:val="00934FE1"/>
    <w:rsid w:val="00935C4E"/>
    <w:rsid w:val="00936C62"/>
    <w:rsid w:val="00936EC5"/>
    <w:rsid w:val="00936F4D"/>
    <w:rsid w:val="0093756E"/>
    <w:rsid w:val="00941806"/>
    <w:rsid w:val="00941824"/>
    <w:rsid w:val="0094212A"/>
    <w:rsid w:val="009423FD"/>
    <w:rsid w:val="009429A4"/>
    <w:rsid w:val="00943675"/>
    <w:rsid w:val="009439A1"/>
    <w:rsid w:val="009444BE"/>
    <w:rsid w:val="00944908"/>
    <w:rsid w:val="00944B84"/>
    <w:rsid w:val="00945B59"/>
    <w:rsid w:val="009461F8"/>
    <w:rsid w:val="00946412"/>
    <w:rsid w:val="009465AB"/>
    <w:rsid w:val="00946801"/>
    <w:rsid w:val="00946CA7"/>
    <w:rsid w:val="009477E2"/>
    <w:rsid w:val="00950CE2"/>
    <w:rsid w:val="00952909"/>
    <w:rsid w:val="00953846"/>
    <w:rsid w:val="009543C0"/>
    <w:rsid w:val="00954DB7"/>
    <w:rsid w:val="00955525"/>
    <w:rsid w:val="00956A07"/>
    <w:rsid w:val="00956AC8"/>
    <w:rsid w:val="00957CB2"/>
    <w:rsid w:val="00960B19"/>
    <w:rsid w:val="00960C97"/>
    <w:rsid w:val="009626CD"/>
    <w:rsid w:val="00962B05"/>
    <w:rsid w:val="00963135"/>
    <w:rsid w:val="009631D6"/>
    <w:rsid w:val="009634FD"/>
    <w:rsid w:val="0096362A"/>
    <w:rsid w:val="009637E6"/>
    <w:rsid w:val="009645CF"/>
    <w:rsid w:val="00964799"/>
    <w:rsid w:val="00965323"/>
    <w:rsid w:val="00966DB2"/>
    <w:rsid w:val="009670B9"/>
    <w:rsid w:val="00967B8E"/>
    <w:rsid w:val="00970C64"/>
    <w:rsid w:val="009718A0"/>
    <w:rsid w:val="00971BCE"/>
    <w:rsid w:val="0097241F"/>
    <w:rsid w:val="009737AF"/>
    <w:rsid w:val="00973C62"/>
    <w:rsid w:val="00974A71"/>
    <w:rsid w:val="00975234"/>
    <w:rsid w:val="00975450"/>
    <w:rsid w:val="00975837"/>
    <w:rsid w:val="009759FE"/>
    <w:rsid w:val="0097664B"/>
    <w:rsid w:val="0097691E"/>
    <w:rsid w:val="00977059"/>
    <w:rsid w:val="009778B0"/>
    <w:rsid w:val="00977B5C"/>
    <w:rsid w:val="00977E1A"/>
    <w:rsid w:val="009801B4"/>
    <w:rsid w:val="00980420"/>
    <w:rsid w:val="009805A2"/>
    <w:rsid w:val="00980B59"/>
    <w:rsid w:val="00980BDB"/>
    <w:rsid w:val="00981154"/>
    <w:rsid w:val="00985521"/>
    <w:rsid w:val="009856CF"/>
    <w:rsid w:val="0098620C"/>
    <w:rsid w:val="00986722"/>
    <w:rsid w:val="00986728"/>
    <w:rsid w:val="00986799"/>
    <w:rsid w:val="00986E05"/>
    <w:rsid w:val="0098734A"/>
    <w:rsid w:val="0098779F"/>
    <w:rsid w:val="00987B3A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1EC"/>
    <w:rsid w:val="00993A68"/>
    <w:rsid w:val="00995162"/>
    <w:rsid w:val="00995CDB"/>
    <w:rsid w:val="00996AFB"/>
    <w:rsid w:val="00997264"/>
    <w:rsid w:val="009A0038"/>
    <w:rsid w:val="009A0348"/>
    <w:rsid w:val="009A0456"/>
    <w:rsid w:val="009A0972"/>
    <w:rsid w:val="009A1123"/>
    <w:rsid w:val="009A26C0"/>
    <w:rsid w:val="009A2BF2"/>
    <w:rsid w:val="009A33E9"/>
    <w:rsid w:val="009A3D9A"/>
    <w:rsid w:val="009A4528"/>
    <w:rsid w:val="009A522A"/>
    <w:rsid w:val="009A5B6B"/>
    <w:rsid w:val="009A62CE"/>
    <w:rsid w:val="009A7290"/>
    <w:rsid w:val="009A7CA0"/>
    <w:rsid w:val="009B03F8"/>
    <w:rsid w:val="009B03FD"/>
    <w:rsid w:val="009B05BB"/>
    <w:rsid w:val="009B0F57"/>
    <w:rsid w:val="009B12DF"/>
    <w:rsid w:val="009B12F1"/>
    <w:rsid w:val="009B175B"/>
    <w:rsid w:val="009B19D0"/>
    <w:rsid w:val="009B1B29"/>
    <w:rsid w:val="009B386B"/>
    <w:rsid w:val="009B3BA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B7EBC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1D2B"/>
    <w:rsid w:val="009C2115"/>
    <w:rsid w:val="009C2998"/>
    <w:rsid w:val="009C3051"/>
    <w:rsid w:val="009C3723"/>
    <w:rsid w:val="009C3F59"/>
    <w:rsid w:val="009C3FDF"/>
    <w:rsid w:val="009C4130"/>
    <w:rsid w:val="009C5885"/>
    <w:rsid w:val="009C5BC9"/>
    <w:rsid w:val="009C5E5B"/>
    <w:rsid w:val="009C6723"/>
    <w:rsid w:val="009D00B3"/>
    <w:rsid w:val="009D00B4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2EE7"/>
    <w:rsid w:val="009D30E2"/>
    <w:rsid w:val="009D3D5B"/>
    <w:rsid w:val="009D4DF9"/>
    <w:rsid w:val="009D542E"/>
    <w:rsid w:val="009D549B"/>
    <w:rsid w:val="009D5625"/>
    <w:rsid w:val="009D640A"/>
    <w:rsid w:val="009D7E38"/>
    <w:rsid w:val="009E043D"/>
    <w:rsid w:val="009E0B21"/>
    <w:rsid w:val="009E15E0"/>
    <w:rsid w:val="009E19B7"/>
    <w:rsid w:val="009E1B6D"/>
    <w:rsid w:val="009E237A"/>
    <w:rsid w:val="009E26F0"/>
    <w:rsid w:val="009E2A87"/>
    <w:rsid w:val="009E363D"/>
    <w:rsid w:val="009E36DF"/>
    <w:rsid w:val="009E37B3"/>
    <w:rsid w:val="009E3AB6"/>
    <w:rsid w:val="009E3B12"/>
    <w:rsid w:val="009E3D9E"/>
    <w:rsid w:val="009E4633"/>
    <w:rsid w:val="009E4C97"/>
    <w:rsid w:val="009E5F6E"/>
    <w:rsid w:val="009E5F8B"/>
    <w:rsid w:val="009E60B5"/>
    <w:rsid w:val="009E642A"/>
    <w:rsid w:val="009E71F0"/>
    <w:rsid w:val="009E7D6F"/>
    <w:rsid w:val="009E7EAD"/>
    <w:rsid w:val="009E7F94"/>
    <w:rsid w:val="009F0906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9FB"/>
    <w:rsid w:val="009F5D46"/>
    <w:rsid w:val="009F62FE"/>
    <w:rsid w:val="009F6BF1"/>
    <w:rsid w:val="009F7026"/>
    <w:rsid w:val="009F7629"/>
    <w:rsid w:val="009F7745"/>
    <w:rsid w:val="009F7C23"/>
    <w:rsid w:val="00A00243"/>
    <w:rsid w:val="00A0034C"/>
    <w:rsid w:val="00A007D5"/>
    <w:rsid w:val="00A00CC6"/>
    <w:rsid w:val="00A03146"/>
    <w:rsid w:val="00A03BFA"/>
    <w:rsid w:val="00A04BB2"/>
    <w:rsid w:val="00A04E3D"/>
    <w:rsid w:val="00A0504C"/>
    <w:rsid w:val="00A0545D"/>
    <w:rsid w:val="00A05619"/>
    <w:rsid w:val="00A06BA4"/>
    <w:rsid w:val="00A06C8A"/>
    <w:rsid w:val="00A078F3"/>
    <w:rsid w:val="00A11C09"/>
    <w:rsid w:val="00A11F18"/>
    <w:rsid w:val="00A11FEF"/>
    <w:rsid w:val="00A12121"/>
    <w:rsid w:val="00A12857"/>
    <w:rsid w:val="00A12C19"/>
    <w:rsid w:val="00A12CC3"/>
    <w:rsid w:val="00A12F3C"/>
    <w:rsid w:val="00A12FC7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087"/>
    <w:rsid w:val="00A20D4B"/>
    <w:rsid w:val="00A21299"/>
    <w:rsid w:val="00A21641"/>
    <w:rsid w:val="00A231A3"/>
    <w:rsid w:val="00A23460"/>
    <w:rsid w:val="00A23BBA"/>
    <w:rsid w:val="00A24241"/>
    <w:rsid w:val="00A24261"/>
    <w:rsid w:val="00A2440E"/>
    <w:rsid w:val="00A24A77"/>
    <w:rsid w:val="00A24E18"/>
    <w:rsid w:val="00A2669F"/>
    <w:rsid w:val="00A26CCA"/>
    <w:rsid w:val="00A27853"/>
    <w:rsid w:val="00A2786D"/>
    <w:rsid w:val="00A3013C"/>
    <w:rsid w:val="00A302E9"/>
    <w:rsid w:val="00A30373"/>
    <w:rsid w:val="00A303F2"/>
    <w:rsid w:val="00A31779"/>
    <w:rsid w:val="00A31BB5"/>
    <w:rsid w:val="00A32451"/>
    <w:rsid w:val="00A32F25"/>
    <w:rsid w:val="00A33825"/>
    <w:rsid w:val="00A34114"/>
    <w:rsid w:val="00A34897"/>
    <w:rsid w:val="00A34A32"/>
    <w:rsid w:val="00A34EB9"/>
    <w:rsid w:val="00A35548"/>
    <w:rsid w:val="00A36E84"/>
    <w:rsid w:val="00A370AC"/>
    <w:rsid w:val="00A376D0"/>
    <w:rsid w:val="00A3787C"/>
    <w:rsid w:val="00A407CE"/>
    <w:rsid w:val="00A409F8"/>
    <w:rsid w:val="00A40EF3"/>
    <w:rsid w:val="00A41606"/>
    <w:rsid w:val="00A4216D"/>
    <w:rsid w:val="00A42760"/>
    <w:rsid w:val="00A42B53"/>
    <w:rsid w:val="00A4352E"/>
    <w:rsid w:val="00A4399A"/>
    <w:rsid w:val="00A43FA8"/>
    <w:rsid w:val="00A45731"/>
    <w:rsid w:val="00A45B9E"/>
    <w:rsid w:val="00A45E43"/>
    <w:rsid w:val="00A46C56"/>
    <w:rsid w:val="00A46CC2"/>
    <w:rsid w:val="00A47421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14B8"/>
    <w:rsid w:val="00A52178"/>
    <w:rsid w:val="00A52994"/>
    <w:rsid w:val="00A532B4"/>
    <w:rsid w:val="00A5337A"/>
    <w:rsid w:val="00A53656"/>
    <w:rsid w:val="00A5372A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A6B"/>
    <w:rsid w:val="00A61CDF"/>
    <w:rsid w:val="00A62571"/>
    <w:rsid w:val="00A628DB"/>
    <w:rsid w:val="00A62BAF"/>
    <w:rsid w:val="00A62D3D"/>
    <w:rsid w:val="00A63140"/>
    <w:rsid w:val="00A63695"/>
    <w:rsid w:val="00A63947"/>
    <w:rsid w:val="00A64121"/>
    <w:rsid w:val="00A655DA"/>
    <w:rsid w:val="00A65A55"/>
    <w:rsid w:val="00A66DE4"/>
    <w:rsid w:val="00A66FFB"/>
    <w:rsid w:val="00A67D69"/>
    <w:rsid w:val="00A67EB5"/>
    <w:rsid w:val="00A707C7"/>
    <w:rsid w:val="00A7122A"/>
    <w:rsid w:val="00A71433"/>
    <w:rsid w:val="00A71979"/>
    <w:rsid w:val="00A7205E"/>
    <w:rsid w:val="00A72330"/>
    <w:rsid w:val="00A72405"/>
    <w:rsid w:val="00A72A4A"/>
    <w:rsid w:val="00A72B70"/>
    <w:rsid w:val="00A73124"/>
    <w:rsid w:val="00A732B5"/>
    <w:rsid w:val="00A7346C"/>
    <w:rsid w:val="00A73663"/>
    <w:rsid w:val="00A738B3"/>
    <w:rsid w:val="00A73C29"/>
    <w:rsid w:val="00A73EB8"/>
    <w:rsid w:val="00A7448F"/>
    <w:rsid w:val="00A74521"/>
    <w:rsid w:val="00A746FD"/>
    <w:rsid w:val="00A747F8"/>
    <w:rsid w:val="00A74B3E"/>
    <w:rsid w:val="00A74E27"/>
    <w:rsid w:val="00A754D0"/>
    <w:rsid w:val="00A757CD"/>
    <w:rsid w:val="00A75B32"/>
    <w:rsid w:val="00A76007"/>
    <w:rsid w:val="00A7739B"/>
    <w:rsid w:val="00A807A1"/>
    <w:rsid w:val="00A82ACE"/>
    <w:rsid w:val="00A82C6F"/>
    <w:rsid w:val="00A83009"/>
    <w:rsid w:val="00A840F7"/>
    <w:rsid w:val="00A843FB"/>
    <w:rsid w:val="00A8477F"/>
    <w:rsid w:val="00A84895"/>
    <w:rsid w:val="00A84F62"/>
    <w:rsid w:val="00A853E1"/>
    <w:rsid w:val="00A85651"/>
    <w:rsid w:val="00A85A97"/>
    <w:rsid w:val="00A85B80"/>
    <w:rsid w:val="00A85EEA"/>
    <w:rsid w:val="00A87A57"/>
    <w:rsid w:val="00A90917"/>
    <w:rsid w:val="00A909BC"/>
    <w:rsid w:val="00A91B9D"/>
    <w:rsid w:val="00A91D53"/>
    <w:rsid w:val="00A9233B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EE0"/>
    <w:rsid w:val="00AB6186"/>
    <w:rsid w:val="00AB63F3"/>
    <w:rsid w:val="00AB77F8"/>
    <w:rsid w:val="00AB7AB5"/>
    <w:rsid w:val="00AB7AC2"/>
    <w:rsid w:val="00AC0C52"/>
    <w:rsid w:val="00AC1342"/>
    <w:rsid w:val="00AC1411"/>
    <w:rsid w:val="00AC1AE8"/>
    <w:rsid w:val="00AC244E"/>
    <w:rsid w:val="00AC24E2"/>
    <w:rsid w:val="00AC2693"/>
    <w:rsid w:val="00AC2DDA"/>
    <w:rsid w:val="00AC3A8C"/>
    <w:rsid w:val="00AC42A5"/>
    <w:rsid w:val="00AC4581"/>
    <w:rsid w:val="00AC463A"/>
    <w:rsid w:val="00AC5866"/>
    <w:rsid w:val="00AC5A31"/>
    <w:rsid w:val="00AC5F62"/>
    <w:rsid w:val="00AC62D6"/>
    <w:rsid w:val="00AC6AE5"/>
    <w:rsid w:val="00AC7CE3"/>
    <w:rsid w:val="00AD0187"/>
    <w:rsid w:val="00AD0203"/>
    <w:rsid w:val="00AD0775"/>
    <w:rsid w:val="00AD1446"/>
    <w:rsid w:val="00AD14FE"/>
    <w:rsid w:val="00AD183C"/>
    <w:rsid w:val="00AD2930"/>
    <w:rsid w:val="00AD32A2"/>
    <w:rsid w:val="00AD3B7C"/>
    <w:rsid w:val="00AD3C9E"/>
    <w:rsid w:val="00AD41B6"/>
    <w:rsid w:val="00AD5314"/>
    <w:rsid w:val="00AD66BE"/>
    <w:rsid w:val="00AD79A9"/>
    <w:rsid w:val="00AE1310"/>
    <w:rsid w:val="00AE1746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B0A"/>
    <w:rsid w:val="00AE4C9D"/>
    <w:rsid w:val="00AE5395"/>
    <w:rsid w:val="00AE55D1"/>
    <w:rsid w:val="00AE5C89"/>
    <w:rsid w:val="00AE5E03"/>
    <w:rsid w:val="00AE6706"/>
    <w:rsid w:val="00AE69EB"/>
    <w:rsid w:val="00AE6C42"/>
    <w:rsid w:val="00AE70B4"/>
    <w:rsid w:val="00AE7698"/>
    <w:rsid w:val="00AF044F"/>
    <w:rsid w:val="00AF1C98"/>
    <w:rsid w:val="00AF1E81"/>
    <w:rsid w:val="00AF1F61"/>
    <w:rsid w:val="00AF284B"/>
    <w:rsid w:val="00AF2930"/>
    <w:rsid w:val="00AF2A46"/>
    <w:rsid w:val="00AF2DC3"/>
    <w:rsid w:val="00AF3916"/>
    <w:rsid w:val="00AF5530"/>
    <w:rsid w:val="00AF5E25"/>
    <w:rsid w:val="00AF60C1"/>
    <w:rsid w:val="00AF6494"/>
    <w:rsid w:val="00AF67D0"/>
    <w:rsid w:val="00AF6CF9"/>
    <w:rsid w:val="00AF6FCD"/>
    <w:rsid w:val="00AF78F5"/>
    <w:rsid w:val="00AF7DC3"/>
    <w:rsid w:val="00B0010C"/>
    <w:rsid w:val="00B00841"/>
    <w:rsid w:val="00B01A47"/>
    <w:rsid w:val="00B02034"/>
    <w:rsid w:val="00B02070"/>
    <w:rsid w:val="00B02BF8"/>
    <w:rsid w:val="00B03A95"/>
    <w:rsid w:val="00B0417C"/>
    <w:rsid w:val="00B043F9"/>
    <w:rsid w:val="00B0464B"/>
    <w:rsid w:val="00B055C4"/>
    <w:rsid w:val="00B05B8D"/>
    <w:rsid w:val="00B07074"/>
    <w:rsid w:val="00B0731D"/>
    <w:rsid w:val="00B078EC"/>
    <w:rsid w:val="00B10598"/>
    <w:rsid w:val="00B1062B"/>
    <w:rsid w:val="00B10E2F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1748"/>
    <w:rsid w:val="00B218E7"/>
    <w:rsid w:val="00B219E8"/>
    <w:rsid w:val="00B22181"/>
    <w:rsid w:val="00B22E9C"/>
    <w:rsid w:val="00B23D60"/>
    <w:rsid w:val="00B2519D"/>
    <w:rsid w:val="00B254E4"/>
    <w:rsid w:val="00B25516"/>
    <w:rsid w:val="00B25E4D"/>
    <w:rsid w:val="00B261DD"/>
    <w:rsid w:val="00B262D4"/>
    <w:rsid w:val="00B26597"/>
    <w:rsid w:val="00B2752D"/>
    <w:rsid w:val="00B276FC"/>
    <w:rsid w:val="00B277AD"/>
    <w:rsid w:val="00B303AA"/>
    <w:rsid w:val="00B3088E"/>
    <w:rsid w:val="00B30CFE"/>
    <w:rsid w:val="00B30FDA"/>
    <w:rsid w:val="00B31353"/>
    <w:rsid w:val="00B31A72"/>
    <w:rsid w:val="00B33323"/>
    <w:rsid w:val="00B34F3B"/>
    <w:rsid w:val="00B35543"/>
    <w:rsid w:val="00B35EC2"/>
    <w:rsid w:val="00B36B4B"/>
    <w:rsid w:val="00B36C7A"/>
    <w:rsid w:val="00B3736C"/>
    <w:rsid w:val="00B401D6"/>
    <w:rsid w:val="00B41024"/>
    <w:rsid w:val="00B413B3"/>
    <w:rsid w:val="00B41F34"/>
    <w:rsid w:val="00B422C2"/>
    <w:rsid w:val="00B42716"/>
    <w:rsid w:val="00B42AB0"/>
    <w:rsid w:val="00B44254"/>
    <w:rsid w:val="00B446E8"/>
    <w:rsid w:val="00B44B99"/>
    <w:rsid w:val="00B45096"/>
    <w:rsid w:val="00B4521E"/>
    <w:rsid w:val="00B468D0"/>
    <w:rsid w:val="00B46946"/>
    <w:rsid w:val="00B47140"/>
    <w:rsid w:val="00B47811"/>
    <w:rsid w:val="00B50162"/>
    <w:rsid w:val="00B50165"/>
    <w:rsid w:val="00B514BF"/>
    <w:rsid w:val="00B51762"/>
    <w:rsid w:val="00B518D7"/>
    <w:rsid w:val="00B52CAA"/>
    <w:rsid w:val="00B53867"/>
    <w:rsid w:val="00B53AA3"/>
    <w:rsid w:val="00B53CD1"/>
    <w:rsid w:val="00B53FB8"/>
    <w:rsid w:val="00B54100"/>
    <w:rsid w:val="00B55233"/>
    <w:rsid w:val="00B553A1"/>
    <w:rsid w:val="00B55774"/>
    <w:rsid w:val="00B559E3"/>
    <w:rsid w:val="00B564A6"/>
    <w:rsid w:val="00B56C6C"/>
    <w:rsid w:val="00B57468"/>
    <w:rsid w:val="00B57592"/>
    <w:rsid w:val="00B57BF4"/>
    <w:rsid w:val="00B608B6"/>
    <w:rsid w:val="00B60D4C"/>
    <w:rsid w:val="00B60E92"/>
    <w:rsid w:val="00B60EA4"/>
    <w:rsid w:val="00B60EF9"/>
    <w:rsid w:val="00B61CDA"/>
    <w:rsid w:val="00B61D8D"/>
    <w:rsid w:val="00B625A7"/>
    <w:rsid w:val="00B629EE"/>
    <w:rsid w:val="00B63C65"/>
    <w:rsid w:val="00B64981"/>
    <w:rsid w:val="00B64C1A"/>
    <w:rsid w:val="00B658BC"/>
    <w:rsid w:val="00B66315"/>
    <w:rsid w:val="00B6635C"/>
    <w:rsid w:val="00B66462"/>
    <w:rsid w:val="00B67F31"/>
    <w:rsid w:val="00B7022E"/>
    <w:rsid w:val="00B702EA"/>
    <w:rsid w:val="00B7117E"/>
    <w:rsid w:val="00B72931"/>
    <w:rsid w:val="00B73961"/>
    <w:rsid w:val="00B739AF"/>
    <w:rsid w:val="00B73F09"/>
    <w:rsid w:val="00B73FAC"/>
    <w:rsid w:val="00B73FB3"/>
    <w:rsid w:val="00B7425B"/>
    <w:rsid w:val="00B749FE"/>
    <w:rsid w:val="00B75471"/>
    <w:rsid w:val="00B766E6"/>
    <w:rsid w:val="00B76EB9"/>
    <w:rsid w:val="00B772AD"/>
    <w:rsid w:val="00B777F5"/>
    <w:rsid w:val="00B80286"/>
    <w:rsid w:val="00B80880"/>
    <w:rsid w:val="00B80BD7"/>
    <w:rsid w:val="00B811D6"/>
    <w:rsid w:val="00B812EA"/>
    <w:rsid w:val="00B81B6C"/>
    <w:rsid w:val="00B82D10"/>
    <w:rsid w:val="00B82E31"/>
    <w:rsid w:val="00B839CD"/>
    <w:rsid w:val="00B839F0"/>
    <w:rsid w:val="00B83F87"/>
    <w:rsid w:val="00B84980"/>
    <w:rsid w:val="00B85308"/>
    <w:rsid w:val="00B86AD6"/>
    <w:rsid w:val="00B86B58"/>
    <w:rsid w:val="00B86CB2"/>
    <w:rsid w:val="00B87BE7"/>
    <w:rsid w:val="00B9025A"/>
    <w:rsid w:val="00B906B7"/>
    <w:rsid w:val="00B90FA0"/>
    <w:rsid w:val="00B916C6"/>
    <w:rsid w:val="00B91909"/>
    <w:rsid w:val="00B92A2E"/>
    <w:rsid w:val="00B931A9"/>
    <w:rsid w:val="00B93B8D"/>
    <w:rsid w:val="00B93EB1"/>
    <w:rsid w:val="00B93F97"/>
    <w:rsid w:val="00B94499"/>
    <w:rsid w:val="00B94AE9"/>
    <w:rsid w:val="00B94B5E"/>
    <w:rsid w:val="00B94C0E"/>
    <w:rsid w:val="00B95029"/>
    <w:rsid w:val="00B9523E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DB1"/>
    <w:rsid w:val="00BA5403"/>
    <w:rsid w:val="00BA5F85"/>
    <w:rsid w:val="00BA7198"/>
    <w:rsid w:val="00BB0C15"/>
    <w:rsid w:val="00BB117E"/>
    <w:rsid w:val="00BB1202"/>
    <w:rsid w:val="00BB1997"/>
    <w:rsid w:val="00BB25C1"/>
    <w:rsid w:val="00BB27E1"/>
    <w:rsid w:val="00BB2A23"/>
    <w:rsid w:val="00BB2A4C"/>
    <w:rsid w:val="00BB3029"/>
    <w:rsid w:val="00BB317C"/>
    <w:rsid w:val="00BB31AC"/>
    <w:rsid w:val="00BB3634"/>
    <w:rsid w:val="00BB37CD"/>
    <w:rsid w:val="00BB3A85"/>
    <w:rsid w:val="00BB4DE5"/>
    <w:rsid w:val="00BB5451"/>
    <w:rsid w:val="00BB57BE"/>
    <w:rsid w:val="00BB57D0"/>
    <w:rsid w:val="00BB5A80"/>
    <w:rsid w:val="00BB5B18"/>
    <w:rsid w:val="00BB6129"/>
    <w:rsid w:val="00BB644B"/>
    <w:rsid w:val="00BB6C64"/>
    <w:rsid w:val="00BB7298"/>
    <w:rsid w:val="00BB79FA"/>
    <w:rsid w:val="00BB7B13"/>
    <w:rsid w:val="00BB7B9D"/>
    <w:rsid w:val="00BC04FB"/>
    <w:rsid w:val="00BC0ECD"/>
    <w:rsid w:val="00BC0F53"/>
    <w:rsid w:val="00BC0F5C"/>
    <w:rsid w:val="00BC109F"/>
    <w:rsid w:val="00BC2879"/>
    <w:rsid w:val="00BC294F"/>
    <w:rsid w:val="00BC2C8C"/>
    <w:rsid w:val="00BC2F3E"/>
    <w:rsid w:val="00BC4257"/>
    <w:rsid w:val="00BC4311"/>
    <w:rsid w:val="00BC4D16"/>
    <w:rsid w:val="00BC5BC2"/>
    <w:rsid w:val="00BC6766"/>
    <w:rsid w:val="00BC697E"/>
    <w:rsid w:val="00BC6BF9"/>
    <w:rsid w:val="00BC6E39"/>
    <w:rsid w:val="00BC6ECC"/>
    <w:rsid w:val="00BC7224"/>
    <w:rsid w:val="00BC7970"/>
    <w:rsid w:val="00BC7B30"/>
    <w:rsid w:val="00BD053D"/>
    <w:rsid w:val="00BD07FC"/>
    <w:rsid w:val="00BD0BAF"/>
    <w:rsid w:val="00BD0C08"/>
    <w:rsid w:val="00BD16A3"/>
    <w:rsid w:val="00BD2611"/>
    <w:rsid w:val="00BD282E"/>
    <w:rsid w:val="00BD2B33"/>
    <w:rsid w:val="00BD3B69"/>
    <w:rsid w:val="00BD4D70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2E74"/>
    <w:rsid w:val="00BE3385"/>
    <w:rsid w:val="00BE3C7F"/>
    <w:rsid w:val="00BE3FEF"/>
    <w:rsid w:val="00BE49BC"/>
    <w:rsid w:val="00BE51A7"/>
    <w:rsid w:val="00BE5226"/>
    <w:rsid w:val="00BE58C1"/>
    <w:rsid w:val="00BE5B0E"/>
    <w:rsid w:val="00BE673B"/>
    <w:rsid w:val="00BE683B"/>
    <w:rsid w:val="00BE685C"/>
    <w:rsid w:val="00BE68BC"/>
    <w:rsid w:val="00BE7ADB"/>
    <w:rsid w:val="00BF0CBC"/>
    <w:rsid w:val="00BF0CDE"/>
    <w:rsid w:val="00BF0F16"/>
    <w:rsid w:val="00BF0FB7"/>
    <w:rsid w:val="00BF13F0"/>
    <w:rsid w:val="00BF1E22"/>
    <w:rsid w:val="00BF1EB5"/>
    <w:rsid w:val="00BF1F4A"/>
    <w:rsid w:val="00BF223B"/>
    <w:rsid w:val="00BF2559"/>
    <w:rsid w:val="00BF32D5"/>
    <w:rsid w:val="00BF3C84"/>
    <w:rsid w:val="00BF46EB"/>
    <w:rsid w:val="00BF5C0C"/>
    <w:rsid w:val="00BF6404"/>
    <w:rsid w:val="00BF64ED"/>
    <w:rsid w:val="00BF75F7"/>
    <w:rsid w:val="00C00793"/>
    <w:rsid w:val="00C00FA6"/>
    <w:rsid w:val="00C02026"/>
    <w:rsid w:val="00C021EA"/>
    <w:rsid w:val="00C02DCF"/>
    <w:rsid w:val="00C03553"/>
    <w:rsid w:val="00C0387D"/>
    <w:rsid w:val="00C03C84"/>
    <w:rsid w:val="00C04D3C"/>
    <w:rsid w:val="00C0533F"/>
    <w:rsid w:val="00C06C0F"/>
    <w:rsid w:val="00C07695"/>
    <w:rsid w:val="00C07BCD"/>
    <w:rsid w:val="00C10228"/>
    <w:rsid w:val="00C1049B"/>
    <w:rsid w:val="00C114C6"/>
    <w:rsid w:val="00C1247C"/>
    <w:rsid w:val="00C1259F"/>
    <w:rsid w:val="00C12858"/>
    <w:rsid w:val="00C12D5B"/>
    <w:rsid w:val="00C13327"/>
    <w:rsid w:val="00C135C6"/>
    <w:rsid w:val="00C14C25"/>
    <w:rsid w:val="00C14F1F"/>
    <w:rsid w:val="00C152D5"/>
    <w:rsid w:val="00C154CC"/>
    <w:rsid w:val="00C1557E"/>
    <w:rsid w:val="00C15A05"/>
    <w:rsid w:val="00C16283"/>
    <w:rsid w:val="00C1657F"/>
    <w:rsid w:val="00C1674B"/>
    <w:rsid w:val="00C16D85"/>
    <w:rsid w:val="00C17B51"/>
    <w:rsid w:val="00C2002A"/>
    <w:rsid w:val="00C207B3"/>
    <w:rsid w:val="00C2096B"/>
    <w:rsid w:val="00C209FD"/>
    <w:rsid w:val="00C210FB"/>
    <w:rsid w:val="00C2113A"/>
    <w:rsid w:val="00C213E2"/>
    <w:rsid w:val="00C216F2"/>
    <w:rsid w:val="00C22379"/>
    <w:rsid w:val="00C2256E"/>
    <w:rsid w:val="00C22C29"/>
    <w:rsid w:val="00C22F1B"/>
    <w:rsid w:val="00C246A3"/>
    <w:rsid w:val="00C248D9"/>
    <w:rsid w:val="00C2517A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A5C"/>
    <w:rsid w:val="00C320EC"/>
    <w:rsid w:val="00C34A04"/>
    <w:rsid w:val="00C34BF6"/>
    <w:rsid w:val="00C35457"/>
    <w:rsid w:val="00C359DB"/>
    <w:rsid w:val="00C36265"/>
    <w:rsid w:val="00C366AB"/>
    <w:rsid w:val="00C36957"/>
    <w:rsid w:val="00C36DF0"/>
    <w:rsid w:val="00C4004E"/>
    <w:rsid w:val="00C41DD5"/>
    <w:rsid w:val="00C45379"/>
    <w:rsid w:val="00C45476"/>
    <w:rsid w:val="00C454D1"/>
    <w:rsid w:val="00C45FA6"/>
    <w:rsid w:val="00C475CA"/>
    <w:rsid w:val="00C476D0"/>
    <w:rsid w:val="00C501D7"/>
    <w:rsid w:val="00C50626"/>
    <w:rsid w:val="00C50B3F"/>
    <w:rsid w:val="00C525DE"/>
    <w:rsid w:val="00C52B9B"/>
    <w:rsid w:val="00C53D06"/>
    <w:rsid w:val="00C542D1"/>
    <w:rsid w:val="00C54446"/>
    <w:rsid w:val="00C5463A"/>
    <w:rsid w:val="00C55B3E"/>
    <w:rsid w:val="00C55CB2"/>
    <w:rsid w:val="00C56501"/>
    <w:rsid w:val="00C57DC0"/>
    <w:rsid w:val="00C6081B"/>
    <w:rsid w:val="00C61B92"/>
    <w:rsid w:val="00C62624"/>
    <w:rsid w:val="00C62A15"/>
    <w:rsid w:val="00C62BBB"/>
    <w:rsid w:val="00C62CFF"/>
    <w:rsid w:val="00C6486D"/>
    <w:rsid w:val="00C64A3A"/>
    <w:rsid w:val="00C654E5"/>
    <w:rsid w:val="00C657EF"/>
    <w:rsid w:val="00C65F13"/>
    <w:rsid w:val="00C66D02"/>
    <w:rsid w:val="00C6710D"/>
    <w:rsid w:val="00C676B1"/>
    <w:rsid w:val="00C67853"/>
    <w:rsid w:val="00C679B2"/>
    <w:rsid w:val="00C7048A"/>
    <w:rsid w:val="00C70A88"/>
    <w:rsid w:val="00C70E3E"/>
    <w:rsid w:val="00C71595"/>
    <w:rsid w:val="00C71B38"/>
    <w:rsid w:val="00C72449"/>
    <w:rsid w:val="00C72AB8"/>
    <w:rsid w:val="00C72C54"/>
    <w:rsid w:val="00C73463"/>
    <w:rsid w:val="00C73637"/>
    <w:rsid w:val="00C75C47"/>
    <w:rsid w:val="00C75E97"/>
    <w:rsid w:val="00C75F76"/>
    <w:rsid w:val="00C75FB7"/>
    <w:rsid w:val="00C7722C"/>
    <w:rsid w:val="00C80222"/>
    <w:rsid w:val="00C806FA"/>
    <w:rsid w:val="00C809FC"/>
    <w:rsid w:val="00C81484"/>
    <w:rsid w:val="00C8178C"/>
    <w:rsid w:val="00C81BA9"/>
    <w:rsid w:val="00C8234B"/>
    <w:rsid w:val="00C83DF6"/>
    <w:rsid w:val="00C8432D"/>
    <w:rsid w:val="00C854E2"/>
    <w:rsid w:val="00C85F26"/>
    <w:rsid w:val="00C871ED"/>
    <w:rsid w:val="00C87456"/>
    <w:rsid w:val="00C87D26"/>
    <w:rsid w:val="00C90F0F"/>
    <w:rsid w:val="00C90F5C"/>
    <w:rsid w:val="00C927CC"/>
    <w:rsid w:val="00C92D9F"/>
    <w:rsid w:val="00C937B8"/>
    <w:rsid w:val="00C94308"/>
    <w:rsid w:val="00C94521"/>
    <w:rsid w:val="00C9470A"/>
    <w:rsid w:val="00C947E2"/>
    <w:rsid w:val="00C94DB3"/>
    <w:rsid w:val="00C95AB9"/>
    <w:rsid w:val="00C96286"/>
    <w:rsid w:val="00C966EE"/>
    <w:rsid w:val="00C96977"/>
    <w:rsid w:val="00C96D6D"/>
    <w:rsid w:val="00C974D9"/>
    <w:rsid w:val="00C977AF"/>
    <w:rsid w:val="00C97E26"/>
    <w:rsid w:val="00CA0375"/>
    <w:rsid w:val="00CA056E"/>
    <w:rsid w:val="00CA0E22"/>
    <w:rsid w:val="00CA118F"/>
    <w:rsid w:val="00CA2723"/>
    <w:rsid w:val="00CA2808"/>
    <w:rsid w:val="00CA2DB7"/>
    <w:rsid w:val="00CA3097"/>
    <w:rsid w:val="00CA3A30"/>
    <w:rsid w:val="00CA3C8E"/>
    <w:rsid w:val="00CA4D76"/>
    <w:rsid w:val="00CA4E62"/>
    <w:rsid w:val="00CA4EC3"/>
    <w:rsid w:val="00CA4ED7"/>
    <w:rsid w:val="00CA5A12"/>
    <w:rsid w:val="00CA5E37"/>
    <w:rsid w:val="00CA6F1F"/>
    <w:rsid w:val="00CA74B0"/>
    <w:rsid w:val="00CA77C4"/>
    <w:rsid w:val="00CA7B57"/>
    <w:rsid w:val="00CB0049"/>
    <w:rsid w:val="00CB050C"/>
    <w:rsid w:val="00CB11AD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83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6C67"/>
    <w:rsid w:val="00CC7C44"/>
    <w:rsid w:val="00CC7E1B"/>
    <w:rsid w:val="00CC7E24"/>
    <w:rsid w:val="00CD08E5"/>
    <w:rsid w:val="00CD1984"/>
    <w:rsid w:val="00CD2555"/>
    <w:rsid w:val="00CD2879"/>
    <w:rsid w:val="00CD30C3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190"/>
    <w:rsid w:val="00CE5867"/>
    <w:rsid w:val="00CE614D"/>
    <w:rsid w:val="00CE62A1"/>
    <w:rsid w:val="00CE6400"/>
    <w:rsid w:val="00CE65D1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42AF"/>
    <w:rsid w:val="00CF507A"/>
    <w:rsid w:val="00CF5CDA"/>
    <w:rsid w:val="00CF6C7B"/>
    <w:rsid w:val="00CF6DDD"/>
    <w:rsid w:val="00CF6FC5"/>
    <w:rsid w:val="00CF7916"/>
    <w:rsid w:val="00CF7BDB"/>
    <w:rsid w:val="00CF7EED"/>
    <w:rsid w:val="00D000AD"/>
    <w:rsid w:val="00D0024D"/>
    <w:rsid w:val="00D00F60"/>
    <w:rsid w:val="00D01AFC"/>
    <w:rsid w:val="00D02A31"/>
    <w:rsid w:val="00D02BBF"/>
    <w:rsid w:val="00D037DB"/>
    <w:rsid w:val="00D03B1F"/>
    <w:rsid w:val="00D044BD"/>
    <w:rsid w:val="00D04A12"/>
    <w:rsid w:val="00D04B8F"/>
    <w:rsid w:val="00D04CE6"/>
    <w:rsid w:val="00D05C15"/>
    <w:rsid w:val="00D06CB0"/>
    <w:rsid w:val="00D1181A"/>
    <w:rsid w:val="00D11AE4"/>
    <w:rsid w:val="00D12236"/>
    <w:rsid w:val="00D1225C"/>
    <w:rsid w:val="00D13DF8"/>
    <w:rsid w:val="00D14392"/>
    <w:rsid w:val="00D147C5"/>
    <w:rsid w:val="00D15058"/>
    <w:rsid w:val="00D15D22"/>
    <w:rsid w:val="00D15DB4"/>
    <w:rsid w:val="00D1630C"/>
    <w:rsid w:val="00D16EE2"/>
    <w:rsid w:val="00D16F91"/>
    <w:rsid w:val="00D179D0"/>
    <w:rsid w:val="00D2047B"/>
    <w:rsid w:val="00D20FB8"/>
    <w:rsid w:val="00D217EE"/>
    <w:rsid w:val="00D21F7C"/>
    <w:rsid w:val="00D2234B"/>
    <w:rsid w:val="00D22ABC"/>
    <w:rsid w:val="00D2316A"/>
    <w:rsid w:val="00D233CB"/>
    <w:rsid w:val="00D234E9"/>
    <w:rsid w:val="00D2359C"/>
    <w:rsid w:val="00D235B9"/>
    <w:rsid w:val="00D2371F"/>
    <w:rsid w:val="00D23D84"/>
    <w:rsid w:val="00D25AB4"/>
    <w:rsid w:val="00D25C20"/>
    <w:rsid w:val="00D26423"/>
    <w:rsid w:val="00D26CC5"/>
    <w:rsid w:val="00D30AD7"/>
    <w:rsid w:val="00D30F37"/>
    <w:rsid w:val="00D3178C"/>
    <w:rsid w:val="00D319E4"/>
    <w:rsid w:val="00D32131"/>
    <w:rsid w:val="00D321A5"/>
    <w:rsid w:val="00D33B10"/>
    <w:rsid w:val="00D343CB"/>
    <w:rsid w:val="00D34456"/>
    <w:rsid w:val="00D3493B"/>
    <w:rsid w:val="00D34D72"/>
    <w:rsid w:val="00D376B0"/>
    <w:rsid w:val="00D377AD"/>
    <w:rsid w:val="00D37986"/>
    <w:rsid w:val="00D37B87"/>
    <w:rsid w:val="00D37C17"/>
    <w:rsid w:val="00D37EC7"/>
    <w:rsid w:val="00D4036B"/>
    <w:rsid w:val="00D40BD1"/>
    <w:rsid w:val="00D410EF"/>
    <w:rsid w:val="00D4116E"/>
    <w:rsid w:val="00D41B4A"/>
    <w:rsid w:val="00D4247B"/>
    <w:rsid w:val="00D4267E"/>
    <w:rsid w:val="00D431A8"/>
    <w:rsid w:val="00D432B9"/>
    <w:rsid w:val="00D43854"/>
    <w:rsid w:val="00D4487F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D81"/>
    <w:rsid w:val="00D52412"/>
    <w:rsid w:val="00D5247D"/>
    <w:rsid w:val="00D52739"/>
    <w:rsid w:val="00D542C9"/>
    <w:rsid w:val="00D54FAD"/>
    <w:rsid w:val="00D550F1"/>
    <w:rsid w:val="00D55A77"/>
    <w:rsid w:val="00D55DCF"/>
    <w:rsid w:val="00D561AE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05A"/>
    <w:rsid w:val="00D63371"/>
    <w:rsid w:val="00D646B5"/>
    <w:rsid w:val="00D64784"/>
    <w:rsid w:val="00D64E7F"/>
    <w:rsid w:val="00D6528D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8BB"/>
    <w:rsid w:val="00D74E1C"/>
    <w:rsid w:val="00D74EF3"/>
    <w:rsid w:val="00D7552C"/>
    <w:rsid w:val="00D75F28"/>
    <w:rsid w:val="00D80ED3"/>
    <w:rsid w:val="00D811BB"/>
    <w:rsid w:val="00D81244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CF3"/>
    <w:rsid w:val="00D85F8E"/>
    <w:rsid w:val="00D86007"/>
    <w:rsid w:val="00D86688"/>
    <w:rsid w:val="00D86AB1"/>
    <w:rsid w:val="00D871B3"/>
    <w:rsid w:val="00D871DA"/>
    <w:rsid w:val="00D87C5D"/>
    <w:rsid w:val="00D92D3F"/>
    <w:rsid w:val="00D936DD"/>
    <w:rsid w:val="00D937CD"/>
    <w:rsid w:val="00D939B0"/>
    <w:rsid w:val="00D93CAB"/>
    <w:rsid w:val="00D9434A"/>
    <w:rsid w:val="00D94422"/>
    <w:rsid w:val="00D949EA"/>
    <w:rsid w:val="00D94A99"/>
    <w:rsid w:val="00D94FA2"/>
    <w:rsid w:val="00D95061"/>
    <w:rsid w:val="00D95098"/>
    <w:rsid w:val="00D95301"/>
    <w:rsid w:val="00D95766"/>
    <w:rsid w:val="00D95884"/>
    <w:rsid w:val="00D96404"/>
    <w:rsid w:val="00D9680E"/>
    <w:rsid w:val="00D96EF8"/>
    <w:rsid w:val="00D975DA"/>
    <w:rsid w:val="00D97BCB"/>
    <w:rsid w:val="00DA128D"/>
    <w:rsid w:val="00DA1FDA"/>
    <w:rsid w:val="00DA2146"/>
    <w:rsid w:val="00DA2897"/>
    <w:rsid w:val="00DA350E"/>
    <w:rsid w:val="00DA3983"/>
    <w:rsid w:val="00DA3D86"/>
    <w:rsid w:val="00DA4779"/>
    <w:rsid w:val="00DA4B94"/>
    <w:rsid w:val="00DA4DB7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2983"/>
    <w:rsid w:val="00DB301F"/>
    <w:rsid w:val="00DB3AFE"/>
    <w:rsid w:val="00DB45B3"/>
    <w:rsid w:val="00DB4639"/>
    <w:rsid w:val="00DB4CDD"/>
    <w:rsid w:val="00DB6259"/>
    <w:rsid w:val="00DB6A15"/>
    <w:rsid w:val="00DB737D"/>
    <w:rsid w:val="00DB7681"/>
    <w:rsid w:val="00DB799D"/>
    <w:rsid w:val="00DB7A49"/>
    <w:rsid w:val="00DB7A86"/>
    <w:rsid w:val="00DB7E22"/>
    <w:rsid w:val="00DB7E33"/>
    <w:rsid w:val="00DB7EAB"/>
    <w:rsid w:val="00DC00D5"/>
    <w:rsid w:val="00DC20FC"/>
    <w:rsid w:val="00DC23F7"/>
    <w:rsid w:val="00DC2C49"/>
    <w:rsid w:val="00DC2E9A"/>
    <w:rsid w:val="00DC3D25"/>
    <w:rsid w:val="00DC4374"/>
    <w:rsid w:val="00DC43F1"/>
    <w:rsid w:val="00DC738D"/>
    <w:rsid w:val="00DC7758"/>
    <w:rsid w:val="00DC7BBF"/>
    <w:rsid w:val="00DC7F73"/>
    <w:rsid w:val="00DD00CC"/>
    <w:rsid w:val="00DD152E"/>
    <w:rsid w:val="00DD1BDB"/>
    <w:rsid w:val="00DD43E1"/>
    <w:rsid w:val="00DD4BD3"/>
    <w:rsid w:val="00DD4E56"/>
    <w:rsid w:val="00DD4E69"/>
    <w:rsid w:val="00DD4EF4"/>
    <w:rsid w:val="00DD54EE"/>
    <w:rsid w:val="00DD55AB"/>
    <w:rsid w:val="00DD5FF7"/>
    <w:rsid w:val="00DD6162"/>
    <w:rsid w:val="00DD61D0"/>
    <w:rsid w:val="00DD65B2"/>
    <w:rsid w:val="00DD7660"/>
    <w:rsid w:val="00DD771F"/>
    <w:rsid w:val="00DD7799"/>
    <w:rsid w:val="00DD7BB0"/>
    <w:rsid w:val="00DD7F9C"/>
    <w:rsid w:val="00DE0C1F"/>
    <w:rsid w:val="00DE0F24"/>
    <w:rsid w:val="00DE1806"/>
    <w:rsid w:val="00DE1C7C"/>
    <w:rsid w:val="00DE278F"/>
    <w:rsid w:val="00DE2B68"/>
    <w:rsid w:val="00DE3118"/>
    <w:rsid w:val="00DE33A8"/>
    <w:rsid w:val="00DE3579"/>
    <w:rsid w:val="00DE3986"/>
    <w:rsid w:val="00DE429D"/>
    <w:rsid w:val="00DE50C5"/>
    <w:rsid w:val="00DE60B6"/>
    <w:rsid w:val="00DE60C1"/>
    <w:rsid w:val="00DE64CB"/>
    <w:rsid w:val="00DE75BC"/>
    <w:rsid w:val="00DE7B3C"/>
    <w:rsid w:val="00DE7C05"/>
    <w:rsid w:val="00DF0DFE"/>
    <w:rsid w:val="00DF11B9"/>
    <w:rsid w:val="00DF1C03"/>
    <w:rsid w:val="00DF1F5E"/>
    <w:rsid w:val="00DF1FF6"/>
    <w:rsid w:val="00DF213A"/>
    <w:rsid w:val="00DF2252"/>
    <w:rsid w:val="00DF2C8E"/>
    <w:rsid w:val="00DF2CE3"/>
    <w:rsid w:val="00DF3E5E"/>
    <w:rsid w:val="00DF4BCD"/>
    <w:rsid w:val="00DF4C4B"/>
    <w:rsid w:val="00DF54EC"/>
    <w:rsid w:val="00DF6A59"/>
    <w:rsid w:val="00DF7399"/>
    <w:rsid w:val="00DF7A40"/>
    <w:rsid w:val="00DF7BF3"/>
    <w:rsid w:val="00DF7CB8"/>
    <w:rsid w:val="00E00B2D"/>
    <w:rsid w:val="00E01162"/>
    <w:rsid w:val="00E01D5F"/>
    <w:rsid w:val="00E01F35"/>
    <w:rsid w:val="00E022C8"/>
    <w:rsid w:val="00E02FFF"/>
    <w:rsid w:val="00E030E6"/>
    <w:rsid w:val="00E035B2"/>
    <w:rsid w:val="00E0459E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26F6"/>
    <w:rsid w:val="00E1334D"/>
    <w:rsid w:val="00E13EC0"/>
    <w:rsid w:val="00E1429D"/>
    <w:rsid w:val="00E1523F"/>
    <w:rsid w:val="00E153B4"/>
    <w:rsid w:val="00E15547"/>
    <w:rsid w:val="00E15610"/>
    <w:rsid w:val="00E156BF"/>
    <w:rsid w:val="00E15C7D"/>
    <w:rsid w:val="00E15E52"/>
    <w:rsid w:val="00E167AF"/>
    <w:rsid w:val="00E171FD"/>
    <w:rsid w:val="00E173DA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142A"/>
    <w:rsid w:val="00E31E87"/>
    <w:rsid w:val="00E32003"/>
    <w:rsid w:val="00E32E63"/>
    <w:rsid w:val="00E336CC"/>
    <w:rsid w:val="00E33C15"/>
    <w:rsid w:val="00E34AB0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123"/>
    <w:rsid w:val="00E41258"/>
    <w:rsid w:val="00E41FB4"/>
    <w:rsid w:val="00E421C8"/>
    <w:rsid w:val="00E42393"/>
    <w:rsid w:val="00E42A6D"/>
    <w:rsid w:val="00E43474"/>
    <w:rsid w:val="00E436FE"/>
    <w:rsid w:val="00E44538"/>
    <w:rsid w:val="00E44BA0"/>
    <w:rsid w:val="00E44C90"/>
    <w:rsid w:val="00E451BA"/>
    <w:rsid w:val="00E455BA"/>
    <w:rsid w:val="00E456F4"/>
    <w:rsid w:val="00E45C5E"/>
    <w:rsid w:val="00E45C67"/>
    <w:rsid w:val="00E462CC"/>
    <w:rsid w:val="00E467D7"/>
    <w:rsid w:val="00E46D2A"/>
    <w:rsid w:val="00E46D50"/>
    <w:rsid w:val="00E477C9"/>
    <w:rsid w:val="00E509D8"/>
    <w:rsid w:val="00E50C06"/>
    <w:rsid w:val="00E50C1D"/>
    <w:rsid w:val="00E51FD2"/>
    <w:rsid w:val="00E52F1E"/>
    <w:rsid w:val="00E52F80"/>
    <w:rsid w:val="00E537EC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25C"/>
    <w:rsid w:val="00E57465"/>
    <w:rsid w:val="00E576DF"/>
    <w:rsid w:val="00E578AB"/>
    <w:rsid w:val="00E578E4"/>
    <w:rsid w:val="00E60782"/>
    <w:rsid w:val="00E60787"/>
    <w:rsid w:val="00E612DF"/>
    <w:rsid w:val="00E6190E"/>
    <w:rsid w:val="00E63A75"/>
    <w:rsid w:val="00E640DB"/>
    <w:rsid w:val="00E64133"/>
    <w:rsid w:val="00E64FF8"/>
    <w:rsid w:val="00E65413"/>
    <w:rsid w:val="00E65C99"/>
    <w:rsid w:val="00E65E36"/>
    <w:rsid w:val="00E66B13"/>
    <w:rsid w:val="00E675D3"/>
    <w:rsid w:val="00E67B57"/>
    <w:rsid w:val="00E710ED"/>
    <w:rsid w:val="00E7168A"/>
    <w:rsid w:val="00E72581"/>
    <w:rsid w:val="00E72653"/>
    <w:rsid w:val="00E72E35"/>
    <w:rsid w:val="00E744E0"/>
    <w:rsid w:val="00E753D5"/>
    <w:rsid w:val="00E756A5"/>
    <w:rsid w:val="00E758A4"/>
    <w:rsid w:val="00E772FB"/>
    <w:rsid w:val="00E80A34"/>
    <w:rsid w:val="00E810FE"/>
    <w:rsid w:val="00E8132C"/>
    <w:rsid w:val="00E81E53"/>
    <w:rsid w:val="00E81F44"/>
    <w:rsid w:val="00E82802"/>
    <w:rsid w:val="00E84224"/>
    <w:rsid w:val="00E84CB6"/>
    <w:rsid w:val="00E84DF2"/>
    <w:rsid w:val="00E857A9"/>
    <w:rsid w:val="00E857EF"/>
    <w:rsid w:val="00E87B66"/>
    <w:rsid w:val="00E87C0A"/>
    <w:rsid w:val="00E905E4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6A25"/>
    <w:rsid w:val="00E97870"/>
    <w:rsid w:val="00EA04B6"/>
    <w:rsid w:val="00EA05DF"/>
    <w:rsid w:val="00EA0AFF"/>
    <w:rsid w:val="00EA1366"/>
    <w:rsid w:val="00EA294C"/>
    <w:rsid w:val="00EA367E"/>
    <w:rsid w:val="00EA3B94"/>
    <w:rsid w:val="00EA40BE"/>
    <w:rsid w:val="00EA41A7"/>
    <w:rsid w:val="00EA4482"/>
    <w:rsid w:val="00EA5043"/>
    <w:rsid w:val="00EA5D1E"/>
    <w:rsid w:val="00EA64D1"/>
    <w:rsid w:val="00EA65B3"/>
    <w:rsid w:val="00EA66CA"/>
    <w:rsid w:val="00EA6BF9"/>
    <w:rsid w:val="00EA723E"/>
    <w:rsid w:val="00EA7264"/>
    <w:rsid w:val="00EA7A54"/>
    <w:rsid w:val="00EB0F0D"/>
    <w:rsid w:val="00EB0FD0"/>
    <w:rsid w:val="00EB11C5"/>
    <w:rsid w:val="00EB149A"/>
    <w:rsid w:val="00EB1DDD"/>
    <w:rsid w:val="00EB1EE7"/>
    <w:rsid w:val="00EB3415"/>
    <w:rsid w:val="00EB424E"/>
    <w:rsid w:val="00EB4FB3"/>
    <w:rsid w:val="00EB53FC"/>
    <w:rsid w:val="00EB5B35"/>
    <w:rsid w:val="00EB5D00"/>
    <w:rsid w:val="00EB6110"/>
    <w:rsid w:val="00EB7226"/>
    <w:rsid w:val="00EB77D4"/>
    <w:rsid w:val="00EB7B56"/>
    <w:rsid w:val="00EB7CD0"/>
    <w:rsid w:val="00EB7E2D"/>
    <w:rsid w:val="00EC0355"/>
    <w:rsid w:val="00EC088F"/>
    <w:rsid w:val="00EC0E62"/>
    <w:rsid w:val="00EC110C"/>
    <w:rsid w:val="00EC126E"/>
    <w:rsid w:val="00EC136F"/>
    <w:rsid w:val="00EC19F8"/>
    <w:rsid w:val="00EC1BE1"/>
    <w:rsid w:val="00EC2229"/>
    <w:rsid w:val="00EC2267"/>
    <w:rsid w:val="00EC2479"/>
    <w:rsid w:val="00EC26B4"/>
    <w:rsid w:val="00EC276F"/>
    <w:rsid w:val="00EC27C9"/>
    <w:rsid w:val="00EC2D7F"/>
    <w:rsid w:val="00EC41EE"/>
    <w:rsid w:val="00EC4507"/>
    <w:rsid w:val="00EC4B9A"/>
    <w:rsid w:val="00EC4DFE"/>
    <w:rsid w:val="00EC5F2A"/>
    <w:rsid w:val="00EC67F3"/>
    <w:rsid w:val="00EC70EC"/>
    <w:rsid w:val="00EC72FC"/>
    <w:rsid w:val="00EC78C2"/>
    <w:rsid w:val="00EC79A2"/>
    <w:rsid w:val="00ED0687"/>
    <w:rsid w:val="00ED06D2"/>
    <w:rsid w:val="00ED08EB"/>
    <w:rsid w:val="00ED1581"/>
    <w:rsid w:val="00ED198B"/>
    <w:rsid w:val="00ED21F6"/>
    <w:rsid w:val="00ED29A3"/>
    <w:rsid w:val="00ED2B6F"/>
    <w:rsid w:val="00ED30F5"/>
    <w:rsid w:val="00ED343D"/>
    <w:rsid w:val="00ED3885"/>
    <w:rsid w:val="00ED3A66"/>
    <w:rsid w:val="00ED3C81"/>
    <w:rsid w:val="00ED474D"/>
    <w:rsid w:val="00ED4DE2"/>
    <w:rsid w:val="00ED6103"/>
    <w:rsid w:val="00ED6205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F0A4C"/>
    <w:rsid w:val="00EF0E47"/>
    <w:rsid w:val="00EF1F78"/>
    <w:rsid w:val="00EF251E"/>
    <w:rsid w:val="00EF2A53"/>
    <w:rsid w:val="00EF316A"/>
    <w:rsid w:val="00EF37DD"/>
    <w:rsid w:val="00EF3D3A"/>
    <w:rsid w:val="00EF5199"/>
    <w:rsid w:val="00EF55DF"/>
    <w:rsid w:val="00EF5E54"/>
    <w:rsid w:val="00EF6455"/>
    <w:rsid w:val="00EF6E6F"/>
    <w:rsid w:val="00EF6EC2"/>
    <w:rsid w:val="00EF73FB"/>
    <w:rsid w:val="00EF7A81"/>
    <w:rsid w:val="00F00091"/>
    <w:rsid w:val="00F00C90"/>
    <w:rsid w:val="00F01E92"/>
    <w:rsid w:val="00F02004"/>
    <w:rsid w:val="00F0414F"/>
    <w:rsid w:val="00F045FA"/>
    <w:rsid w:val="00F04FFF"/>
    <w:rsid w:val="00F05DB2"/>
    <w:rsid w:val="00F06E50"/>
    <w:rsid w:val="00F07363"/>
    <w:rsid w:val="00F1010A"/>
    <w:rsid w:val="00F10358"/>
    <w:rsid w:val="00F1160C"/>
    <w:rsid w:val="00F119E0"/>
    <w:rsid w:val="00F1242E"/>
    <w:rsid w:val="00F1248F"/>
    <w:rsid w:val="00F129B0"/>
    <w:rsid w:val="00F12B55"/>
    <w:rsid w:val="00F1300E"/>
    <w:rsid w:val="00F13D32"/>
    <w:rsid w:val="00F1407D"/>
    <w:rsid w:val="00F14815"/>
    <w:rsid w:val="00F15BEA"/>
    <w:rsid w:val="00F1606F"/>
    <w:rsid w:val="00F16A61"/>
    <w:rsid w:val="00F17539"/>
    <w:rsid w:val="00F17F51"/>
    <w:rsid w:val="00F21EF2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720"/>
    <w:rsid w:val="00F30BC7"/>
    <w:rsid w:val="00F30C7C"/>
    <w:rsid w:val="00F31C81"/>
    <w:rsid w:val="00F31EE4"/>
    <w:rsid w:val="00F32A58"/>
    <w:rsid w:val="00F337C6"/>
    <w:rsid w:val="00F3393D"/>
    <w:rsid w:val="00F33ADB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726"/>
    <w:rsid w:val="00F367F3"/>
    <w:rsid w:val="00F3704C"/>
    <w:rsid w:val="00F378F0"/>
    <w:rsid w:val="00F400B9"/>
    <w:rsid w:val="00F4014D"/>
    <w:rsid w:val="00F415AD"/>
    <w:rsid w:val="00F42A17"/>
    <w:rsid w:val="00F43046"/>
    <w:rsid w:val="00F43646"/>
    <w:rsid w:val="00F43E11"/>
    <w:rsid w:val="00F43FDD"/>
    <w:rsid w:val="00F44648"/>
    <w:rsid w:val="00F44B8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62D"/>
    <w:rsid w:val="00F51B92"/>
    <w:rsid w:val="00F524E2"/>
    <w:rsid w:val="00F52922"/>
    <w:rsid w:val="00F52CC1"/>
    <w:rsid w:val="00F53BFB"/>
    <w:rsid w:val="00F54C47"/>
    <w:rsid w:val="00F55BB2"/>
    <w:rsid w:val="00F55F6E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144"/>
    <w:rsid w:val="00F6422B"/>
    <w:rsid w:val="00F64B53"/>
    <w:rsid w:val="00F65485"/>
    <w:rsid w:val="00F65599"/>
    <w:rsid w:val="00F65FBB"/>
    <w:rsid w:val="00F660B9"/>
    <w:rsid w:val="00F662AE"/>
    <w:rsid w:val="00F66668"/>
    <w:rsid w:val="00F66E68"/>
    <w:rsid w:val="00F66EBC"/>
    <w:rsid w:val="00F679A8"/>
    <w:rsid w:val="00F703B5"/>
    <w:rsid w:val="00F70656"/>
    <w:rsid w:val="00F70E1B"/>
    <w:rsid w:val="00F714F3"/>
    <w:rsid w:val="00F72008"/>
    <w:rsid w:val="00F721F4"/>
    <w:rsid w:val="00F72515"/>
    <w:rsid w:val="00F72B16"/>
    <w:rsid w:val="00F73910"/>
    <w:rsid w:val="00F73CFA"/>
    <w:rsid w:val="00F74001"/>
    <w:rsid w:val="00F74317"/>
    <w:rsid w:val="00F744C6"/>
    <w:rsid w:val="00F7587F"/>
    <w:rsid w:val="00F75CB3"/>
    <w:rsid w:val="00F765A3"/>
    <w:rsid w:val="00F8121E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568B"/>
    <w:rsid w:val="00F86F58"/>
    <w:rsid w:val="00F913D6"/>
    <w:rsid w:val="00F9177B"/>
    <w:rsid w:val="00F91800"/>
    <w:rsid w:val="00F92323"/>
    <w:rsid w:val="00F92FE3"/>
    <w:rsid w:val="00F9502A"/>
    <w:rsid w:val="00F952D5"/>
    <w:rsid w:val="00F95514"/>
    <w:rsid w:val="00F97033"/>
    <w:rsid w:val="00F9708F"/>
    <w:rsid w:val="00F97293"/>
    <w:rsid w:val="00F97A86"/>
    <w:rsid w:val="00FA00F6"/>
    <w:rsid w:val="00FA0D6B"/>
    <w:rsid w:val="00FA283F"/>
    <w:rsid w:val="00FA3154"/>
    <w:rsid w:val="00FA3668"/>
    <w:rsid w:val="00FA3793"/>
    <w:rsid w:val="00FA4798"/>
    <w:rsid w:val="00FA4F99"/>
    <w:rsid w:val="00FA5FFB"/>
    <w:rsid w:val="00FA698F"/>
    <w:rsid w:val="00FA6E6F"/>
    <w:rsid w:val="00FA7088"/>
    <w:rsid w:val="00FA77BF"/>
    <w:rsid w:val="00FA786D"/>
    <w:rsid w:val="00FB09B6"/>
    <w:rsid w:val="00FB1172"/>
    <w:rsid w:val="00FB1258"/>
    <w:rsid w:val="00FB168D"/>
    <w:rsid w:val="00FB16FD"/>
    <w:rsid w:val="00FB3737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965"/>
    <w:rsid w:val="00FC3C8B"/>
    <w:rsid w:val="00FC3D43"/>
    <w:rsid w:val="00FC3F1C"/>
    <w:rsid w:val="00FC40FD"/>
    <w:rsid w:val="00FC42F2"/>
    <w:rsid w:val="00FC4346"/>
    <w:rsid w:val="00FC4607"/>
    <w:rsid w:val="00FC4AB6"/>
    <w:rsid w:val="00FC4E64"/>
    <w:rsid w:val="00FC5EF6"/>
    <w:rsid w:val="00FC630B"/>
    <w:rsid w:val="00FC6B79"/>
    <w:rsid w:val="00FC6BEA"/>
    <w:rsid w:val="00FC7EF9"/>
    <w:rsid w:val="00FD0332"/>
    <w:rsid w:val="00FD0DCA"/>
    <w:rsid w:val="00FD1DEE"/>
    <w:rsid w:val="00FD284B"/>
    <w:rsid w:val="00FD2952"/>
    <w:rsid w:val="00FD33F0"/>
    <w:rsid w:val="00FD3493"/>
    <w:rsid w:val="00FD3BC5"/>
    <w:rsid w:val="00FD540A"/>
    <w:rsid w:val="00FD577B"/>
    <w:rsid w:val="00FD5F40"/>
    <w:rsid w:val="00FD601A"/>
    <w:rsid w:val="00FD7166"/>
    <w:rsid w:val="00FD756E"/>
    <w:rsid w:val="00FD7E22"/>
    <w:rsid w:val="00FE0470"/>
    <w:rsid w:val="00FE0A92"/>
    <w:rsid w:val="00FE1918"/>
    <w:rsid w:val="00FE1E55"/>
    <w:rsid w:val="00FE3842"/>
    <w:rsid w:val="00FE3922"/>
    <w:rsid w:val="00FE476A"/>
    <w:rsid w:val="00FE4DE4"/>
    <w:rsid w:val="00FE4E66"/>
    <w:rsid w:val="00FE5A4D"/>
    <w:rsid w:val="00FE5AD4"/>
    <w:rsid w:val="00FE5D43"/>
    <w:rsid w:val="00FE6182"/>
    <w:rsid w:val="00FE64E9"/>
    <w:rsid w:val="00FE6544"/>
    <w:rsid w:val="00FE6A47"/>
    <w:rsid w:val="00FE6B10"/>
    <w:rsid w:val="00FE723E"/>
    <w:rsid w:val="00FE772B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251"/>
    <w:rsid w:val="00FF7226"/>
    <w:rsid w:val="00FF7441"/>
    <w:rsid w:val="00FF77E5"/>
    <w:rsid w:val="010895D3"/>
    <w:rsid w:val="014791EE"/>
    <w:rsid w:val="0149F7AF"/>
    <w:rsid w:val="017EC10C"/>
    <w:rsid w:val="018875B8"/>
    <w:rsid w:val="01952689"/>
    <w:rsid w:val="01984038"/>
    <w:rsid w:val="01C294E4"/>
    <w:rsid w:val="01DA7A31"/>
    <w:rsid w:val="01E5BE6A"/>
    <w:rsid w:val="0210D5A2"/>
    <w:rsid w:val="023BCBC0"/>
    <w:rsid w:val="0246EDD7"/>
    <w:rsid w:val="028DD5F0"/>
    <w:rsid w:val="02B6E5D6"/>
    <w:rsid w:val="0327C451"/>
    <w:rsid w:val="0355D701"/>
    <w:rsid w:val="03A682C3"/>
    <w:rsid w:val="043C4EA3"/>
    <w:rsid w:val="048FBED8"/>
    <w:rsid w:val="0497A90B"/>
    <w:rsid w:val="04AAA026"/>
    <w:rsid w:val="04AB98BD"/>
    <w:rsid w:val="0508D686"/>
    <w:rsid w:val="059B3AEB"/>
    <w:rsid w:val="05D81F04"/>
    <w:rsid w:val="0601B1E4"/>
    <w:rsid w:val="0602F159"/>
    <w:rsid w:val="06691FE6"/>
    <w:rsid w:val="06834866"/>
    <w:rsid w:val="0684D6FE"/>
    <w:rsid w:val="06917B60"/>
    <w:rsid w:val="06C5A47F"/>
    <w:rsid w:val="06D49EEA"/>
    <w:rsid w:val="06DFEAE3"/>
    <w:rsid w:val="06E2E1D8"/>
    <w:rsid w:val="06FBAA62"/>
    <w:rsid w:val="07564F22"/>
    <w:rsid w:val="0769C1B4"/>
    <w:rsid w:val="0787B804"/>
    <w:rsid w:val="07A58237"/>
    <w:rsid w:val="07FED774"/>
    <w:rsid w:val="081A1E6B"/>
    <w:rsid w:val="088AF8AE"/>
    <w:rsid w:val="08C11FF3"/>
    <w:rsid w:val="092ADBA2"/>
    <w:rsid w:val="096BD3CB"/>
    <w:rsid w:val="097AA0AB"/>
    <w:rsid w:val="099AC9B4"/>
    <w:rsid w:val="09AC9E24"/>
    <w:rsid w:val="0A0D1516"/>
    <w:rsid w:val="0A636CA0"/>
    <w:rsid w:val="0A96DFBB"/>
    <w:rsid w:val="0AB9FE72"/>
    <w:rsid w:val="0AC17B9B"/>
    <w:rsid w:val="0AC38059"/>
    <w:rsid w:val="0AE18BF5"/>
    <w:rsid w:val="0AF68CDC"/>
    <w:rsid w:val="0B13AF34"/>
    <w:rsid w:val="0B2BAEFB"/>
    <w:rsid w:val="0B3C480D"/>
    <w:rsid w:val="0B612379"/>
    <w:rsid w:val="0B6CCE38"/>
    <w:rsid w:val="0B94157A"/>
    <w:rsid w:val="0BCCC955"/>
    <w:rsid w:val="0BCF83FA"/>
    <w:rsid w:val="0BD3D40A"/>
    <w:rsid w:val="0C03D7AA"/>
    <w:rsid w:val="0C0FDD1B"/>
    <w:rsid w:val="0C1FE329"/>
    <w:rsid w:val="0C26A699"/>
    <w:rsid w:val="0C2D5EA4"/>
    <w:rsid w:val="0C7D7690"/>
    <w:rsid w:val="0C8CEFBC"/>
    <w:rsid w:val="0CA43ED6"/>
    <w:rsid w:val="0CE3D91D"/>
    <w:rsid w:val="0D1B29F3"/>
    <w:rsid w:val="0D2DEAE2"/>
    <w:rsid w:val="0D7B53E3"/>
    <w:rsid w:val="0DC1CBAF"/>
    <w:rsid w:val="0DEFB71D"/>
    <w:rsid w:val="0E55A0A5"/>
    <w:rsid w:val="0E7B72A7"/>
    <w:rsid w:val="0E7BB9AF"/>
    <w:rsid w:val="0EDEB454"/>
    <w:rsid w:val="0EE58EF1"/>
    <w:rsid w:val="0F1B1A12"/>
    <w:rsid w:val="0F29BB6A"/>
    <w:rsid w:val="0F5F8603"/>
    <w:rsid w:val="0FC40E4E"/>
    <w:rsid w:val="0FE3C764"/>
    <w:rsid w:val="0FE7282D"/>
    <w:rsid w:val="0FE74051"/>
    <w:rsid w:val="10253662"/>
    <w:rsid w:val="1032C4DA"/>
    <w:rsid w:val="10869F84"/>
    <w:rsid w:val="108A0E9C"/>
    <w:rsid w:val="1095F300"/>
    <w:rsid w:val="10A30D9F"/>
    <w:rsid w:val="10A818E3"/>
    <w:rsid w:val="11276046"/>
    <w:rsid w:val="11482259"/>
    <w:rsid w:val="11BBE7AE"/>
    <w:rsid w:val="11DA76AD"/>
    <w:rsid w:val="11DC541D"/>
    <w:rsid w:val="11E63BEC"/>
    <w:rsid w:val="1213580D"/>
    <w:rsid w:val="123CAF40"/>
    <w:rsid w:val="124E5A1D"/>
    <w:rsid w:val="126795FD"/>
    <w:rsid w:val="126F53FE"/>
    <w:rsid w:val="127D1955"/>
    <w:rsid w:val="128F447A"/>
    <w:rsid w:val="12A7571A"/>
    <w:rsid w:val="133CC9A4"/>
    <w:rsid w:val="133F7E7D"/>
    <w:rsid w:val="134759F2"/>
    <w:rsid w:val="13578A12"/>
    <w:rsid w:val="13DB48FA"/>
    <w:rsid w:val="13F46883"/>
    <w:rsid w:val="13FA0DF8"/>
    <w:rsid w:val="140C9875"/>
    <w:rsid w:val="1423FED7"/>
    <w:rsid w:val="14A5C08D"/>
    <w:rsid w:val="14D6CA3F"/>
    <w:rsid w:val="14E30315"/>
    <w:rsid w:val="1501EE53"/>
    <w:rsid w:val="152863AA"/>
    <w:rsid w:val="1567E7FD"/>
    <w:rsid w:val="156C4875"/>
    <w:rsid w:val="156FC840"/>
    <w:rsid w:val="159C7E6F"/>
    <w:rsid w:val="15E2417D"/>
    <w:rsid w:val="15E82E3C"/>
    <w:rsid w:val="160F92DD"/>
    <w:rsid w:val="161BA81E"/>
    <w:rsid w:val="16242807"/>
    <w:rsid w:val="1686E359"/>
    <w:rsid w:val="1695D56F"/>
    <w:rsid w:val="16FF7985"/>
    <w:rsid w:val="173A7117"/>
    <w:rsid w:val="17535A21"/>
    <w:rsid w:val="1756DA49"/>
    <w:rsid w:val="176BE396"/>
    <w:rsid w:val="17840A8F"/>
    <w:rsid w:val="1799474E"/>
    <w:rsid w:val="1800574C"/>
    <w:rsid w:val="1817FC21"/>
    <w:rsid w:val="18272DA7"/>
    <w:rsid w:val="1830BE5F"/>
    <w:rsid w:val="188FF53F"/>
    <w:rsid w:val="18BC42DC"/>
    <w:rsid w:val="18E68C34"/>
    <w:rsid w:val="192DE410"/>
    <w:rsid w:val="192E9D66"/>
    <w:rsid w:val="195B6FAD"/>
    <w:rsid w:val="195BC8C9"/>
    <w:rsid w:val="1960D85A"/>
    <w:rsid w:val="1978ECD9"/>
    <w:rsid w:val="1983D2F2"/>
    <w:rsid w:val="19D283E3"/>
    <w:rsid w:val="19F25A74"/>
    <w:rsid w:val="1A4F379D"/>
    <w:rsid w:val="1AA9CB05"/>
    <w:rsid w:val="1ACD6A13"/>
    <w:rsid w:val="1ACEEE13"/>
    <w:rsid w:val="1AE0226A"/>
    <w:rsid w:val="1AF60E21"/>
    <w:rsid w:val="1AF7992A"/>
    <w:rsid w:val="1B023F07"/>
    <w:rsid w:val="1B52B2FE"/>
    <w:rsid w:val="1B5A3623"/>
    <w:rsid w:val="1B5E80F7"/>
    <w:rsid w:val="1B877CA1"/>
    <w:rsid w:val="1BF4EDA8"/>
    <w:rsid w:val="1C5C6ED0"/>
    <w:rsid w:val="1C5C79F7"/>
    <w:rsid w:val="1C696C4A"/>
    <w:rsid w:val="1C9D7D72"/>
    <w:rsid w:val="1CA01DBA"/>
    <w:rsid w:val="1CA6B2CB"/>
    <w:rsid w:val="1CAF70A8"/>
    <w:rsid w:val="1CB8E20D"/>
    <w:rsid w:val="1CDEE19F"/>
    <w:rsid w:val="1CF33FF9"/>
    <w:rsid w:val="1CFE8F73"/>
    <w:rsid w:val="1D190E2A"/>
    <w:rsid w:val="1D284A9D"/>
    <w:rsid w:val="1D2FB1EA"/>
    <w:rsid w:val="1D35FC7A"/>
    <w:rsid w:val="1D6F641E"/>
    <w:rsid w:val="1D85BD68"/>
    <w:rsid w:val="1D87E090"/>
    <w:rsid w:val="1DC3D950"/>
    <w:rsid w:val="1E3BEE1B"/>
    <w:rsid w:val="1E91A21A"/>
    <w:rsid w:val="1EC00357"/>
    <w:rsid w:val="1EC92A65"/>
    <w:rsid w:val="1ED10DCB"/>
    <w:rsid w:val="1ED9DD3D"/>
    <w:rsid w:val="1EDEFCF1"/>
    <w:rsid w:val="1EF06CB7"/>
    <w:rsid w:val="1EF3DEE6"/>
    <w:rsid w:val="1F0C9356"/>
    <w:rsid w:val="1F0CD3FE"/>
    <w:rsid w:val="1F2174D3"/>
    <w:rsid w:val="1F4A7B81"/>
    <w:rsid w:val="1F66FB02"/>
    <w:rsid w:val="1FA07CDE"/>
    <w:rsid w:val="1FBC8E4A"/>
    <w:rsid w:val="1FC25AE2"/>
    <w:rsid w:val="1FD13E48"/>
    <w:rsid w:val="1FDB5006"/>
    <w:rsid w:val="1FFE8CAB"/>
    <w:rsid w:val="201C10A1"/>
    <w:rsid w:val="20211FD7"/>
    <w:rsid w:val="203D1BFE"/>
    <w:rsid w:val="2044A4DD"/>
    <w:rsid w:val="204E5BF5"/>
    <w:rsid w:val="205CF311"/>
    <w:rsid w:val="207B95CB"/>
    <w:rsid w:val="20BAE61B"/>
    <w:rsid w:val="20BD4534"/>
    <w:rsid w:val="20FD8FEF"/>
    <w:rsid w:val="211BB355"/>
    <w:rsid w:val="2125B1E5"/>
    <w:rsid w:val="21515126"/>
    <w:rsid w:val="21539AD5"/>
    <w:rsid w:val="215FEE19"/>
    <w:rsid w:val="2167AB3E"/>
    <w:rsid w:val="216A9310"/>
    <w:rsid w:val="21732AD3"/>
    <w:rsid w:val="219C300F"/>
    <w:rsid w:val="21AD88BF"/>
    <w:rsid w:val="21DD95C8"/>
    <w:rsid w:val="22129877"/>
    <w:rsid w:val="22619EF1"/>
    <w:rsid w:val="229C90ED"/>
    <w:rsid w:val="22B31E01"/>
    <w:rsid w:val="22CCBB9B"/>
    <w:rsid w:val="230EFB34"/>
    <w:rsid w:val="231B56E6"/>
    <w:rsid w:val="23282391"/>
    <w:rsid w:val="235C4BEE"/>
    <w:rsid w:val="236B0D42"/>
    <w:rsid w:val="23C31B0A"/>
    <w:rsid w:val="23CBA71A"/>
    <w:rsid w:val="23D532F9"/>
    <w:rsid w:val="23F02F21"/>
    <w:rsid w:val="244BD1CC"/>
    <w:rsid w:val="24599D74"/>
    <w:rsid w:val="246D46D4"/>
    <w:rsid w:val="246F6517"/>
    <w:rsid w:val="24B6F2E7"/>
    <w:rsid w:val="25013BA3"/>
    <w:rsid w:val="2515368A"/>
    <w:rsid w:val="251C58BD"/>
    <w:rsid w:val="252A1013"/>
    <w:rsid w:val="2531EFDC"/>
    <w:rsid w:val="25A4BF24"/>
    <w:rsid w:val="25B92080"/>
    <w:rsid w:val="25F6F896"/>
    <w:rsid w:val="25FFC667"/>
    <w:rsid w:val="263A6C4E"/>
    <w:rsid w:val="26725EAC"/>
    <w:rsid w:val="267D6E3D"/>
    <w:rsid w:val="26DAC762"/>
    <w:rsid w:val="270CF9A2"/>
    <w:rsid w:val="2713753B"/>
    <w:rsid w:val="27185900"/>
    <w:rsid w:val="277CAF08"/>
    <w:rsid w:val="277E4C91"/>
    <w:rsid w:val="2794F757"/>
    <w:rsid w:val="27A4E796"/>
    <w:rsid w:val="2816CB27"/>
    <w:rsid w:val="28444E4A"/>
    <w:rsid w:val="28D25C16"/>
    <w:rsid w:val="28E195CE"/>
    <w:rsid w:val="28F02117"/>
    <w:rsid w:val="28F624AC"/>
    <w:rsid w:val="29D4ACC6"/>
    <w:rsid w:val="29DA62CB"/>
    <w:rsid w:val="2A374328"/>
    <w:rsid w:val="2A3B1C65"/>
    <w:rsid w:val="2A4162AC"/>
    <w:rsid w:val="2A5742C1"/>
    <w:rsid w:val="2A67D1F3"/>
    <w:rsid w:val="2A8C4377"/>
    <w:rsid w:val="2AB7483D"/>
    <w:rsid w:val="2AB789A8"/>
    <w:rsid w:val="2AB7FF3F"/>
    <w:rsid w:val="2ADA97F5"/>
    <w:rsid w:val="2ADF5733"/>
    <w:rsid w:val="2AEB6AD1"/>
    <w:rsid w:val="2AF09748"/>
    <w:rsid w:val="2B127E9E"/>
    <w:rsid w:val="2B64C258"/>
    <w:rsid w:val="2B7E909E"/>
    <w:rsid w:val="2B85E3A2"/>
    <w:rsid w:val="2B91C848"/>
    <w:rsid w:val="2B9A36DA"/>
    <w:rsid w:val="2BC2E4BA"/>
    <w:rsid w:val="2BCE54F0"/>
    <w:rsid w:val="2BFEC24F"/>
    <w:rsid w:val="2C1A5B9F"/>
    <w:rsid w:val="2C221927"/>
    <w:rsid w:val="2C7858B9"/>
    <w:rsid w:val="2C8BB238"/>
    <w:rsid w:val="2CA8FD08"/>
    <w:rsid w:val="2CA9968E"/>
    <w:rsid w:val="2CAF4C19"/>
    <w:rsid w:val="2CD25B0D"/>
    <w:rsid w:val="2CD71D50"/>
    <w:rsid w:val="2CEECD1F"/>
    <w:rsid w:val="2D1EC264"/>
    <w:rsid w:val="2D4CBC81"/>
    <w:rsid w:val="2D739BCA"/>
    <w:rsid w:val="2D966244"/>
    <w:rsid w:val="2DB73785"/>
    <w:rsid w:val="2DC1E6BE"/>
    <w:rsid w:val="2DE6A8E0"/>
    <w:rsid w:val="2E140B62"/>
    <w:rsid w:val="2E174EA8"/>
    <w:rsid w:val="2E1DB956"/>
    <w:rsid w:val="2E564CD9"/>
    <w:rsid w:val="2EC625D2"/>
    <w:rsid w:val="2EF0C423"/>
    <w:rsid w:val="2F04F962"/>
    <w:rsid w:val="2F5C8FBC"/>
    <w:rsid w:val="2F694C84"/>
    <w:rsid w:val="2F7C4963"/>
    <w:rsid w:val="2F872D8B"/>
    <w:rsid w:val="2FAA788A"/>
    <w:rsid w:val="2FB2A7D6"/>
    <w:rsid w:val="2FC5608E"/>
    <w:rsid w:val="2FE5EFC1"/>
    <w:rsid w:val="2FE9B419"/>
    <w:rsid w:val="300E27E6"/>
    <w:rsid w:val="3015242B"/>
    <w:rsid w:val="302B8C2D"/>
    <w:rsid w:val="3032C0DC"/>
    <w:rsid w:val="30604063"/>
    <w:rsid w:val="309A53F5"/>
    <w:rsid w:val="30A7F7A3"/>
    <w:rsid w:val="30D81485"/>
    <w:rsid w:val="30E2AD16"/>
    <w:rsid w:val="31A79E1A"/>
    <w:rsid w:val="322B5242"/>
    <w:rsid w:val="3241ED61"/>
    <w:rsid w:val="3259E8D3"/>
    <w:rsid w:val="32B0E76A"/>
    <w:rsid w:val="32F12A79"/>
    <w:rsid w:val="3334D783"/>
    <w:rsid w:val="333D1757"/>
    <w:rsid w:val="335464A0"/>
    <w:rsid w:val="3360AE3F"/>
    <w:rsid w:val="33830EC5"/>
    <w:rsid w:val="33A0B478"/>
    <w:rsid w:val="33C764F1"/>
    <w:rsid w:val="33D3339F"/>
    <w:rsid w:val="3418E1F1"/>
    <w:rsid w:val="346A2489"/>
    <w:rsid w:val="34714740"/>
    <w:rsid w:val="3491F308"/>
    <w:rsid w:val="34C2CBD6"/>
    <w:rsid w:val="34DFAC16"/>
    <w:rsid w:val="35125926"/>
    <w:rsid w:val="353B0DF3"/>
    <w:rsid w:val="355E8CFC"/>
    <w:rsid w:val="355F8C9E"/>
    <w:rsid w:val="3588E9A3"/>
    <w:rsid w:val="35AF99CB"/>
    <w:rsid w:val="35C272F5"/>
    <w:rsid w:val="35D64D83"/>
    <w:rsid w:val="36024296"/>
    <w:rsid w:val="3607C95A"/>
    <w:rsid w:val="3611F8DE"/>
    <w:rsid w:val="36244374"/>
    <w:rsid w:val="36281629"/>
    <w:rsid w:val="3653DECA"/>
    <w:rsid w:val="368459D6"/>
    <w:rsid w:val="36EDF5D2"/>
    <w:rsid w:val="37296DC1"/>
    <w:rsid w:val="377D59EA"/>
    <w:rsid w:val="37861B42"/>
    <w:rsid w:val="37CB5536"/>
    <w:rsid w:val="37FAC538"/>
    <w:rsid w:val="383BA086"/>
    <w:rsid w:val="38409D0F"/>
    <w:rsid w:val="38709F6B"/>
    <w:rsid w:val="38962DBE"/>
    <w:rsid w:val="38A8E6F3"/>
    <w:rsid w:val="38AD80FC"/>
    <w:rsid w:val="38B8493F"/>
    <w:rsid w:val="38BFEDFD"/>
    <w:rsid w:val="38D60D51"/>
    <w:rsid w:val="392B0C2C"/>
    <w:rsid w:val="3945AF5F"/>
    <w:rsid w:val="395CB91A"/>
    <w:rsid w:val="3962D3FF"/>
    <w:rsid w:val="397577E2"/>
    <w:rsid w:val="397A42F0"/>
    <w:rsid w:val="39A7861B"/>
    <w:rsid w:val="39FE4DE5"/>
    <w:rsid w:val="3A2C4012"/>
    <w:rsid w:val="3A620560"/>
    <w:rsid w:val="3A92A32F"/>
    <w:rsid w:val="3AADBE21"/>
    <w:rsid w:val="3B104520"/>
    <w:rsid w:val="3B107725"/>
    <w:rsid w:val="3B4DCD96"/>
    <w:rsid w:val="3BB11E54"/>
    <w:rsid w:val="3BCFFF49"/>
    <w:rsid w:val="3C1C655B"/>
    <w:rsid w:val="3C49BAED"/>
    <w:rsid w:val="3C96D7DF"/>
    <w:rsid w:val="3CB07C02"/>
    <w:rsid w:val="3CB100FF"/>
    <w:rsid w:val="3CDBBF86"/>
    <w:rsid w:val="3CE714DC"/>
    <w:rsid w:val="3CFF6F00"/>
    <w:rsid w:val="3D3F19F4"/>
    <w:rsid w:val="3DD88C7B"/>
    <w:rsid w:val="3DE0DB41"/>
    <w:rsid w:val="3DEB854D"/>
    <w:rsid w:val="3E08773A"/>
    <w:rsid w:val="3E428301"/>
    <w:rsid w:val="3E7AE16C"/>
    <w:rsid w:val="3EA69172"/>
    <w:rsid w:val="3ED66F97"/>
    <w:rsid w:val="3ED8B85F"/>
    <w:rsid w:val="3EDF6297"/>
    <w:rsid w:val="3EF1EB21"/>
    <w:rsid w:val="3F121B67"/>
    <w:rsid w:val="3F418D4B"/>
    <w:rsid w:val="3F61A249"/>
    <w:rsid w:val="3F9100D4"/>
    <w:rsid w:val="3F91A290"/>
    <w:rsid w:val="3F92C4B2"/>
    <w:rsid w:val="3F9F2D00"/>
    <w:rsid w:val="3FA7602C"/>
    <w:rsid w:val="3FB16975"/>
    <w:rsid w:val="400025F5"/>
    <w:rsid w:val="400C6924"/>
    <w:rsid w:val="400CE316"/>
    <w:rsid w:val="4022B46C"/>
    <w:rsid w:val="40313BFC"/>
    <w:rsid w:val="4033F418"/>
    <w:rsid w:val="4038667E"/>
    <w:rsid w:val="40ED67A4"/>
    <w:rsid w:val="40F56651"/>
    <w:rsid w:val="412E076D"/>
    <w:rsid w:val="419FD172"/>
    <w:rsid w:val="41B90BDB"/>
    <w:rsid w:val="41D25108"/>
    <w:rsid w:val="41E77F82"/>
    <w:rsid w:val="41E78C1D"/>
    <w:rsid w:val="4233E819"/>
    <w:rsid w:val="423914BE"/>
    <w:rsid w:val="424A80F3"/>
    <w:rsid w:val="424BE6AF"/>
    <w:rsid w:val="42721D64"/>
    <w:rsid w:val="427A0CFD"/>
    <w:rsid w:val="4281684D"/>
    <w:rsid w:val="428D8580"/>
    <w:rsid w:val="42A174FB"/>
    <w:rsid w:val="42C47180"/>
    <w:rsid w:val="42FF6053"/>
    <w:rsid w:val="432A71C4"/>
    <w:rsid w:val="4379049E"/>
    <w:rsid w:val="4427CFFB"/>
    <w:rsid w:val="442C034B"/>
    <w:rsid w:val="445DC8AE"/>
    <w:rsid w:val="446CEC58"/>
    <w:rsid w:val="447369C4"/>
    <w:rsid w:val="448A5555"/>
    <w:rsid w:val="44A89D96"/>
    <w:rsid w:val="44AB0C2A"/>
    <w:rsid w:val="44C12183"/>
    <w:rsid w:val="44EAE970"/>
    <w:rsid w:val="4501E37A"/>
    <w:rsid w:val="45471BE2"/>
    <w:rsid w:val="4556F7F5"/>
    <w:rsid w:val="455CE417"/>
    <w:rsid w:val="458EFF27"/>
    <w:rsid w:val="459623A2"/>
    <w:rsid w:val="45E452B7"/>
    <w:rsid w:val="45EEF570"/>
    <w:rsid w:val="45FA26CD"/>
    <w:rsid w:val="46426A7D"/>
    <w:rsid w:val="466CDD37"/>
    <w:rsid w:val="46A242AD"/>
    <w:rsid w:val="46A49665"/>
    <w:rsid w:val="46B8D82D"/>
    <w:rsid w:val="46C03593"/>
    <w:rsid w:val="46C6B06F"/>
    <w:rsid w:val="46D7BD8D"/>
    <w:rsid w:val="46E18C2C"/>
    <w:rsid w:val="46EC8534"/>
    <w:rsid w:val="47375256"/>
    <w:rsid w:val="47456E2E"/>
    <w:rsid w:val="474D7FF8"/>
    <w:rsid w:val="47556BA6"/>
    <w:rsid w:val="4755EBB7"/>
    <w:rsid w:val="47829793"/>
    <w:rsid w:val="47C9B118"/>
    <w:rsid w:val="48214358"/>
    <w:rsid w:val="48471F0B"/>
    <w:rsid w:val="488270B5"/>
    <w:rsid w:val="48A3299D"/>
    <w:rsid w:val="48D02088"/>
    <w:rsid w:val="48DF6C3A"/>
    <w:rsid w:val="48F5A21A"/>
    <w:rsid w:val="490CFA20"/>
    <w:rsid w:val="492BE336"/>
    <w:rsid w:val="492D18DA"/>
    <w:rsid w:val="492D6CF8"/>
    <w:rsid w:val="49F2F858"/>
    <w:rsid w:val="49FB3067"/>
    <w:rsid w:val="4A13FBBB"/>
    <w:rsid w:val="4A6458EB"/>
    <w:rsid w:val="4A6AB8B6"/>
    <w:rsid w:val="4A743578"/>
    <w:rsid w:val="4A8C8AFF"/>
    <w:rsid w:val="4A9EE31C"/>
    <w:rsid w:val="4AB935FC"/>
    <w:rsid w:val="4AC05A4C"/>
    <w:rsid w:val="4AEC11BC"/>
    <w:rsid w:val="4B0CCAE9"/>
    <w:rsid w:val="4B4D4EBB"/>
    <w:rsid w:val="4B7B96E0"/>
    <w:rsid w:val="4BC5170F"/>
    <w:rsid w:val="4BC7766E"/>
    <w:rsid w:val="4BE35BC4"/>
    <w:rsid w:val="4BE41B09"/>
    <w:rsid w:val="4C08FCCB"/>
    <w:rsid w:val="4C0DA7ED"/>
    <w:rsid w:val="4C13AF85"/>
    <w:rsid w:val="4C2D01AB"/>
    <w:rsid w:val="4C891F92"/>
    <w:rsid w:val="4CB32463"/>
    <w:rsid w:val="4CD51EC9"/>
    <w:rsid w:val="4D05F31E"/>
    <w:rsid w:val="4D22BFF4"/>
    <w:rsid w:val="4D51F8AC"/>
    <w:rsid w:val="4D5EF278"/>
    <w:rsid w:val="4D6B667D"/>
    <w:rsid w:val="4D909C02"/>
    <w:rsid w:val="4DEB6202"/>
    <w:rsid w:val="4DEF52F0"/>
    <w:rsid w:val="4E10D0BF"/>
    <w:rsid w:val="4E20904A"/>
    <w:rsid w:val="4E414A16"/>
    <w:rsid w:val="4E4849C8"/>
    <w:rsid w:val="4E499003"/>
    <w:rsid w:val="4E5428BD"/>
    <w:rsid w:val="4E7644C1"/>
    <w:rsid w:val="4EA56877"/>
    <w:rsid w:val="4EBF9EBB"/>
    <w:rsid w:val="4EEE1344"/>
    <w:rsid w:val="4F5A6C7C"/>
    <w:rsid w:val="4F5EE4DC"/>
    <w:rsid w:val="4F81BD48"/>
    <w:rsid w:val="4FBA825B"/>
    <w:rsid w:val="4FC0C054"/>
    <w:rsid w:val="4FDD2AFE"/>
    <w:rsid w:val="505396B5"/>
    <w:rsid w:val="5079DDC6"/>
    <w:rsid w:val="50C1EF18"/>
    <w:rsid w:val="50D6C5E7"/>
    <w:rsid w:val="50E3C69B"/>
    <w:rsid w:val="510191CB"/>
    <w:rsid w:val="5114392F"/>
    <w:rsid w:val="5136ABD8"/>
    <w:rsid w:val="51466973"/>
    <w:rsid w:val="5158D23E"/>
    <w:rsid w:val="51C50504"/>
    <w:rsid w:val="520164E4"/>
    <w:rsid w:val="522F2A89"/>
    <w:rsid w:val="52325D9E"/>
    <w:rsid w:val="5235ECDE"/>
    <w:rsid w:val="523FAE74"/>
    <w:rsid w:val="5253F017"/>
    <w:rsid w:val="5290B944"/>
    <w:rsid w:val="52D09AFD"/>
    <w:rsid w:val="52DFA02A"/>
    <w:rsid w:val="52FD2F25"/>
    <w:rsid w:val="53185E64"/>
    <w:rsid w:val="535163BE"/>
    <w:rsid w:val="5354CA33"/>
    <w:rsid w:val="537FF708"/>
    <w:rsid w:val="538ED24D"/>
    <w:rsid w:val="5391DEA6"/>
    <w:rsid w:val="53DE4DCC"/>
    <w:rsid w:val="53FAF668"/>
    <w:rsid w:val="540E9EAD"/>
    <w:rsid w:val="544C51EE"/>
    <w:rsid w:val="544C7337"/>
    <w:rsid w:val="545DD8A5"/>
    <w:rsid w:val="54CC8860"/>
    <w:rsid w:val="54D6B119"/>
    <w:rsid w:val="54ED49AD"/>
    <w:rsid w:val="553E1398"/>
    <w:rsid w:val="55635760"/>
    <w:rsid w:val="557AAB3A"/>
    <w:rsid w:val="558AD685"/>
    <w:rsid w:val="55B3BE70"/>
    <w:rsid w:val="55B8B515"/>
    <w:rsid w:val="55F56B7F"/>
    <w:rsid w:val="55FFAF29"/>
    <w:rsid w:val="55FFD5D7"/>
    <w:rsid w:val="56140B7F"/>
    <w:rsid w:val="562BE522"/>
    <w:rsid w:val="56425B42"/>
    <w:rsid w:val="564F0350"/>
    <w:rsid w:val="5670B4B7"/>
    <w:rsid w:val="56846D9D"/>
    <w:rsid w:val="5687E964"/>
    <w:rsid w:val="56932796"/>
    <w:rsid w:val="569B0E76"/>
    <w:rsid w:val="56A55DE0"/>
    <w:rsid w:val="56A8C518"/>
    <w:rsid w:val="56D91A48"/>
    <w:rsid w:val="56E0742A"/>
    <w:rsid w:val="574616EE"/>
    <w:rsid w:val="576C2C14"/>
    <w:rsid w:val="57B9744B"/>
    <w:rsid w:val="5806C0A2"/>
    <w:rsid w:val="581D51A9"/>
    <w:rsid w:val="58653AD9"/>
    <w:rsid w:val="5866114D"/>
    <w:rsid w:val="586B1CBD"/>
    <w:rsid w:val="58D1AC0B"/>
    <w:rsid w:val="58E2AD27"/>
    <w:rsid w:val="58ED30F2"/>
    <w:rsid w:val="59033FFE"/>
    <w:rsid w:val="590F8020"/>
    <w:rsid w:val="596996D2"/>
    <w:rsid w:val="598741A0"/>
    <w:rsid w:val="59985FED"/>
    <w:rsid w:val="599A7974"/>
    <w:rsid w:val="59A069FD"/>
    <w:rsid w:val="5A1524B9"/>
    <w:rsid w:val="5A5F61FE"/>
    <w:rsid w:val="5A72BAD9"/>
    <w:rsid w:val="5A8EC102"/>
    <w:rsid w:val="5AC15A89"/>
    <w:rsid w:val="5ACBB1AA"/>
    <w:rsid w:val="5AD5C286"/>
    <w:rsid w:val="5ADDF0F0"/>
    <w:rsid w:val="5ADF9328"/>
    <w:rsid w:val="5B1AF7CB"/>
    <w:rsid w:val="5B45DB03"/>
    <w:rsid w:val="5B4CFD9E"/>
    <w:rsid w:val="5B83FAA6"/>
    <w:rsid w:val="5B91EDCC"/>
    <w:rsid w:val="5BB40CF1"/>
    <w:rsid w:val="5BC76588"/>
    <w:rsid w:val="5BDE4D0C"/>
    <w:rsid w:val="5C14494F"/>
    <w:rsid w:val="5C5E22BB"/>
    <w:rsid w:val="5C66AAE2"/>
    <w:rsid w:val="5CBEE262"/>
    <w:rsid w:val="5CCB4530"/>
    <w:rsid w:val="5CD65C2B"/>
    <w:rsid w:val="5CDD434B"/>
    <w:rsid w:val="5CFC0212"/>
    <w:rsid w:val="5D3640FD"/>
    <w:rsid w:val="5D470A8E"/>
    <w:rsid w:val="5D4DDEAD"/>
    <w:rsid w:val="5D521E76"/>
    <w:rsid w:val="5DDAD0F4"/>
    <w:rsid w:val="5E035E32"/>
    <w:rsid w:val="5E260DEC"/>
    <w:rsid w:val="5E403424"/>
    <w:rsid w:val="5E555C53"/>
    <w:rsid w:val="5E675920"/>
    <w:rsid w:val="5E87FBB3"/>
    <w:rsid w:val="5EA91B65"/>
    <w:rsid w:val="5EC8FF60"/>
    <w:rsid w:val="5F3075DA"/>
    <w:rsid w:val="5F671024"/>
    <w:rsid w:val="5F86840D"/>
    <w:rsid w:val="5F9A5D11"/>
    <w:rsid w:val="5FE2FDB4"/>
    <w:rsid w:val="5FFDDE1B"/>
    <w:rsid w:val="60037654"/>
    <w:rsid w:val="600F61DE"/>
    <w:rsid w:val="601D2E86"/>
    <w:rsid w:val="601D5A32"/>
    <w:rsid w:val="6035BC5B"/>
    <w:rsid w:val="60A5D924"/>
    <w:rsid w:val="60A9A1C0"/>
    <w:rsid w:val="60B1CE9B"/>
    <w:rsid w:val="60CC463B"/>
    <w:rsid w:val="60D37E5C"/>
    <w:rsid w:val="60EB144D"/>
    <w:rsid w:val="610BD4F2"/>
    <w:rsid w:val="6122A1F7"/>
    <w:rsid w:val="6145F645"/>
    <w:rsid w:val="617894D5"/>
    <w:rsid w:val="61A2571A"/>
    <w:rsid w:val="61CB0663"/>
    <w:rsid w:val="61E3DDC4"/>
    <w:rsid w:val="61ED0C4C"/>
    <w:rsid w:val="61F6AD91"/>
    <w:rsid w:val="62043E16"/>
    <w:rsid w:val="62233F7E"/>
    <w:rsid w:val="62493BD3"/>
    <w:rsid w:val="62A59065"/>
    <w:rsid w:val="62F1F9D2"/>
    <w:rsid w:val="62FB299B"/>
    <w:rsid w:val="63167266"/>
    <w:rsid w:val="6326C988"/>
    <w:rsid w:val="6327D9F2"/>
    <w:rsid w:val="63447349"/>
    <w:rsid w:val="63579645"/>
    <w:rsid w:val="6369A70D"/>
    <w:rsid w:val="636DDA7F"/>
    <w:rsid w:val="6374BCF4"/>
    <w:rsid w:val="63821D21"/>
    <w:rsid w:val="638FF231"/>
    <w:rsid w:val="63A7295B"/>
    <w:rsid w:val="63BAC208"/>
    <w:rsid w:val="643B03D0"/>
    <w:rsid w:val="64437146"/>
    <w:rsid w:val="646EC76F"/>
    <w:rsid w:val="64B72F62"/>
    <w:rsid w:val="64BD7247"/>
    <w:rsid w:val="64E56592"/>
    <w:rsid w:val="64EB5520"/>
    <w:rsid w:val="650D5918"/>
    <w:rsid w:val="6517B9DE"/>
    <w:rsid w:val="652950DF"/>
    <w:rsid w:val="657C3B4B"/>
    <w:rsid w:val="6598C5F7"/>
    <w:rsid w:val="65CCD563"/>
    <w:rsid w:val="65FF92C8"/>
    <w:rsid w:val="66089B32"/>
    <w:rsid w:val="660D7CEF"/>
    <w:rsid w:val="66149FD4"/>
    <w:rsid w:val="662115D6"/>
    <w:rsid w:val="66433801"/>
    <w:rsid w:val="665BEB33"/>
    <w:rsid w:val="6670AE3F"/>
    <w:rsid w:val="66DE5E7A"/>
    <w:rsid w:val="67148F05"/>
    <w:rsid w:val="67352DBE"/>
    <w:rsid w:val="674912A5"/>
    <w:rsid w:val="67B95244"/>
    <w:rsid w:val="67D905B9"/>
    <w:rsid w:val="67E06E2F"/>
    <w:rsid w:val="67EE0F99"/>
    <w:rsid w:val="67F114F7"/>
    <w:rsid w:val="67F1C2F0"/>
    <w:rsid w:val="67F57EC7"/>
    <w:rsid w:val="6838F3D1"/>
    <w:rsid w:val="684C4CEF"/>
    <w:rsid w:val="6875B53C"/>
    <w:rsid w:val="6880D1D9"/>
    <w:rsid w:val="6898AD64"/>
    <w:rsid w:val="6899BB2D"/>
    <w:rsid w:val="696B1E87"/>
    <w:rsid w:val="69D82076"/>
    <w:rsid w:val="6A06E028"/>
    <w:rsid w:val="6A210DC8"/>
    <w:rsid w:val="6A424264"/>
    <w:rsid w:val="6A5849F5"/>
    <w:rsid w:val="6A62246C"/>
    <w:rsid w:val="6A628926"/>
    <w:rsid w:val="6AB39611"/>
    <w:rsid w:val="6B2B9F98"/>
    <w:rsid w:val="6B535534"/>
    <w:rsid w:val="6B8AC1E8"/>
    <w:rsid w:val="6BB5AE80"/>
    <w:rsid w:val="6BE57557"/>
    <w:rsid w:val="6BE7EBCB"/>
    <w:rsid w:val="6BFE1871"/>
    <w:rsid w:val="6C1A90B9"/>
    <w:rsid w:val="6C4BA7F2"/>
    <w:rsid w:val="6C4F36BD"/>
    <w:rsid w:val="6C81A029"/>
    <w:rsid w:val="6CEA9F47"/>
    <w:rsid w:val="6D1B8FB6"/>
    <w:rsid w:val="6D388FE8"/>
    <w:rsid w:val="6D6510BD"/>
    <w:rsid w:val="6D862F01"/>
    <w:rsid w:val="6DA06CFA"/>
    <w:rsid w:val="6DAF1C17"/>
    <w:rsid w:val="6DAF42C5"/>
    <w:rsid w:val="6DBA95EC"/>
    <w:rsid w:val="6DDBC995"/>
    <w:rsid w:val="6DDFB9E7"/>
    <w:rsid w:val="6DF93874"/>
    <w:rsid w:val="6DFC1D80"/>
    <w:rsid w:val="6E12BB7A"/>
    <w:rsid w:val="6E44DFDB"/>
    <w:rsid w:val="6E7817F6"/>
    <w:rsid w:val="6E79F13F"/>
    <w:rsid w:val="6EA8A26B"/>
    <w:rsid w:val="6EAF92CD"/>
    <w:rsid w:val="6EB97E04"/>
    <w:rsid w:val="6ED879BF"/>
    <w:rsid w:val="6F0C8C0C"/>
    <w:rsid w:val="6F3C3D5B"/>
    <w:rsid w:val="6F6084BB"/>
    <w:rsid w:val="6F6C579F"/>
    <w:rsid w:val="6FA4B80B"/>
    <w:rsid w:val="6FBA7C6A"/>
    <w:rsid w:val="6FC0F1D0"/>
    <w:rsid w:val="6FFA2084"/>
    <w:rsid w:val="70113A5F"/>
    <w:rsid w:val="702509C1"/>
    <w:rsid w:val="704E3758"/>
    <w:rsid w:val="7070A350"/>
    <w:rsid w:val="70941292"/>
    <w:rsid w:val="70B9005D"/>
    <w:rsid w:val="70C2B57C"/>
    <w:rsid w:val="70CFD279"/>
    <w:rsid w:val="7146AD5A"/>
    <w:rsid w:val="71520CDF"/>
    <w:rsid w:val="715B22A8"/>
    <w:rsid w:val="716B25BB"/>
    <w:rsid w:val="71783C74"/>
    <w:rsid w:val="71C9C904"/>
    <w:rsid w:val="71CBDA8E"/>
    <w:rsid w:val="71D18518"/>
    <w:rsid w:val="71DBE152"/>
    <w:rsid w:val="71F711C7"/>
    <w:rsid w:val="721CE2C0"/>
    <w:rsid w:val="725ED1A8"/>
    <w:rsid w:val="72A4D714"/>
    <w:rsid w:val="72EDDD40"/>
    <w:rsid w:val="72F06896"/>
    <w:rsid w:val="732DB315"/>
    <w:rsid w:val="73552F79"/>
    <w:rsid w:val="7369BFC9"/>
    <w:rsid w:val="736F3844"/>
    <w:rsid w:val="737CAB70"/>
    <w:rsid w:val="738495EC"/>
    <w:rsid w:val="738A589D"/>
    <w:rsid w:val="739F0077"/>
    <w:rsid w:val="73C09BA8"/>
    <w:rsid w:val="73D55187"/>
    <w:rsid w:val="73F6147F"/>
    <w:rsid w:val="741EE246"/>
    <w:rsid w:val="74248533"/>
    <w:rsid w:val="744478C3"/>
    <w:rsid w:val="74895957"/>
    <w:rsid w:val="748ACDE9"/>
    <w:rsid w:val="74A3C2B8"/>
    <w:rsid w:val="74BEBB0D"/>
    <w:rsid w:val="74D0BEE0"/>
    <w:rsid w:val="7514FE47"/>
    <w:rsid w:val="75454554"/>
    <w:rsid w:val="7558FB2F"/>
    <w:rsid w:val="755B7A82"/>
    <w:rsid w:val="759C375D"/>
    <w:rsid w:val="759D3108"/>
    <w:rsid w:val="7663C6B8"/>
    <w:rsid w:val="7666427C"/>
    <w:rsid w:val="76BF1C28"/>
    <w:rsid w:val="76F73045"/>
    <w:rsid w:val="76F799C4"/>
    <w:rsid w:val="773ADBD9"/>
    <w:rsid w:val="7745CB08"/>
    <w:rsid w:val="77568308"/>
    <w:rsid w:val="7795D85C"/>
    <w:rsid w:val="77AF9187"/>
    <w:rsid w:val="77EE1FD2"/>
    <w:rsid w:val="781F1811"/>
    <w:rsid w:val="78309CF9"/>
    <w:rsid w:val="786A61A8"/>
    <w:rsid w:val="786F1BD4"/>
    <w:rsid w:val="78744E11"/>
    <w:rsid w:val="78B69731"/>
    <w:rsid w:val="78CB989F"/>
    <w:rsid w:val="78CC3A28"/>
    <w:rsid w:val="78DA8CCD"/>
    <w:rsid w:val="78DABE1C"/>
    <w:rsid w:val="78E81B28"/>
    <w:rsid w:val="78F1F0C4"/>
    <w:rsid w:val="792C16C1"/>
    <w:rsid w:val="79370A0B"/>
    <w:rsid w:val="7999AF76"/>
    <w:rsid w:val="79A09279"/>
    <w:rsid w:val="79A7F14A"/>
    <w:rsid w:val="79EA192C"/>
    <w:rsid w:val="79EAE716"/>
    <w:rsid w:val="79FEB0CA"/>
    <w:rsid w:val="7A101E72"/>
    <w:rsid w:val="7A15A515"/>
    <w:rsid w:val="7A2EEBA5"/>
    <w:rsid w:val="7A7B3958"/>
    <w:rsid w:val="7A87E1AC"/>
    <w:rsid w:val="7ABA43D7"/>
    <w:rsid w:val="7AF9869D"/>
    <w:rsid w:val="7B0412E9"/>
    <w:rsid w:val="7B13F51A"/>
    <w:rsid w:val="7B486645"/>
    <w:rsid w:val="7B496AA7"/>
    <w:rsid w:val="7B63E6E1"/>
    <w:rsid w:val="7B7B9DA9"/>
    <w:rsid w:val="7B7C72EB"/>
    <w:rsid w:val="7B85F404"/>
    <w:rsid w:val="7BA57764"/>
    <w:rsid w:val="7BE941F6"/>
    <w:rsid w:val="7BEB7AD5"/>
    <w:rsid w:val="7C2B220C"/>
    <w:rsid w:val="7C39EDF0"/>
    <w:rsid w:val="7C42CF2C"/>
    <w:rsid w:val="7C456576"/>
    <w:rsid w:val="7C56432D"/>
    <w:rsid w:val="7C5BCCBA"/>
    <w:rsid w:val="7C63A423"/>
    <w:rsid w:val="7C7B6EF5"/>
    <w:rsid w:val="7CDBD22B"/>
    <w:rsid w:val="7D2CBA60"/>
    <w:rsid w:val="7D4B0FE6"/>
    <w:rsid w:val="7D5754EC"/>
    <w:rsid w:val="7D8667C7"/>
    <w:rsid w:val="7D929C8C"/>
    <w:rsid w:val="7E05C069"/>
    <w:rsid w:val="7E1ACCA0"/>
    <w:rsid w:val="7E3CE118"/>
    <w:rsid w:val="7E4A48C7"/>
    <w:rsid w:val="7E8C02BE"/>
    <w:rsid w:val="7E8CBCB8"/>
    <w:rsid w:val="7ECE2F9C"/>
    <w:rsid w:val="7F0BEDE2"/>
    <w:rsid w:val="7F14CD7A"/>
    <w:rsid w:val="7FA55CEC"/>
    <w:rsid w:val="7FDD9243"/>
    <w:rsid w:val="7FDEC9E3"/>
    <w:rsid w:val="7FE0A25D"/>
    <w:rsid w:val="7FF71142"/>
    <w:rsid w:val="7FFAB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CDBD1E"/>
  <w15:docId w15:val="{4D682C5F-45A0-450A-8CBB-485A03A1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76449E"/>
    <w:pPr>
      <w:keepNext/>
      <w:keepLines/>
      <w:numPr>
        <w:numId w:val="12"/>
      </w:numPr>
      <w:spacing w:before="240" w:after="120" w:line="276" w:lineRule="auto"/>
      <w:ind w:left="714" w:hanging="357"/>
      <w:outlineLvl w:val="0"/>
    </w:pPr>
    <w:rPr>
      <w:rFonts w:eastAsia="Arial Unicode MS" w:cstheme="majorHAnsi"/>
      <w:b/>
      <w:color w:val="C000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449E"/>
    <w:pPr>
      <w:numPr>
        <w:ilvl w:val="1"/>
        <w:numId w:val="12"/>
      </w:numPr>
      <w:spacing w:before="240" w:after="240" w:line="240" w:lineRule="auto"/>
      <w:ind w:left="709" w:hanging="567"/>
      <w:jc w:val="both"/>
      <w:outlineLvl w:val="1"/>
    </w:pPr>
    <w:rPr>
      <w:rFonts w:eastAsiaTheme="majorEastAsia" w:cstheme="majorHAnsi"/>
      <w:b/>
      <w:color w:val="C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76449E"/>
    <w:rPr>
      <w:rFonts w:eastAsia="Arial Unicode MS" w:cstheme="majorHAnsi"/>
      <w:b/>
      <w:color w:val="C0000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F64144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76449E"/>
    <w:rPr>
      <w:rFonts w:eastAsiaTheme="majorEastAsia" w:cstheme="majorHAnsi"/>
      <w:b/>
      <w:color w:val="C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0C0CB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A719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64D80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C369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BC2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5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72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8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4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4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54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7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6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7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7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64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66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2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5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74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2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8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9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7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0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5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3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6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15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4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4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5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10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917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74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51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7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zetargi@ncbr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802B7944265469391AEC592AF4B05" ma:contentTypeVersion="2" ma:contentTypeDescription="Utwórz nowy dokument." ma:contentTypeScope="" ma:versionID="e94f77e0d7eaf7f8d349a3e4d44a7582">
  <xsd:schema xmlns:xsd="http://www.w3.org/2001/XMLSchema" xmlns:xs="http://www.w3.org/2001/XMLSchema" xmlns:p="http://schemas.microsoft.com/office/2006/metadata/properties" xmlns:ns2="c5e9a6ef-3c87-4ba8-b08c-c59618f9649e" targetNamespace="http://schemas.microsoft.com/office/2006/metadata/properties" ma:root="true" ma:fieldsID="0e895c955809ceb40b88caa406e4a92b" ns2:_="">
    <xsd:import namespace="c5e9a6ef-3c87-4ba8-b08c-c59618f964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9a6ef-3c87-4ba8-b08c-c59618f964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0E4ED-EBFA-456C-937D-EA8B0C48D5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9AB190-0B78-446B-93A9-9DEE78D830F6}">
  <ds:schemaRefs>
    <ds:schemaRef ds:uri="http://purl.org/dc/terms/"/>
    <ds:schemaRef ds:uri="http://purl.org/dc/elements/1.1/"/>
    <ds:schemaRef ds:uri="c5e9a6ef-3c87-4ba8-b08c-c59618f9649e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561A510-F04A-4331-9CB7-13A0FA3A6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e9a6ef-3c87-4ba8-b08c-c59618f964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7041B7-5788-434B-8D7D-3C5E3F044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15858</Words>
  <Characters>95151</Characters>
  <Application>Microsoft Office Word</Application>
  <DocSecurity>0</DocSecurity>
  <Lines>792</Lines>
  <Paragraphs>221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Stańczyk</dc:creator>
  <cp:keywords/>
  <dc:description/>
  <cp:lastModifiedBy>Paulina Kuś</cp:lastModifiedBy>
  <cp:revision>2</cp:revision>
  <cp:lastPrinted>2020-12-23T12:27:00Z</cp:lastPrinted>
  <dcterms:created xsi:type="dcterms:W3CDTF">2021-08-06T07:17:00Z</dcterms:created>
  <dcterms:modified xsi:type="dcterms:W3CDTF">2021-08-06T07:17:00Z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0x010100419802B7944265469391AEC592AF4B05</vt:lpwstr>
  </property>
</Properties>
</file>